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E27B1" w14:textId="77777777" w:rsidR="002E6257" w:rsidRPr="00C259F7" w:rsidRDefault="00D56B49" w:rsidP="00D56B49">
      <w:pPr>
        <w:spacing w:after="0" w:line="240" w:lineRule="auto"/>
        <w:jc w:val="right"/>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EELNÕU</w:t>
      </w:r>
    </w:p>
    <w:p w14:paraId="682CAAE8" w14:textId="2D7923D6" w:rsidR="002E6257" w:rsidRPr="00C259F7" w:rsidRDefault="004A0A31" w:rsidP="00D56B49">
      <w:pPr>
        <w:spacing w:after="0" w:line="240" w:lineRule="auto"/>
        <w:jc w:val="right"/>
        <w:textAlignment w:val="baseline"/>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2</w:t>
      </w:r>
      <w:r w:rsidR="00BE5F87">
        <w:rPr>
          <w:rFonts w:ascii="Times New Roman" w:eastAsia="Times New Roman" w:hAnsi="Times New Roman" w:cs="Times New Roman"/>
          <w:b/>
          <w:bCs/>
          <w:kern w:val="0"/>
          <w:sz w:val="24"/>
          <w:szCs w:val="24"/>
          <w:lang w:eastAsia="et-EE"/>
          <w14:ligatures w14:val="none"/>
        </w:rPr>
        <w:t>4</w:t>
      </w:r>
      <w:r w:rsidR="247BEADA" w:rsidRPr="00C259F7">
        <w:rPr>
          <w:rFonts w:ascii="Times New Roman" w:eastAsia="Times New Roman" w:hAnsi="Times New Roman" w:cs="Times New Roman"/>
          <w:b/>
          <w:bCs/>
          <w:kern w:val="0"/>
          <w:sz w:val="24"/>
          <w:szCs w:val="24"/>
          <w:lang w:eastAsia="et-EE"/>
          <w14:ligatures w14:val="none"/>
        </w:rPr>
        <w:t>.</w:t>
      </w:r>
      <w:r w:rsidR="1D10EF9B" w:rsidRPr="00C259F7">
        <w:rPr>
          <w:rFonts w:ascii="Times New Roman" w:eastAsia="Times New Roman" w:hAnsi="Times New Roman" w:cs="Times New Roman"/>
          <w:b/>
          <w:bCs/>
          <w:kern w:val="0"/>
          <w:sz w:val="24"/>
          <w:szCs w:val="24"/>
          <w:lang w:eastAsia="et-EE"/>
          <w14:ligatures w14:val="none"/>
        </w:rPr>
        <w:t>0</w:t>
      </w:r>
      <w:r w:rsidR="3D432E87" w:rsidRPr="00C259F7">
        <w:rPr>
          <w:rFonts w:ascii="Times New Roman" w:eastAsia="Times New Roman" w:hAnsi="Times New Roman" w:cs="Times New Roman"/>
          <w:b/>
          <w:bCs/>
          <w:kern w:val="0"/>
          <w:sz w:val="24"/>
          <w:szCs w:val="24"/>
          <w:lang w:eastAsia="et-EE"/>
          <w14:ligatures w14:val="none"/>
        </w:rPr>
        <w:t>9</w:t>
      </w:r>
      <w:r w:rsidR="1D10EF9B" w:rsidRPr="00C259F7">
        <w:rPr>
          <w:rFonts w:ascii="Times New Roman" w:eastAsia="Times New Roman" w:hAnsi="Times New Roman" w:cs="Times New Roman"/>
          <w:b/>
          <w:bCs/>
          <w:kern w:val="0"/>
          <w:sz w:val="24"/>
          <w:szCs w:val="24"/>
          <w:lang w:eastAsia="et-EE"/>
          <w14:ligatures w14:val="none"/>
        </w:rPr>
        <w:t>.</w:t>
      </w:r>
      <w:r w:rsidR="247BEADA" w:rsidRPr="00C259F7">
        <w:rPr>
          <w:rFonts w:ascii="Times New Roman" w:eastAsia="Times New Roman" w:hAnsi="Times New Roman" w:cs="Times New Roman"/>
          <w:b/>
          <w:bCs/>
          <w:kern w:val="0"/>
          <w:sz w:val="24"/>
          <w:szCs w:val="24"/>
          <w:lang w:eastAsia="et-EE"/>
          <w14:ligatures w14:val="none"/>
        </w:rPr>
        <w:t>2025</w:t>
      </w:r>
    </w:p>
    <w:p w14:paraId="5E6E6EBE" w14:textId="77777777" w:rsidR="002E6257" w:rsidRPr="00C259F7" w:rsidRDefault="002E6257" w:rsidP="002E625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D9B5321" w14:textId="77777777" w:rsidR="002E6257" w:rsidRPr="00C259F7" w:rsidRDefault="002E6257" w:rsidP="002E625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1F48DD5A" w14:textId="77777777" w:rsidR="002E6257" w:rsidRPr="00C259F7" w:rsidRDefault="00D56B49" w:rsidP="00D56B49">
      <w:pPr>
        <w:spacing w:after="0" w:line="240" w:lineRule="auto"/>
        <w:jc w:val="center"/>
        <w:textAlignment w:val="baseline"/>
        <w:rPr>
          <w:rFonts w:ascii="Times New Roman" w:eastAsia="Times New Roman" w:hAnsi="Times New Roman" w:cs="Times New Roman"/>
          <w:b/>
          <w:bCs/>
          <w:kern w:val="0"/>
          <w:sz w:val="32"/>
          <w:szCs w:val="32"/>
          <w:lang w:eastAsia="et-EE"/>
          <w14:ligatures w14:val="none"/>
        </w:rPr>
      </w:pPr>
      <w:r w:rsidRPr="00C259F7">
        <w:rPr>
          <w:rFonts w:ascii="Times New Roman" w:eastAsia="Times New Roman" w:hAnsi="Times New Roman" w:cs="Times New Roman"/>
          <w:b/>
          <w:bCs/>
          <w:kern w:val="0"/>
          <w:sz w:val="32"/>
          <w:szCs w:val="32"/>
          <w:lang w:eastAsia="et-EE"/>
          <w14:ligatures w14:val="none"/>
        </w:rPr>
        <w:t>Inimgeeniuuringute seadus</w:t>
      </w:r>
    </w:p>
    <w:p w14:paraId="3E5F151D" w14:textId="77777777" w:rsidR="002E6257" w:rsidRPr="00C259F7" w:rsidRDefault="002E6257"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2D14340" w14:textId="77777777" w:rsidR="002E6257" w:rsidRPr="00C259F7" w:rsidRDefault="002E6257"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1B1D966B" w14:textId="77777777" w:rsidR="002E6257" w:rsidRPr="00C259F7" w:rsidRDefault="00D56B4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 peatükk</w:t>
      </w:r>
    </w:p>
    <w:p w14:paraId="2D2D51B4" w14:textId="12E014D8" w:rsidR="002E6257" w:rsidRPr="00C259F7" w:rsidRDefault="00D56B4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Ü</w:t>
      </w:r>
      <w:r w:rsidR="4330B9C6" w:rsidRPr="00C259F7">
        <w:rPr>
          <w:rFonts w:ascii="Times New Roman" w:eastAsia="Times New Roman" w:hAnsi="Times New Roman" w:cs="Times New Roman"/>
          <w:b/>
          <w:bCs/>
          <w:kern w:val="0"/>
          <w:sz w:val="24"/>
          <w:szCs w:val="24"/>
          <w:lang w:eastAsia="et-EE"/>
          <w14:ligatures w14:val="none"/>
        </w:rPr>
        <w:t>ldsätted</w:t>
      </w:r>
    </w:p>
    <w:p w14:paraId="3E2FA9E2" w14:textId="77777777" w:rsidR="002E6257" w:rsidRPr="00C259F7" w:rsidRDefault="002E6257"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p>
    <w:p w14:paraId="6B4B2E30" w14:textId="77777777" w:rsidR="002E6257" w:rsidRPr="00C259F7" w:rsidRDefault="00D56B49" w:rsidP="007D1C81">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1. Seaduse reguleerimis- </w:t>
      </w:r>
      <w:r w:rsidR="465B1339" w:rsidRPr="00C259F7">
        <w:rPr>
          <w:rFonts w:ascii="Times New Roman" w:eastAsia="Times New Roman" w:hAnsi="Times New Roman" w:cs="Times New Roman"/>
          <w:b/>
          <w:bCs/>
          <w:kern w:val="0"/>
          <w:sz w:val="24"/>
          <w:szCs w:val="24"/>
          <w:lang w:eastAsia="et-EE"/>
          <w14:ligatures w14:val="none"/>
        </w:rPr>
        <w:t>ja</w:t>
      </w:r>
      <w:r w:rsidRPr="00C259F7">
        <w:rPr>
          <w:rFonts w:ascii="Times New Roman" w:eastAsia="Times New Roman" w:hAnsi="Times New Roman" w:cs="Times New Roman"/>
          <w:b/>
          <w:bCs/>
          <w:kern w:val="0"/>
          <w:sz w:val="24"/>
          <w:szCs w:val="24"/>
          <w:lang w:eastAsia="et-EE"/>
          <w14:ligatures w14:val="none"/>
        </w:rPr>
        <w:t xml:space="preserve"> kohaldamisala</w:t>
      </w:r>
    </w:p>
    <w:p w14:paraId="7ED01226" w14:textId="77777777" w:rsidR="002E6257" w:rsidRPr="00C259F7" w:rsidRDefault="002E6257" w:rsidP="007D1C81">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43E23C6" w14:textId="77777777" w:rsidR="002E6257" w:rsidRPr="001F532F"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1F532F">
        <w:rPr>
          <w:rFonts w:ascii="Times New Roman" w:eastAsia="Times New Roman" w:hAnsi="Times New Roman" w:cs="Times New Roman"/>
          <w:color w:val="000000"/>
          <w:kern w:val="0"/>
          <w:sz w:val="24"/>
          <w:szCs w:val="24"/>
          <w:lang w:eastAsia="et-EE"/>
          <w14:ligatures w14:val="none"/>
        </w:rPr>
        <w:t>(1) Käesoleva seadusega reguleeritakse:</w:t>
      </w:r>
    </w:p>
    <w:p w14:paraId="182A0369" w14:textId="062A7250" w:rsidR="002E6257" w:rsidRPr="001F532F" w:rsidRDefault="242AD4D6"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1F532F">
        <w:rPr>
          <w:rFonts w:ascii="Times New Roman" w:eastAsia="Times New Roman" w:hAnsi="Times New Roman" w:cs="Times New Roman"/>
          <w:color w:val="000000"/>
          <w:kern w:val="0"/>
          <w:sz w:val="24"/>
          <w:szCs w:val="24"/>
          <w:lang w:eastAsia="et-EE"/>
          <w14:ligatures w14:val="none"/>
        </w:rPr>
        <w:t xml:space="preserve">1) </w:t>
      </w:r>
      <w:r w:rsidR="00D56B49" w:rsidRPr="001F532F" w:rsidDel="242AD4D6">
        <w:rPr>
          <w:rFonts w:ascii="Times New Roman" w:eastAsia="Times New Roman" w:hAnsi="Times New Roman" w:cs="Times New Roman"/>
          <w:color w:val="000000" w:themeColor="text1"/>
          <w:sz w:val="24"/>
          <w:szCs w:val="24"/>
          <w:lang w:eastAsia="et-EE"/>
        </w:rPr>
        <w:t xml:space="preserve">Eesti geenivaramu </w:t>
      </w:r>
      <w:commentRangeStart w:id="0"/>
      <w:r w:rsidR="00D56B49" w:rsidRPr="001F532F" w:rsidDel="242AD4D6">
        <w:rPr>
          <w:rFonts w:ascii="Times New Roman" w:eastAsia="Times New Roman" w:hAnsi="Times New Roman" w:cs="Times New Roman"/>
          <w:color w:val="000000" w:themeColor="text1"/>
          <w:sz w:val="24"/>
          <w:szCs w:val="24"/>
          <w:lang w:eastAsia="et-EE"/>
        </w:rPr>
        <w:t xml:space="preserve">loomist ja </w:t>
      </w:r>
      <w:commentRangeEnd w:id="0"/>
      <w:r w:rsidR="004F2A5B">
        <w:rPr>
          <w:rStyle w:val="Kommentaariviide"/>
        </w:rPr>
        <w:commentReference w:id="0"/>
      </w:r>
      <w:r w:rsidR="00D56B49" w:rsidRPr="001F532F" w:rsidDel="242AD4D6">
        <w:rPr>
          <w:rFonts w:ascii="Times New Roman" w:eastAsia="Times New Roman" w:hAnsi="Times New Roman" w:cs="Times New Roman"/>
          <w:color w:val="000000" w:themeColor="text1"/>
          <w:sz w:val="24"/>
          <w:szCs w:val="24"/>
          <w:lang w:eastAsia="et-EE"/>
        </w:rPr>
        <w:t xml:space="preserve">pidamist ning selleks vajalike koeproovide ja isikuandmete töötlemist, </w:t>
      </w:r>
      <w:r w:rsidR="00D56B49" w:rsidRPr="001F532F" w:rsidDel="070C39B5">
        <w:rPr>
          <w:rFonts w:ascii="Times New Roman" w:eastAsia="Times New Roman" w:hAnsi="Times New Roman" w:cs="Times New Roman"/>
          <w:color w:val="000000" w:themeColor="text1"/>
          <w:sz w:val="24"/>
          <w:szCs w:val="24"/>
          <w:lang w:eastAsia="et-EE"/>
        </w:rPr>
        <w:t>taga</w:t>
      </w:r>
      <w:r w:rsidR="00D56B49" w:rsidRPr="001F532F" w:rsidDel="242AD4D6">
        <w:rPr>
          <w:rFonts w:ascii="Times New Roman" w:eastAsia="Times New Roman" w:hAnsi="Times New Roman" w:cs="Times New Roman"/>
          <w:color w:val="000000" w:themeColor="text1"/>
          <w:sz w:val="24"/>
          <w:szCs w:val="24"/>
          <w:lang w:eastAsia="et-EE"/>
        </w:rPr>
        <w:t>des seejuures geenidoonorluse vabatahtlikkuse ja geenidoonori õiguste kaitse;</w:t>
      </w:r>
    </w:p>
    <w:p w14:paraId="73190A35" w14:textId="77777777" w:rsidR="002E6257" w:rsidRPr="001F532F" w:rsidRDefault="00D56B49" w:rsidP="638A2CE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1F532F">
        <w:rPr>
          <w:rFonts w:ascii="Times New Roman" w:eastAsia="Times New Roman" w:hAnsi="Times New Roman" w:cs="Times New Roman"/>
          <w:color w:val="000000"/>
          <w:kern w:val="0"/>
          <w:sz w:val="24"/>
          <w:szCs w:val="24"/>
          <w:lang w:eastAsia="et-EE"/>
          <w14:ligatures w14:val="none"/>
        </w:rPr>
        <w:t xml:space="preserve">2) koeproovide ja geneetiliste andmete töötlemise nõudeid teadusuuringute, sealhulgas inimgeeniuuringute </w:t>
      </w:r>
      <w:r w:rsidR="41DF0F4F" w:rsidRPr="001F532F">
        <w:rPr>
          <w:rFonts w:ascii="Times New Roman" w:eastAsia="Times New Roman" w:hAnsi="Times New Roman" w:cs="Times New Roman"/>
          <w:color w:val="000000"/>
          <w:kern w:val="0"/>
          <w:sz w:val="24"/>
          <w:szCs w:val="24"/>
          <w:lang w:eastAsia="et-EE"/>
          <w14:ligatures w14:val="none"/>
        </w:rPr>
        <w:t>tege</w:t>
      </w:r>
      <w:r w:rsidRPr="001F532F">
        <w:rPr>
          <w:rFonts w:ascii="Times New Roman" w:eastAsia="Times New Roman" w:hAnsi="Times New Roman" w:cs="Times New Roman"/>
          <w:color w:val="000000"/>
          <w:kern w:val="0"/>
          <w:sz w:val="24"/>
          <w:szCs w:val="24"/>
          <w:lang w:eastAsia="et-EE"/>
          <w14:ligatures w14:val="none"/>
        </w:rPr>
        <w:t>misel</w:t>
      </w:r>
      <w:r w:rsidRPr="001F532F">
        <w:rPr>
          <w:rFonts w:ascii="Times New Roman" w:eastAsia="Times New Roman" w:hAnsi="Times New Roman" w:cs="Times New Roman"/>
          <w:color w:val="000000" w:themeColor="text1"/>
          <w:sz w:val="24"/>
          <w:szCs w:val="24"/>
          <w:lang w:eastAsia="et-EE"/>
        </w:rPr>
        <w:t xml:space="preserve"> ning</w:t>
      </w:r>
      <w:r w:rsidRPr="001F532F">
        <w:rPr>
          <w:rFonts w:ascii="Times New Roman" w:eastAsia="Times New Roman" w:hAnsi="Times New Roman" w:cs="Times New Roman"/>
          <w:color w:val="000000"/>
          <w:kern w:val="0"/>
          <w:sz w:val="24"/>
          <w:szCs w:val="24"/>
          <w:lang w:eastAsia="et-EE"/>
          <w14:ligatures w14:val="none"/>
        </w:rPr>
        <w:t xml:space="preserve"> nende järelevalve korda.</w:t>
      </w:r>
    </w:p>
    <w:p w14:paraId="218D0F33"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8259BB5" w14:textId="26D5EDD9" w:rsidR="002E6257" w:rsidRPr="00C259F7" w:rsidRDefault="00D56B49" w:rsidP="40D65700">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color w:val="000000"/>
          <w:kern w:val="0"/>
          <w:sz w:val="24"/>
          <w:szCs w:val="24"/>
          <w:lang w:eastAsia="et-EE"/>
          <w14:ligatures w14:val="none"/>
        </w:rPr>
        <w:t>(2) Käesoleva seaduse alusel toimuva</w:t>
      </w:r>
      <w:ins w:id="1" w:author="Moonika Kuusk - JUSTDIGI" w:date="2025-10-07T15:37:00Z" w16du:dateUtc="2025-10-07T12:37:00Z">
        <w:r w:rsidR="001F7381">
          <w:rPr>
            <w:rFonts w:ascii="Times New Roman" w:eastAsia="Times New Roman" w:hAnsi="Times New Roman" w:cs="Times New Roman"/>
            <w:color w:val="000000"/>
            <w:kern w:val="0"/>
            <w:sz w:val="24"/>
            <w:szCs w:val="24"/>
            <w:lang w:eastAsia="et-EE"/>
            <w14:ligatures w14:val="none"/>
          </w:rPr>
          <w:t>le</w:t>
        </w:r>
      </w:ins>
      <w:r w:rsidRPr="00C259F7">
        <w:rPr>
          <w:rFonts w:ascii="Times New Roman" w:eastAsia="Times New Roman" w:hAnsi="Times New Roman" w:cs="Times New Roman"/>
          <w:color w:val="000000"/>
          <w:kern w:val="0"/>
          <w:sz w:val="24"/>
          <w:szCs w:val="24"/>
          <w:lang w:eastAsia="et-EE"/>
          <w14:ligatures w14:val="none"/>
        </w:rPr>
        <w:t xml:space="preserve"> koeproovi võtmisele kohaldatakse tervishoiuteenuste korraldamise seadust.</w:t>
      </w:r>
    </w:p>
    <w:p w14:paraId="3E6A6A6A" w14:textId="588995B9" w:rsidR="40D65700" w:rsidRDefault="40D65700" w:rsidP="40D65700">
      <w:pPr>
        <w:spacing w:after="0" w:line="240" w:lineRule="auto"/>
        <w:jc w:val="both"/>
        <w:rPr>
          <w:rFonts w:ascii="Times New Roman" w:eastAsia="Times New Roman" w:hAnsi="Times New Roman" w:cs="Times New Roman"/>
          <w:color w:val="000000" w:themeColor="text1"/>
          <w:sz w:val="24"/>
          <w:szCs w:val="24"/>
          <w:lang w:eastAsia="et-EE"/>
        </w:rPr>
      </w:pPr>
    </w:p>
    <w:p w14:paraId="7139E024" w14:textId="48F3ADB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10AA1042" w:rsidRPr="00C259F7">
        <w:rPr>
          <w:rFonts w:ascii="Times New Roman" w:eastAsia="Times New Roman" w:hAnsi="Times New Roman" w:cs="Times New Roman"/>
          <w:color w:val="000000"/>
          <w:kern w:val="0"/>
          <w:sz w:val="24"/>
          <w:szCs w:val="24"/>
          <w:lang w:eastAsia="et-EE"/>
          <w14:ligatures w14:val="none"/>
        </w:rPr>
        <w:t>3</w:t>
      </w:r>
      <w:r w:rsidRPr="00C259F7">
        <w:rPr>
          <w:rFonts w:ascii="Times New Roman" w:eastAsia="Times New Roman" w:hAnsi="Times New Roman" w:cs="Times New Roman"/>
          <w:color w:val="000000"/>
          <w:kern w:val="0"/>
          <w:sz w:val="24"/>
          <w:szCs w:val="24"/>
          <w:lang w:eastAsia="et-EE"/>
          <w14:ligatures w14:val="none"/>
        </w:rPr>
        <w:t xml:space="preserve">) Käesolev seadus ei reguleeri doonoriga seotud õigusi </w:t>
      </w:r>
      <w:r w:rsidR="49152A97" w:rsidRPr="00C259F7">
        <w:rPr>
          <w:rFonts w:ascii="Times New Roman" w:eastAsia="Times New Roman" w:hAnsi="Times New Roman" w:cs="Times New Roman"/>
          <w:color w:val="000000"/>
          <w:kern w:val="0"/>
          <w:sz w:val="24"/>
          <w:szCs w:val="24"/>
          <w:lang w:eastAsia="et-EE"/>
          <w14:ligatures w14:val="none"/>
        </w:rPr>
        <w:t>ega</w:t>
      </w:r>
      <w:r w:rsidRPr="00C259F7">
        <w:rPr>
          <w:rFonts w:ascii="Times New Roman" w:eastAsia="Times New Roman" w:hAnsi="Times New Roman" w:cs="Times New Roman"/>
          <w:color w:val="000000"/>
          <w:kern w:val="0"/>
          <w:sz w:val="24"/>
          <w:szCs w:val="24"/>
          <w:lang w:eastAsia="et-EE"/>
          <w14:ligatures w14:val="none"/>
        </w:rPr>
        <w:t xml:space="preserve"> kohustusi, mis on kehtestatud vereseaduses</w:t>
      </w:r>
      <w:r w:rsidR="00CA60A0" w:rsidRPr="00C259F7">
        <w:rPr>
          <w:rFonts w:ascii="Times New Roman" w:eastAsia="Times New Roman" w:hAnsi="Times New Roman" w:cs="Times New Roman"/>
          <w:color w:val="000000"/>
          <w:kern w:val="0"/>
          <w:sz w:val="24"/>
          <w:szCs w:val="24"/>
          <w:lang w:eastAsia="et-EE"/>
          <w14:ligatures w14:val="none"/>
        </w:rPr>
        <w:t xml:space="preserve"> ning</w:t>
      </w:r>
      <w:r w:rsidRPr="00C259F7">
        <w:rPr>
          <w:rFonts w:ascii="Times New Roman" w:eastAsia="Times New Roman" w:hAnsi="Times New Roman" w:cs="Times New Roman"/>
          <w:color w:val="000000"/>
          <w:kern w:val="0"/>
          <w:sz w:val="24"/>
          <w:szCs w:val="24"/>
          <w:lang w:eastAsia="et-EE"/>
          <w14:ligatures w14:val="none"/>
        </w:rPr>
        <w:t xml:space="preserve"> rakkude, kudede ja elundite hankimise, käitlemise ja siirdamise seaduses, samuti kunstliku viljastamise ja embrüokaitse seaduses doonorlus</w:t>
      </w:r>
      <w:r w:rsidR="00C36EF7" w:rsidRPr="00C259F7">
        <w:rPr>
          <w:rFonts w:ascii="Times New Roman" w:eastAsia="Times New Roman" w:hAnsi="Times New Roman" w:cs="Times New Roman"/>
          <w:color w:val="000000"/>
          <w:kern w:val="0"/>
          <w:sz w:val="24"/>
          <w:szCs w:val="24"/>
          <w:lang w:eastAsia="et-EE"/>
          <w14:ligatures w14:val="none"/>
        </w:rPr>
        <w:t>e</w:t>
      </w:r>
      <w:r w:rsidRPr="00C259F7">
        <w:rPr>
          <w:rFonts w:ascii="Times New Roman" w:eastAsia="Times New Roman" w:hAnsi="Times New Roman" w:cs="Times New Roman"/>
          <w:color w:val="000000"/>
          <w:kern w:val="0"/>
          <w:sz w:val="24"/>
          <w:szCs w:val="24"/>
          <w:lang w:eastAsia="et-EE"/>
          <w14:ligatures w14:val="none"/>
        </w:rPr>
        <w:t xml:space="preserve"> või uudsete ravimite tootmisel kasutatud bioloogilise materjali kasutamis</w:t>
      </w:r>
      <w:r w:rsidR="00330532" w:rsidRPr="00C259F7">
        <w:rPr>
          <w:rFonts w:ascii="Times New Roman" w:eastAsia="Times New Roman" w:hAnsi="Times New Roman" w:cs="Times New Roman"/>
          <w:color w:val="000000"/>
          <w:kern w:val="0"/>
          <w:sz w:val="24"/>
          <w:szCs w:val="24"/>
          <w:lang w:eastAsia="et-EE"/>
          <w14:ligatures w14:val="none"/>
        </w:rPr>
        <w:t>e kohta sätestatu</w:t>
      </w:r>
      <w:r w:rsidRPr="00C259F7">
        <w:rPr>
          <w:rFonts w:ascii="Times New Roman" w:eastAsia="Times New Roman" w:hAnsi="Times New Roman" w:cs="Times New Roman"/>
          <w:color w:val="000000"/>
          <w:kern w:val="0"/>
          <w:sz w:val="24"/>
          <w:szCs w:val="24"/>
          <w:lang w:eastAsia="et-EE"/>
          <w14:ligatures w14:val="none"/>
        </w:rPr>
        <w:t>t.</w:t>
      </w:r>
    </w:p>
    <w:p w14:paraId="6B8F9898"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39163D4" w14:textId="547F3BC3"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6B5524DB" w:rsidRPr="00C259F7">
        <w:rPr>
          <w:rFonts w:ascii="Times New Roman" w:eastAsia="Times New Roman" w:hAnsi="Times New Roman" w:cs="Times New Roman"/>
          <w:color w:val="000000"/>
          <w:kern w:val="0"/>
          <w:sz w:val="24"/>
          <w:szCs w:val="24"/>
          <w:lang w:eastAsia="et-EE"/>
          <w14:ligatures w14:val="none"/>
        </w:rPr>
        <w:t>4</w:t>
      </w:r>
      <w:r w:rsidRPr="00C259F7">
        <w:rPr>
          <w:rFonts w:ascii="Times New Roman" w:eastAsia="Times New Roman" w:hAnsi="Times New Roman" w:cs="Times New Roman"/>
          <w:color w:val="000000"/>
          <w:kern w:val="0"/>
          <w:sz w:val="24"/>
          <w:szCs w:val="24"/>
          <w:lang w:eastAsia="et-EE"/>
          <w14:ligatures w14:val="none"/>
        </w:rPr>
        <w:t>) Käesolevat seadust ei kohaldata muul eesmärgil</w:t>
      </w:r>
      <w:r w:rsidR="009324FB"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toimuvale geneetiliste andmete töötlemisele, sealhulgas tervishoiuteenuse osutamisel või süüteomenetluses.</w:t>
      </w:r>
    </w:p>
    <w:p w14:paraId="38151B40"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413FF23" w14:textId="2442B256"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74F45A43" w:rsidRPr="00C259F7">
        <w:rPr>
          <w:rFonts w:ascii="Times New Roman" w:eastAsia="Times New Roman" w:hAnsi="Times New Roman" w:cs="Times New Roman"/>
          <w:color w:val="000000"/>
          <w:kern w:val="0"/>
          <w:sz w:val="24"/>
          <w:szCs w:val="24"/>
          <w:lang w:eastAsia="et-EE"/>
          <w14:ligatures w14:val="none"/>
        </w:rPr>
        <w:t>5</w:t>
      </w:r>
      <w:r w:rsidRPr="00C259F7">
        <w:rPr>
          <w:rFonts w:ascii="Times New Roman" w:eastAsia="Times New Roman" w:hAnsi="Times New Roman" w:cs="Times New Roman"/>
          <w:color w:val="000000"/>
          <w:kern w:val="0"/>
          <w:sz w:val="24"/>
          <w:szCs w:val="24"/>
          <w:lang w:eastAsia="et-EE"/>
          <w14:ligatures w14:val="none"/>
        </w:rPr>
        <w:t xml:space="preserve">) </w:t>
      </w:r>
      <w:r w:rsidR="0B80D5CB" w:rsidRPr="00C259F7">
        <w:rPr>
          <w:rFonts w:ascii="Times New Roman" w:eastAsia="Times New Roman" w:hAnsi="Times New Roman" w:cs="Times New Roman"/>
          <w:color w:val="000000"/>
          <w:kern w:val="0"/>
          <w:sz w:val="24"/>
          <w:szCs w:val="24"/>
          <w:lang w:eastAsia="et-EE"/>
          <w14:ligatures w14:val="none"/>
        </w:rPr>
        <w:t>Käesoleva seaduse alusel toimuvale i</w:t>
      </w:r>
      <w:r w:rsidRPr="00C259F7">
        <w:rPr>
          <w:rFonts w:ascii="Times New Roman" w:eastAsia="Times New Roman" w:hAnsi="Times New Roman" w:cs="Times New Roman"/>
          <w:color w:val="000000"/>
          <w:kern w:val="0"/>
          <w:sz w:val="24"/>
          <w:szCs w:val="24"/>
          <w:lang w:eastAsia="et-EE"/>
          <w14:ligatures w14:val="none"/>
        </w:rPr>
        <w:t>sikuandmete töötlemisele kohaldatakse isikuandmete kaitse seadus</w:t>
      </w:r>
      <w:r w:rsidR="00915195"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arvestades käesoleva</w:t>
      </w:r>
      <w:r w:rsidR="00D82FE2"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seaduse</w:t>
      </w:r>
      <w:r w:rsidR="00D82FE2" w:rsidRPr="00C259F7">
        <w:rPr>
          <w:rFonts w:ascii="Times New Roman" w:eastAsia="Times New Roman" w:hAnsi="Times New Roman" w:cs="Times New Roman"/>
          <w:color w:val="000000"/>
          <w:kern w:val="0"/>
          <w:sz w:val="24"/>
          <w:szCs w:val="24"/>
          <w:lang w:eastAsia="et-EE"/>
          <w14:ligatures w14:val="none"/>
        </w:rPr>
        <w:t>s sätestatud</w:t>
      </w:r>
      <w:r w:rsidRPr="00C259F7">
        <w:rPr>
          <w:rFonts w:ascii="Times New Roman" w:eastAsia="Times New Roman" w:hAnsi="Times New Roman" w:cs="Times New Roman"/>
          <w:color w:val="000000"/>
          <w:kern w:val="0"/>
          <w:sz w:val="24"/>
          <w:szCs w:val="24"/>
          <w:lang w:eastAsia="et-EE"/>
          <w14:ligatures w14:val="none"/>
        </w:rPr>
        <w:t xml:space="preserve"> erisusi.</w:t>
      </w:r>
    </w:p>
    <w:p w14:paraId="2B740325"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3C2F2F8" w14:textId="6594F32F" w:rsidR="00CE0DE1" w:rsidRDefault="00D56B49" w:rsidP="005A336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334808">
        <w:rPr>
          <w:rFonts w:ascii="Times New Roman" w:eastAsia="Times New Roman" w:hAnsi="Times New Roman" w:cs="Times New Roman"/>
          <w:b/>
          <w:bCs/>
          <w:kern w:val="0"/>
          <w:sz w:val="24"/>
          <w:szCs w:val="24"/>
          <w:lang w:eastAsia="et-EE"/>
          <w14:ligatures w14:val="none"/>
        </w:rPr>
        <w:t xml:space="preserve">§ 2. </w:t>
      </w:r>
      <w:r w:rsidR="005B0926" w:rsidRPr="00334808">
        <w:rPr>
          <w:rFonts w:ascii="Times New Roman" w:eastAsia="Times New Roman" w:hAnsi="Times New Roman" w:cs="Times New Roman"/>
          <w:b/>
          <w:bCs/>
          <w:kern w:val="0"/>
          <w:sz w:val="24"/>
          <w:szCs w:val="24"/>
          <w:lang w:eastAsia="et-EE"/>
          <w14:ligatures w14:val="none"/>
        </w:rPr>
        <w:t>Geenidoonor</w:t>
      </w:r>
      <w:r w:rsidR="00CE0DE1" w:rsidRPr="00334808">
        <w:rPr>
          <w:rFonts w:ascii="Times New Roman" w:eastAsia="Times New Roman" w:hAnsi="Times New Roman" w:cs="Times New Roman"/>
          <w:b/>
          <w:bCs/>
          <w:kern w:val="0"/>
          <w:sz w:val="24"/>
          <w:szCs w:val="24"/>
          <w:lang w:eastAsia="et-EE"/>
          <w14:ligatures w14:val="none"/>
        </w:rPr>
        <w:t xml:space="preserve">, </w:t>
      </w:r>
      <w:r w:rsidR="00F96A2D" w:rsidRPr="00334808">
        <w:rPr>
          <w:rFonts w:ascii="Times New Roman" w:eastAsia="Times New Roman" w:hAnsi="Times New Roman" w:cs="Times New Roman"/>
          <w:b/>
          <w:bCs/>
          <w:kern w:val="0"/>
          <w:sz w:val="24"/>
          <w:szCs w:val="24"/>
          <w:lang w:eastAsia="et-EE"/>
          <w14:ligatures w14:val="none"/>
        </w:rPr>
        <w:t xml:space="preserve">tervise- ja geneetilised andmed ning sugupuu </w:t>
      </w:r>
    </w:p>
    <w:p w14:paraId="75D9FE21" w14:textId="77777777" w:rsidR="009D2D0A" w:rsidRDefault="009D2D0A" w:rsidP="005A336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6B6885E6" w14:textId="3D19A18C" w:rsidR="009D2D0A"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2D09FF">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1</w:t>
      </w:r>
      <w:r w:rsidRPr="002D09FF">
        <w:rPr>
          <w:rFonts w:ascii="Times New Roman" w:eastAsia="Times New Roman" w:hAnsi="Times New Roman" w:cs="Times New Roman"/>
          <w:color w:val="000000"/>
          <w:kern w:val="0"/>
          <w:sz w:val="24"/>
          <w:szCs w:val="24"/>
          <w:lang w:eastAsia="et-EE"/>
          <w14:ligatures w14:val="none"/>
        </w:rPr>
        <w:t xml:space="preserve">) Geenidoonor </w:t>
      </w:r>
      <w:commentRangeStart w:id="2"/>
      <w:ins w:id="3" w:author="Katariina Kärsten - JUSTDIGI" w:date="2025-10-10T15:53:00Z" w16du:dateUtc="2025-10-10T12:53:00Z">
        <w:r w:rsidR="00A636A3">
          <w:rPr>
            <w:rFonts w:ascii="Times New Roman" w:eastAsia="Times New Roman" w:hAnsi="Times New Roman" w:cs="Times New Roman"/>
            <w:color w:val="000000"/>
            <w:kern w:val="0"/>
            <w:sz w:val="24"/>
            <w:szCs w:val="24"/>
            <w:lang w:eastAsia="et-EE"/>
            <w14:ligatures w14:val="none"/>
          </w:rPr>
          <w:t xml:space="preserve">käesoleva seaduse tähenduses </w:t>
        </w:r>
      </w:ins>
      <w:commentRangeEnd w:id="2"/>
      <w:ins w:id="4" w:author="Katariina Kärsten - JUSTDIGI" w:date="2025-10-10T15:56:00Z" w16du:dateUtc="2025-10-10T12:56:00Z">
        <w:r w:rsidR="005229AF">
          <w:rPr>
            <w:rStyle w:val="Kommentaariviide"/>
          </w:rPr>
          <w:commentReference w:id="2"/>
        </w:r>
      </w:ins>
      <w:r w:rsidRPr="002D09FF">
        <w:rPr>
          <w:rFonts w:ascii="Times New Roman" w:eastAsia="Times New Roman" w:hAnsi="Times New Roman" w:cs="Times New Roman"/>
          <w:color w:val="000000"/>
          <w:kern w:val="0"/>
          <w:sz w:val="24"/>
          <w:szCs w:val="24"/>
          <w:lang w:eastAsia="et-EE"/>
          <w14:ligatures w14:val="none"/>
        </w:rPr>
        <w:t>on inimene, kes annab käesoleva seaduse 2. peatüki alusel Eesti geenivaramule oma koeproovi ja kelle isikuandmeid töödeldakse.</w:t>
      </w:r>
    </w:p>
    <w:p w14:paraId="23E5C4CA" w14:textId="77777777" w:rsidR="009D2D0A" w:rsidRPr="002D09FF"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0BB3327" w14:textId="768FDCC6" w:rsidR="009D2D0A" w:rsidRPr="002D09FF"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2D09FF">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2</w:t>
      </w:r>
      <w:r w:rsidRPr="002D09FF">
        <w:rPr>
          <w:rFonts w:ascii="Times New Roman" w:eastAsia="Times New Roman" w:hAnsi="Times New Roman" w:cs="Times New Roman"/>
          <w:color w:val="000000"/>
          <w:kern w:val="0"/>
          <w:sz w:val="24"/>
          <w:szCs w:val="24"/>
          <w:lang w:eastAsia="et-EE"/>
          <w14:ligatures w14:val="none"/>
        </w:rPr>
        <w:t xml:space="preserve">) Terviseandmed </w:t>
      </w:r>
      <w:ins w:id="5" w:author="Katariina Kärsten - JUSTDIGI" w:date="2025-10-10T15:53:00Z" w16du:dateUtc="2025-10-10T12:53:00Z">
        <w:r w:rsidR="00A636A3">
          <w:rPr>
            <w:rFonts w:ascii="Times New Roman" w:eastAsia="Times New Roman" w:hAnsi="Times New Roman" w:cs="Times New Roman"/>
            <w:color w:val="000000"/>
            <w:kern w:val="0"/>
            <w:sz w:val="24"/>
            <w:szCs w:val="24"/>
            <w:lang w:eastAsia="et-EE"/>
            <w14:ligatures w14:val="none"/>
          </w:rPr>
          <w:t xml:space="preserve">käesoleva seaduse tähenduses </w:t>
        </w:r>
      </w:ins>
      <w:r w:rsidRPr="002D09FF">
        <w:rPr>
          <w:rFonts w:ascii="Times New Roman" w:eastAsia="Times New Roman" w:hAnsi="Times New Roman" w:cs="Times New Roman"/>
          <w:color w:val="000000"/>
          <w:kern w:val="0"/>
          <w:sz w:val="24"/>
          <w:szCs w:val="24"/>
          <w:lang w:eastAsia="et-EE"/>
          <w14:ligatures w14:val="none"/>
        </w:rPr>
        <w:t>on Euroopa Parlamendi ja nõukogu määruse (EL) nr 2016/679 füüsiliste isikute kaitse kohta isikuandmete töötlemisel ja selliste andmete vaba liikumise ning direktiivi 95/46/EÜ kehtetuks tunnistamise kohta (isikuandmete kaitse üldmäärus) (ELT L 119, 04.05.2016, lk 1–88) artikli 4 punktis 15 nimetatud andmed.</w:t>
      </w:r>
    </w:p>
    <w:p w14:paraId="68A63ABA" w14:textId="77777777" w:rsidR="009D2D0A" w:rsidRPr="002D09FF"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C27F06C" w14:textId="225E46E3" w:rsidR="009D2D0A"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2D09FF">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3</w:t>
      </w:r>
      <w:r w:rsidRPr="002D09FF">
        <w:rPr>
          <w:rFonts w:ascii="Times New Roman" w:eastAsia="Times New Roman" w:hAnsi="Times New Roman" w:cs="Times New Roman"/>
          <w:color w:val="000000"/>
          <w:kern w:val="0"/>
          <w:sz w:val="24"/>
          <w:szCs w:val="24"/>
          <w:lang w:eastAsia="et-EE"/>
          <w14:ligatures w14:val="none"/>
        </w:rPr>
        <w:t xml:space="preserve">) Geneetilised andmed </w:t>
      </w:r>
      <w:ins w:id="6" w:author="Katariina Kärsten - JUSTDIGI" w:date="2025-10-10T15:53:00Z" w16du:dateUtc="2025-10-10T12:53:00Z">
        <w:r w:rsidR="00A636A3">
          <w:rPr>
            <w:rFonts w:ascii="Times New Roman" w:eastAsia="Times New Roman" w:hAnsi="Times New Roman" w:cs="Times New Roman"/>
            <w:color w:val="000000"/>
            <w:kern w:val="0"/>
            <w:sz w:val="24"/>
            <w:szCs w:val="24"/>
            <w:lang w:eastAsia="et-EE"/>
            <w14:ligatures w14:val="none"/>
          </w:rPr>
          <w:t xml:space="preserve">käesoleva seaduse tähenduses </w:t>
        </w:r>
      </w:ins>
      <w:r w:rsidRPr="002D09FF">
        <w:rPr>
          <w:rFonts w:ascii="Times New Roman" w:eastAsia="Times New Roman" w:hAnsi="Times New Roman" w:cs="Times New Roman"/>
          <w:color w:val="000000"/>
          <w:kern w:val="0"/>
          <w:sz w:val="24"/>
          <w:szCs w:val="24"/>
          <w:lang w:eastAsia="et-EE"/>
          <w14:ligatures w14:val="none"/>
        </w:rPr>
        <w:t>on Euroopa Parlamendi ja nõukogu määruse (EL) nr 2016/679</w:t>
      </w:r>
      <w:r w:rsidRPr="002D09FF">
        <w:rPr>
          <w:rFonts w:ascii="Times New Roman" w:eastAsia="Times New Roman" w:hAnsi="Times New Roman" w:cs="Times New Roman"/>
          <w:color w:val="000000" w:themeColor="text1"/>
          <w:sz w:val="24"/>
          <w:szCs w:val="24"/>
          <w:lang w:eastAsia="et-EE"/>
        </w:rPr>
        <w:t xml:space="preserve"> </w:t>
      </w:r>
      <w:r w:rsidRPr="002D09FF">
        <w:rPr>
          <w:rFonts w:ascii="Times New Roman" w:eastAsia="Times New Roman" w:hAnsi="Times New Roman" w:cs="Times New Roman"/>
          <w:color w:val="000000"/>
          <w:kern w:val="0"/>
          <w:sz w:val="24"/>
          <w:szCs w:val="24"/>
          <w:lang w:eastAsia="et-EE"/>
          <w14:ligatures w14:val="none"/>
        </w:rPr>
        <w:t>artikli 4 punktis 13 nimetatud andmed.</w:t>
      </w:r>
    </w:p>
    <w:p w14:paraId="333F4CEE" w14:textId="77777777" w:rsidR="009D2D0A" w:rsidRPr="002D09FF"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E771D4E" w14:textId="4E82AE50" w:rsidR="009D2D0A" w:rsidRPr="002D09FF"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2D09FF">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4</w:t>
      </w:r>
      <w:r w:rsidRPr="002D09FF">
        <w:rPr>
          <w:rFonts w:ascii="Times New Roman" w:eastAsia="Times New Roman" w:hAnsi="Times New Roman" w:cs="Times New Roman"/>
          <w:color w:val="000000"/>
          <w:kern w:val="0"/>
          <w:sz w:val="24"/>
          <w:szCs w:val="24"/>
          <w:lang w:eastAsia="et-EE"/>
          <w14:ligatures w14:val="none"/>
        </w:rPr>
        <w:t>) DNA</w:t>
      </w:r>
      <w:r>
        <w:rPr>
          <w:rFonts w:ascii="Times New Roman" w:eastAsia="Times New Roman" w:hAnsi="Times New Roman" w:cs="Times New Roman"/>
          <w:color w:val="000000" w:themeColor="text1"/>
          <w:sz w:val="24"/>
          <w:szCs w:val="24"/>
          <w:lang w:eastAsia="et-EE"/>
        </w:rPr>
        <w:t xml:space="preserve"> </w:t>
      </w:r>
      <w:ins w:id="7" w:author="Katariina Kärsten - JUSTDIGI" w:date="2025-10-10T15:53:00Z" w16du:dateUtc="2025-10-10T12:53:00Z">
        <w:r w:rsidR="00A636A3">
          <w:rPr>
            <w:rFonts w:ascii="Times New Roman" w:eastAsia="Times New Roman" w:hAnsi="Times New Roman" w:cs="Times New Roman"/>
            <w:color w:val="000000"/>
            <w:kern w:val="0"/>
            <w:sz w:val="24"/>
            <w:szCs w:val="24"/>
            <w:lang w:eastAsia="et-EE"/>
            <w14:ligatures w14:val="none"/>
          </w:rPr>
          <w:t xml:space="preserve">käesoleva seaduse tähenduses </w:t>
        </w:r>
      </w:ins>
      <w:r w:rsidRPr="002D09FF">
        <w:rPr>
          <w:rFonts w:ascii="Times New Roman" w:eastAsia="Times New Roman" w:hAnsi="Times New Roman" w:cs="Times New Roman"/>
          <w:color w:val="000000"/>
          <w:kern w:val="0"/>
          <w:sz w:val="24"/>
          <w:szCs w:val="24"/>
          <w:lang w:eastAsia="et-EE"/>
          <w14:ligatures w14:val="none"/>
        </w:rPr>
        <w:t>on desoksüribonukleiinhappe molekul, millesse on salvestunud inimese geneetiline informatsioon.</w:t>
      </w:r>
    </w:p>
    <w:p w14:paraId="5AAC00D1" w14:textId="77777777" w:rsidR="009D2D0A" w:rsidRPr="002D09FF"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3A836B5" w14:textId="322582BC" w:rsidR="009D2D0A" w:rsidRPr="002D09FF"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2D09FF">
        <w:rPr>
          <w:rFonts w:ascii="Times New Roman" w:eastAsia="Times New Roman" w:hAnsi="Times New Roman" w:cs="Times New Roman"/>
          <w:color w:val="000000"/>
          <w:kern w:val="0"/>
          <w:sz w:val="24"/>
          <w:szCs w:val="24"/>
          <w:lang w:eastAsia="et-EE"/>
          <w14:ligatures w14:val="none"/>
        </w:rPr>
        <w:t>(</w:t>
      </w:r>
      <w:r>
        <w:rPr>
          <w:rFonts w:ascii="Times New Roman" w:eastAsia="Times New Roman" w:hAnsi="Times New Roman" w:cs="Times New Roman"/>
          <w:color w:val="000000"/>
          <w:kern w:val="0"/>
          <w:sz w:val="24"/>
          <w:szCs w:val="24"/>
          <w:lang w:eastAsia="et-EE"/>
          <w14:ligatures w14:val="none"/>
        </w:rPr>
        <w:t>5</w:t>
      </w:r>
      <w:r w:rsidRPr="002D09FF">
        <w:rPr>
          <w:rFonts w:ascii="Times New Roman" w:eastAsia="Times New Roman" w:hAnsi="Times New Roman" w:cs="Times New Roman"/>
          <w:color w:val="000000"/>
          <w:kern w:val="0"/>
          <w:sz w:val="24"/>
          <w:szCs w:val="24"/>
          <w:lang w:eastAsia="et-EE"/>
          <w14:ligatures w14:val="none"/>
        </w:rPr>
        <w:t>) Koeproov</w:t>
      </w:r>
      <w:ins w:id="8" w:author="Katariina Kärsten - JUSTDIGI" w:date="2025-10-10T15:53:00Z" w16du:dateUtc="2025-10-10T12:53:00Z">
        <w:r w:rsidR="00A636A3" w:rsidRPr="00A636A3">
          <w:rPr>
            <w:rFonts w:ascii="Times New Roman" w:eastAsia="Times New Roman" w:hAnsi="Times New Roman" w:cs="Times New Roman"/>
            <w:color w:val="000000"/>
            <w:kern w:val="0"/>
            <w:sz w:val="24"/>
            <w:szCs w:val="24"/>
            <w:lang w:eastAsia="et-EE"/>
            <w14:ligatures w14:val="none"/>
          </w:rPr>
          <w:t xml:space="preserve"> </w:t>
        </w:r>
        <w:r w:rsidR="00A636A3">
          <w:rPr>
            <w:rFonts w:ascii="Times New Roman" w:eastAsia="Times New Roman" w:hAnsi="Times New Roman" w:cs="Times New Roman"/>
            <w:color w:val="000000"/>
            <w:kern w:val="0"/>
            <w:sz w:val="24"/>
            <w:szCs w:val="24"/>
            <w:lang w:eastAsia="et-EE"/>
            <w14:ligatures w14:val="none"/>
          </w:rPr>
          <w:t>käesoleva seaduse tähenduses</w:t>
        </w:r>
      </w:ins>
      <w:r w:rsidRPr="002D09FF">
        <w:rPr>
          <w:rFonts w:ascii="Times New Roman" w:eastAsia="Times New Roman" w:hAnsi="Times New Roman" w:cs="Times New Roman"/>
          <w:color w:val="000000"/>
          <w:kern w:val="0"/>
          <w:sz w:val="24"/>
          <w:szCs w:val="24"/>
          <w:lang w:eastAsia="et-EE"/>
          <w14:ligatures w14:val="none"/>
        </w:rPr>
        <w:t xml:space="preserve"> on inimeselt inimgeeniuuringuteks võetud rakud, rakkudevaheline aine ja kehavedelikud.</w:t>
      </w:r>
    </w:p>
    <w:p w14:paraId="37477CFF" w14:textId="77777777" w:rsidR="009D2D0A" w:rsidRPr="002D09FF"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C9301CD" w14:textId="63BFD277" w:rsidR="009D2D0A" w:rsidRPr="002D09FF"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2D09FF">
        <w:rPr>
          <w:rFonts w:ascii="Times New Roman" w:eastAsia="Times New Roman" w:hAnsi="Times New Roman" w:cs="Times New Roman"/>
          <w:color w:val="000000"/>
          <w:kern w:val="0"/>
          <w:sz w:val="24"/>
          <w:szCs w:val="24"/>
          <w:lang w:eastAsia="et-EE"/>
          <w14:ligatures w14:val="none"/>
        </w:rPr>
        <w:t>(6)</w:t>
      </w:r>
      <w:r w:rsidRPr="002D09FF">
        <w:rPr>
          <w:rFonts w:ascii="Times New Roman" w:eastAsia="Times New Roman" w:hAnsi="Times New Roman" w:cs="Times New Roman"/>
          <w:i/>
          <w:iCs/>
          <w:color w:val="000000"/>
          <w:kern w:val="0"/>
          <w:sz w:val="24"/>
          <w:szCs w:val="24"/>
          <w:lang w:eastAsia="et-EE"/>
          <w14:ligatures w14:val="none"/>
        </w:rPr>
        <w:t xml:space="preserve"> </w:t>
      </w:r>
      <w:r w:rsidRPr="002D09FF">
        <w:rPr>
          <w:rFonts w:ascii="Times New Roman" w:eastAsia="Times New Roman" w:hAnsi="Times New Roman" w:cs="Times New Roman"/>
          <w:color w:val="000000"/>
          <w:kern w:val="0"/>
          <w:sz w:val="24"/>
          <w:szCs w:val="24"/>
          <w:lang w:eastAsia="et-EE"/>
          <w14:ligatures w14:val="none"/>
        </w:rPr>
        <w:t xml:space="preserve">Sugupuu </w:t>
      </w:r>
      <w:ins w:id="9" w:author="Katariina Kärsten - JUSTDIGI" w:date="2025-10-10T15:53:00Z" w16du:dateUtc="2025-10-10T12:53:00Z">
        <w:r w:rsidR="00A636A3">
          <w:rPr>
            <w:rFonts w:ascii="Times New Roman" w:eastAsia="Times New Roman" w:hAnsi="Times New Roman" w:cs="Times New Roman"/>
            <w:color w:val="000000"/>
            <w:kern w:val="0"/>
            <w:sz w:val="24"/>
            <w:szCs w:val="24"/>
            <w:lang w:eastAsia="et-EE"/>
            <w14:ligatures w14:val="none"/>
          </w:rPr>
          <w:t xml:space="preserve">käesoleva seaduse tähenduses </w:t>
        </w:r>
      </w:ins>
      <w:r w:rsidRPr="002D09FF">
        <w:rPr>
          <w:rFonts w:ascii="Times New Roman" w:eastAsia="Times New Roman" w:hAnsi="Times New Roman" w:cs="Times New Roman"/>
          <w:color w:val="000000"/>
          <w:kern w:val="0"/>
          <w:sz w:val="24"/>
          <w:szCs w:val="24"/>
          <w:lang w:eastAsia="et-EE"/>
          <w14:ligatures w14:val="none"/>
        </w:rPr>
        <w:t>on Eesti geenivaramus olev teave geenidoonori bioloogiliste sugulaste nime, sünniaja ja suguluse kohta.</w:t>
      </w:r>
    </w:p>
    <w:p w14:paraId="07FF6A74" w14:textId="77777777" w:rsidR="00F96A2D" w:rsidRDefault="00F96A2D" w:rsidP="005A3362">
      <w:pPr>
        <w:spacing w:after="0" w:line="240" w:lineRule="auto"/>
        <w:jc w:val="both"/>
        <w:textAlignment w:val="baseline"/>
        <w:rPr>
          <w:rFonts w:ascii="Times New Roman" w:eastAsia="Times New Roman" w:hAnsi="Times New Roman" w:cs="Times New Roman"/>
          <w:b/>
          <w:bCs/>
          <w:kern w:val="0"/>
          <w:sz w:val="24"/>
          <w:szCs w:val="24"/>
          <w:highlight w:val="yellow"/>
          <w:lang w:eastAsia="et-EE"/>
          <w14:ligatures w14:val="none"/>
        </w:rPr>
      </w:pPr>
    </w:p>
    <w:p w14:paraId="30646EF1" w14:textId="1A2523A6" w:rsidR="005B0926" w:rsidRPr="00334808" w:rsidRDefault="005B0926" w:rsidP="005A336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334808">
        <w:rPr>
          <w:rFonts w:ascii="Times New Roman" w:eastAsia="Times New Roman" w:hAnsi="Times New Roman" w:cs="Times New Roman"/>
          <w:b/>
          <w:bCs/>
          <w:kern w:val="0"/>
          <w:sz w:val="24"/>
          <w:szCs w:val="24"/>
          <w:lang w:eastAsia="et-EE"/>
          <w14:ligatures w14:val="none"/>
        </w:rPr>
        <w:t>§ 3. Teadusuuring ja inimgeeniuuring</w:t>
      </w:r>
    </w:p>
    <w:p w14:paraId="12F75514" w14:textId="77777777" w:rsidR="009D2D0A" w:rsidRPr="00334808"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470CCC1" w14:textId="32CFEE05" w:rsidR="009D2D0A" w:rsidRPr="00334808"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334808">
        <w:rPr>
          <w:rFonts w:ascii="Times New Roman" w:eastAsia="Times New Roman" w:hAnsi="Times New Roman" w:cs="Times New Roman"/>
          <w:color w:val="000000"/>
          <w:kern w:val="0"/>
          <w:sz w:val="24"/>
          <w:szCs w:val="24"/>
          <w:lang w:eastAsia="et-EE"/>
          <w14:ligatures w14:val="none"/>
        </w:rPr>
        <w:t>(</w:t>
      </w:r>
      <w:r w:rsidR="00527879" w:rsidRPr="00334808">
        <w:rPr>
          <w:rFonts w:ascii="Times New Roman" w:eastAsia="Times New Roman" w:hAnsi="Times New Roman" w:cs="Times New Roman"/>
          <w:color w:val="000000"/>
          <w:kern w:val="0"/>
          <w:sz w:val="24"/>
          <w:szCs w:val="24"/>
          <w:lang w:eastAsia="et-EE"/>
          <w14:ligatures w14:val="none"/>
        </w:rPr>
        <w:t>1</w:t>
      </w:r>
      <w:r w:rsidRPr="00334808">
        <w:rPr>
          <w:rFonts w:ascii="Times New Roman" w:eastAsia="Times New Roman" w:hAnsi="Times New Roman" w:cs="Times New Roman"/>
          <w:color w:val="000000"/>
          <w:kern w:val="0"/>
          <w:sz w:val="24"/>
          <w:szCs w:val="24"/>
          <w:lang w:eastAsia="et-EE"/>
          <w14:ligatures w14:val="none"/>
        </w:rPr>
        <w:t xml:space="preserve">) Teadusuuring </w:t>
      </w:r>
      <w:ins w:id="10" w:author="Katariina Kärsten - JUSTDIGI" w:date="2025-10-10T15:53:00Z" w16du:dateUtc="2025-10-10T12:53:00Z">
        <w:r w:rsidR="00A636A3">
          <w:rPr>
            <w:rFonts w:ascii="Times New Roman" w:eastAsia="Times New Roman" w:hAnsi="Times New Roman" w:cs="Times New Roman"/>
            <w:color w:val="000000"/>
            <w:kern w:val="0"/>
            <w:sz w:val="24"/>
            <w:szCs w:val="24"/>
            <w:lang w:eastAsia="et-EE"/>
            <w14:ligatures w14:val="none"/>
          </w:rPr>
          <w:t xml:space="preserve">käesoleva seaduse tähenduses </w:t>
        </w:r>
      </w:ins>
      <w:r w:rsidRPr="00334808">
        <w:rPr>
          <w:rFonts w:ascii="Times New Roman" w:eastAsia="Times New Roman" w:hAnsi="Times New Roman" w:cs="Times New Roman"/>
          <w:color w:val="000000"/>
          <w:kern w:val="0"/>
          <w:sz w:val="24"/>
          <w:szCs w:val="24"/>
          <w:lang w:eastAsia="et-EE"/>
          <w14:ligatures w14:val="none"/>
        </w:rPr>
        <w:t>on</w:t>
      </w:r>
      <w:r w:rsidRPr="00334808">
        <w:rPr>
          <w:rFonts w:ascii="Times New Roman" w:eastAsia="Times New Roman" w:hAnsi="Times New Roman" w:cs="Times New Roman"/>
          <w:color w:val="000000" w:themeColor="text1"/>
          <w:sz w:val="24"/>
          <w:szCs w:val="24"/>
          <w:lang w:eastAsia="et-EE"/>
        </w:rPr>
        <w:t xml:space="preserve"> teaduslik uurimine, mis on tehtud teadus- ja arendustegevuse, inimgeeniuuringu, innovatsiooni või poliitika kujundamise</w:t>
      </w:r>
      <w:r w:rsidR="00EB1161" w:rsidRPr="00334808">
        <w:rPr>
          <w:rFonts w:ascii="Times New Roman" w:eastAsia="Times New Roman" w:hAnsi="Times New Roman" w:cs="Times New Roman"/>
          <w:color w:val="000000" w:themeColor="text1"/>
          <w:sz w:val="24"/>
          <w:szCs w:val="24"/>
          <w:lang w:eastAsia="et-EE"/>
        </w:rPr>
        <w:t xml:space="preserve"> eesmärgil</w:t>
      </w:r>
      <w:r w:rsidRPr="00334808">
        <w:rPr>
          <w:rFonts w:ascii="Times New Roman" w:eastAsia="Times New Roman" w:hAnsi="Times New Roman" w:cs="Times New Roman"/>
          <w:color w:val="000000" w:themeColor="text1"/>
          <w:sz w:val="24"/>
          <w:szCs w:val="24"/>
          <w:lang w:eastAsia="et-EE"/>
        </w:rPr>
        <w:t>.</w:t>
      </w:r>
    </w:p>
    <w:p w14:paraId="466BBED0" w14:textId="77777777" w:rsidR="009D2D0A" w:rsidRPr="00334808"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E83FBF8" w14:textId="5C6307E3" w:rsidR="009D2D0A" w:rsidRPr="00334808" w:rsidRDefault="009D2D0A" w:rsidP="009D2D0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334808">
        <w:rPr>
          <w:rFonts w:ascii="Times New Roman" w:eastAsia="Times New Roman" w:hAnsi="Times New Roman" w:cs="Times New Roman"/>
          <w:color w:val="000000"/>
          <w:kern w:val="0"/>
          <w:sz w:val="24"/>
          <w:szCs w:val="24"/>
          <w:lang w:eastAsia="et-EE"/>
          <w14:ligatures w14:val="none"/>
        </w:rPr>
        <w:t>(</w:t>
      </w:r>
      <w:r w:rsidR="00527879" w:rsidRPr="00334808">
        <w:rPr>
          <w:rFonts w:ascii="Times New Roman" w:eastAsia="Times New Roman" w:hAnsi="Times New Roman" w:cs="Times New Roman"/>
          <w:color w:val="000000"/>
          <w:kern w:val="0"/>
          <w:sz w:val="24"/>
          <w:szCs w:val="24"/>
          <w:lang w:eastAsia="et-EE"/>
          <w14:ligatures w14:val="none"/>
        </w:rPr>
        <w:t>2</w:t>
      </w:r>
      <w:r w:rsidRPr="00334808">
        <w:rPr>
          <w:rFonts w:ascii="Times New Roman" w:eastAsia="Times New Roman" w:hAnsi="Times New Roman" w:cs="Times New Roman"/>
          <w:color w:val="000000"/>
          <w:kern w:val="0"/>
          <w:sz w:val="24"/>
          <w:szCs w:val="24"/>
          <w:lang w:eastAsia="et-EE"/>
          <w14:ligatures w14:val="none"/>
        </w:rPr>
        <w:t xml:space="preserve">) Inimgeeniuuring </w:t>
      </w:r>
      <w:ins w:id="11" w:author="Katariina Kärsten - JUSTDIGI" w:date="2025-10-10T15:53:00Z" w16du:dateUtc="2025-10-10T12:53:00Z">
        <w:r w:rsidR="00A636A3">
          <w:rPr>
            <w:rFonts w:ascii="Times New Roman" w:eastAsia="Times New Roman" w:hAnsi="Times New Roman" w:cs="Times New Roman"/>
            <w:color w:val="000000"/>
            <w:kern w:val="0"/>
            <w:sz w:val="24"/>
            <w:szCs w:val="24"/>
            <w:lang w:eastAsia="et-EE"/>
            <w14:ligatures w14:val="none"/>
          </w:rPr>
          <w:t xml:space="preserve">käesoleva seaduse tähenduses </w:t>
        </w:r>
      </w:ins>
      <w:r w:rsidRPr="00334808">
        <w:rPr>
          <w:rFonts w:ascii="Times New Roman" w:eastAsia="Times New Roman" w:hAnsi="Times New Roman" w:cs="Times New Roman"/>
          <w:color w:val="000000"/>
          <w:kern w:val="0"/>
          <w:sz w:val="24"/>
          <w:szCs w:val="24"/>
          <w:lang w:eastAsia="et-EE"/>
          <w14:ligatures w14:val="none"/>
        </w:rPr>
        <w:t>on teadusuuring inimese DNA, koeproovi teiste koostisosade, isikuandmete ja sugupuu uurimiseks ja kirjeldamiseks ning nendevaheliste seoste kindlakstegemiseks eesmärgiga saada andmeid inimese geenide ja pärilike omaduste kohta.</w:t>
      </w:r>
    </w:p>
    <w:p w14:paraId="55CA904D" w14:textId="77777777" w:rsidR="00F96A2D" w:rsidRPr="00334808" w:rsidRDefault="00F96A2D" w:rsidP="005A336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40653F44" w14:textId="3E8C0185" w:rsidR="00F96A2D" w:rsidRPr="00334808" w:rsidRDefault="00F96A2D" w:rsidP="005A336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334808">
        <w:rPr>
          <w:rFonts w:ascii="Times New Roman" w:eastAsia="Times New Roman" w:hAnsi="Times New Roman" w:cs="Times New Roman"/>
          <w:b/>
          <w:bCs/>
          <w:kern w:val="0"/>
          <w:sz w:val="24"/>
          <w:szCs w:val="24"/>
          <w:lang w:eastAsia="et-EE"/>
          <w14:ligatures w14:val="none"/>
        </w:rPr>
        <w:t xml:space="preserve">§ 4. </w:t>
      </w:r>
      <w:r w:rsidR="00527879" w:rsidRPr="00334808">
        <w:rPr>
          <w:rFonts w:ascii="Times New Roman" w:eastAsia="Times New Roman" w:hAnsi="Times New Roman" w:cs="Times New Roman"/>
          <w:b/>
          <w:bCs/>
          <w:kern w:val="0"/>
          <w:sz w:val="24"/>
          <w:szCs w:val="24"/>
          <w:lang w:eastAsia="et-EE"/>
          <w14:ligatures w14:val="none"/>
        </w:rPr>
        <w:t>Pseudonüümimine ja depseudonüümimine</w:t>
      </w:r>
    </w:p>
    <w:p w14:paraId="02A3CBB6" w14:textId="0DD0EDBE" w:rsidR="002E6257" w:rsidRPr="00334808"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EA2179E" w14:textId="5B60889A" w:rsidR="00684624" w:rsidRPr="00334808" w:rsidRDefault="002A23DC"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334808">
        <w:rPr>
          <w:rFonts w:ascii="Times New Roman" w:eastAsia="Times New Roman" w:hAnsi="Times New Roman" w:cs="Times New Roman"/>
          <w:color w:val="000000"/>
          <w:kern w:val="0"/>
          <w:sz w:val="24"/>
          <w:szCs w:val="24"/>
          <w:lang w:eastAsia="et-EE"/>
          <w14:ligatures w14:val="none"/>
        </w:rPr>
        <w:t>(</w:t>
      </w:r>
      <w:r w:rsidR="00527879" w:rsidRPr="00334808">
        <w:rPr>
          <w:rFonts w:ascii="Times New Roman" w:eastAsia="Times New Roman" w:hAnsi="Times New Roman" w:cs="Times New Roman"/>
          <w:color w:val="000000"/>
          <w:kern w:val="0"/>
          <w:sz w:val="24"/>
          <w:szCs w:val="24"/>
          <w:lang w:eastAsia="et-EE"/>
          <w14:ligatures w14:val="none"/>
        </w:rPr>
        <w:t>1</w:t>
      </w:r>
      <w:r w:rsidR="00D56B49" w:rsidRPr="00334808">
        <w:rPr>
          <w:rFonts w:ascii="Times New Roman" w:eastAsia="Times New Roman" w:hAnsi="Times New Roman" w:cs="Times New Roman"/>
          <w:color w:val="000000"/>
          <w:kern w:val="0"/>
          <w:sz w:val="24"/>
          <w:szCs w:val="24"/>
          <w:lang w:eastAsia="et-EE"/>
          <w14:ligatures w14:val="none"/>
        </w:rPr>
        <w:t xml:space="preserve">) </w:t>
      </w:r>
      <w:r w:rsidR="006A427A" w:rsidRPr="00334808">
        <w:rPr>
          <w:rFonts w:ascii="Times New Roman" w:eastAsia="Times New Roman" w:hAnsi="Times New Roman" w:cs="Times New Roman"/>
          <w:color w:val="000000"/>
          <w:kern w:val="0"/>
          <w:sz w:val="24"/>
          <w:szCs w:val="24"/>
          <w:lang w:eastAsia="et-EE"/>
          <w14:ligatures w14:val="none"/>
        </w:rPr>
        <w:t>P</w:t>
      </w:r>
      <w:r w:rsidR="00D56B49" w:rsidRPr="00334808">
        <w:rPr>
          <w:rFonts w:ascii="Times New Roman" w:eastAsia="Times New Roman" w:hAnsi="Times New Roman" w:cs="Times New Roman"/>
          <w:color w:val="000000"/>
          <w:kern w:val="0"/>
          <w:sz w:val="24"/>
          <w:szCs w:val="24"/>
          <w:lang w:eastAsia="et-EE"/>
          <w14:ligatures w14:val="none"/>
        </w:rPr>
        <w:t xml:space="preserve">seudonüümimine </w:t>
      </w:r>
      <w:ins w:id="12" w:author="Katariina Kärsten - JUSTDIGI" w:date="2025-10-10T15:53:00Z" w16du:dateUtc="2025-10-10T12:53:00Z">
        <w:r w:rsidR="00A636A3">
          <w:rPr>
            <w:rFonts w:ascii="Times New Roman" w:eastAsia="Times New Roman" w:hAnsi="Times New Roman" w:cs="Times New Roman"/>
            <w:color w:val="000000"/>
            <w:kern w:val="0"/>
            <w:sz w:val="24"/>
            <w:szCs w:val="24"/>
            <w:lang w:eastAsia="et-EE"/>
            <w14:ligatures w14:val="none"/>
          </w:rPr>
          <w:t xml:space="preserve">käesoleva seaduse tähenduses </w:t>
        </w:r>
      </w:ins>
      <w:r w:rsidR="00A16599" w:rsidRPr="00334808">
        <w:rPr>
          <w:rFonts w:ascii="Times New Roman" w:eastAsia="Times New Roman" w:hAnsi="Times New Roman" w:cs="Times New Roman"/>
          <w:color w:val="000000"/>
          <w:kern w:val="0"/>
          <w:sz w:val="24"/>
          <w:szCs w:val="24"/>
          <w:lang w:eastAsia="et-EE"/>
          <w14:ligatures w14:val="none"/>
        </w:rPr>
        <w:t>on</w:t>
      </w:r>
      <w:r w:rsidR="00D56B49" w:rsidRPr="00334808">
        <w:rPr>
          <w:rFonts w:ascii="Times New Roman" w:eastAsia="Times New Roman" w:hAnsi="Times New Roman" w:cs="Times New Roman"/>
          <w:color w:val="000000"/>
          <w:kern w:val="0"/>
          <w:sz w:val="24"/>
          <w:szCs w:val="24"/>
          <w:lang w:eastAsia="et-EE"/>
          <w14:ligatures w14:val="none"/>
        </w:rPr>
        <w:t xml:space="preserve"> koeproovi, isikuandmete ja sugupuu juures isiku tuvastamist võimaldavate andmete asendamine kordumatu tunnuskoodiga</w:t>
      </w:r>
      <w:r w:rsidR="00684624" w:rsidRPr="00334808">
        <w:rPr>
          <w:rFonts w:ascii="Times New Roman" w:eastAsia="Times New Roman" w:hAnsi="Times New Roman" w:cs="Times New Roman"/>
          <w:color w:val="000000"/>
          <w:kern w:val="0"/>
          <w:sz w:val="24"/>
          <w:szCs w:val="24"/>
          <w:lang w:eastAsia="et-EE"/>
          <w14:ligatures w14:val="none"/>
        </w:rPr>
        <w:t>.</w:t>
      </w:r>
    </w:p>
    <w:p w14:paraId="3A323F8A" w14:textId="233D4F9E" w:rsidR="002E6257" w:rsidRPr="00334808"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453B322" w14:textId="5B7BCCA3" w:rsidR="002E6257" w:rsidRDefault="002A23DC"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334808">
        <w:rPr>
          <w:rFonts w:ascii="Times New Roman" w:eastAsia="Times New Roman" w:hAnsi="Times New Roman" w:cs="Times New Roman"/>
          <w:color w:val="000000"/>
          <w:kern w:val="0"/>
          <w:sz w:val="24"/>
          <w:szCs w:val="24"/>
          <w:lang w:eastAsia="et-EE"/>
          <w14:ligatures w14:val="none"/>
        </w:rPr>
        <w:t>(</w:t>
      </w:r>
      <w:r w:rsidR="00527879" w:rsidRPr="00334808">
        <w:rPr>
          <w:rFonts w:ascii="Times New Roman" w:eastAsia="Times New Roman" w:hAnsi="Times New Roman" w:cs="Times New Roman"/>
          <w:color w:val="000000"/>
          <w:kern w:val="0"/>
          <w:sz w:val="24"/>
          <w:szCs w:val="24"/>
          <w:lang w:eastAsia="et-EE"/>
          <w14:ligatures w14:val="none"/>
        </w:rPr>
        <w:t>2)</w:t>
      </w:r>
      <w:r w:rsidR="00D56B49" w:rsidRPr="00334808">
        <w:rPr>
          <w:rFonts w:ascii="Times New Roman" w:eastAsia="Times New Roman" w:hAnsi="Times New Roman" w:cs="Times New Roman"/>
          <w:color w:val="000000"/>
          <w:kern w:val="0"/>
          <w:sz w:val="24"/>
          <w:szCs w:val="24"/>
          <w:lang w:eastAsia="et-EE"/>
          <w14:ligatures w14:val="none"/>
        </w:rPr>
        <w:t xml:space="preserve"> </w:t>
      </w:r>
      <w:r w:rsidR="006A427A" w:rsidRPr="00334808">
        <w:rPr>
          <w:rFonts w:ascii="Times New Roman" w:eastAsia="Times New Roman" w:hAnsi="Times New Roman" w:cs="Times New Roman"/>
          <w:color w:val="000000"/>
          <w:kern w:val="0"/>
          <w:sz w:val="24"/>
          <w:szCs w:val="24"/>
          <w:lang w:eastAsia="et-EE"/>
          <w14:ligatures w14:val="none"/>
        </w:rPr>
        <w:t>D</w:t>
      </w:r>
      <w:r w:rsidR="00D56B49" w:rsidRPr="00334808">
        <w:rPr>
          <w:rFonts w:ascii="Times New Roman" w:eastAsia="Times New Roman" w:hAnsi="Times New Roman" w:cs="Times New Roman"/>
          <w:color w:val="000000"/>
          <w:kern w:val="0"/>
          <w:sz w:val="24"/>
          <w:szCs w:val="24"/>
          <w:lang w:eastAsia="et-EE"/>
          <w14:ligatures w14:val="none"/>
        </w:rPr>
        <w:t xml:space="preserve">epseudonüümimine </w:t>
      </w:r>
      <w:ins w:id="13" w:author="Katariina Kärsten - JUSTDIGI" w:date="2025-10-10T15:54:00Z" w16du:dateUtc="2025-10-10T12:54:00Z">
        <w:r w:rsidR="00A636A3">
          <w:rPr>
            <w:rFonts w:ascii="Times New Roman" w:eastAsia="Times New Roman" w:hAnsi="Times New Roman" w:cs="Times New Roman"/>
            <w:color w:val="000000"/>
            <w:kern w:val="0"/>
            <w:sz w:val="24"/>
            <w:szCs w:val="24"/>
            <w:lang w:eastAsia="et-EE"/>
            <w14:ligatures w14:val="none"/>
          </w:rPr>
          <w:t xml:space="preserve">käesoleva seaduse tähenduses </w:t>
        </w:r>
      </w:ins>
      <w:r w:rsidR="00A16599" w:rsidRPr="00334808">
        <w:rPr>
          <w:rFonts w:ascii="Times New Roman" w:eastAsia="Times New Roman" w:hAnsi="Times New Roman" w:cs="Times New Roman"/>
          <w:color w:val="000000"/>
          <w:kern w:val="0"/>
          <w:sz w:val="24"/>
          <w:szCs w:val="24"/>
          <w:lang w:eastAsia="et-EE"/>
          <w14:ligatures w14:val="none"/>
        </w:rPr>
        <w:t>on</w:t>
      </w:r>
      <w:r w:rsidR="00682375" w:rsidRPr="00334808">
        <w:rPr>
          <w:rFonts w:ascii="Times New Roman" w:eastAsia="Times New Roman" w:hAnsi="Times New Roman" w:cs="Times New Roman"/>
          <w:color w:val="000000"/>
          <w:kern w:val="0"/>
          <w:sz w:val="24"/>
          <w:szCs w:val="24"/>
          <w:lang w:eastAsia="et-EE"/>
          <w14:ligatures w14:val="none"/>
        </w:rPr>
        <w:t xml:space="preserve"> kordumatu tunnuskoodiga asendatud</w:t>
      </w:r>
      <w:r w:rsidR="00D56B49" w:rsidRPr="00334808">
        <w:rPr>
          <w:rFonts w:ascii="Times New Roman" w:eastAsia="Times New Roman" w:hAnsi="Times New Roman" w:cs="Times New Roman"/>
          <w:color w:val="000000"/>
          <w:kern w:val="0"/>
          <w:sz w:val="24"/>
          <w:szCs w:val="24"/>
          <w:lang w:eastAsia="et-EE"/>
          <w14:ligatures w14:val="none"/>
        </w:rPr>
        <w:t xml:space="preserve"> </w:t>
      </w:r>
      <w:r w:rsidR="004B2CAA" w:rsidRPr="00334808">
        <w:rPr>
          <w:rFonts w:ascii="Times New Roman" w:eastAsia="Times New Roman" w:hAnsi="Times New Roman" w:cs="Times New Roman"/>
          <w:color w:val="000000"/>
          <w:kern w:val="0"/>
          <w:sz w:val="24"/>
          <w:szCs w:val="24"/>
          <w:lang w:eastAsia="et-EE"/>
          <w14:ligatures w14:val="none"/>
        </w:rPr>
        <w:t>koeproovi</w:t>
      </w:r>
      <w:r w:rsidR="00682375" w:rsidRPr="00334808">
        <w:rPr>
          <w:rFonts w:ascii="Times New Roman" w:eastAsia="Times New Roman" w:hAnsi="Times New Roman" w:cs="Times New Roman"/>
          <w:color w:val="000000"/>
          <w:kern w:val="0"/>
          <w:sz w:val="24"/>
          <w:szCs w:val="24"/>
          <w:lang w:eastAsia="et-EE"/>
          <w14:ligatures w14:val="none"/>
        </w:rPr>
        <w:t>,</w:t>
      </w:r>
      <w:r w:rsidR="004B2CAA" w:rsidRPr="00334808">
        <w:rPr>
          <w:rFonts w:ascii="Times New Roman" w:eastAsia="Times New Roman" w:hAnsi="Times New Roman" w:cs="Times New Roman"/>
          <w:color w:val="000000"/>
          <w:kern w:val="0"/>
          <w:sz w:val="24"/>
          <w:szCs w:val="24"/>
          <w:lang w:eastAsia="et-EE"/>
          <w14:ligatures w14:val="none"/>
        </w:rPr>
        <w:t xml:space="preserve"> isikuandmete</w:t>
      </w:r>
      <w:r w:rsidR="00682375" w:rsidRPr="00334808">
        <w:rPr>
          <w:rFonts w:ascii="Times New Roman" w:eastAsia="Times New Roman" w:hAnsi="Times New Roman" w:cs="Times New Roman"/>
          <w:color w:val="000000"/>
          <w:kern w:val="0"/>
          <w:sz w:val="24"/>
          <w:szCs w:val="24"/>
          <w:lang w:eastAsia="et-EE"/>
          <w14:ligatures w14:val="none"/>
        </w:rPr>
        <w:t xml:space="preserve"> ja sugupuu</w:t>
      </w:r>
      <w:r w:rsidR="00DA088E" w:rsidRPr="00334808">
        <w:rPr>
          <w:rFonts w:ascii="Times New Roman" w:eastAsia="Times New Roman" w:hAnsi="Times New Roman" w:cs="Times New Roman"/>
          <w:color w:val="000000"/>
          <w:kern w:val="0"/>
          <w:sz w:val="24"/>
          <w:szCs w:val="24"/>
          <w:lang w:eastAsia="et-EE"/>
          <w14:ligatures w14:val="none"/>
        </w:rPr>
        <w:t xml:space="preserve"> </w:t>
      </w:r>
      <w:r w:rsidR="00FE721D" w:rsidRPr="00334808">
        <w:rPr>
          <w:rFonts w:ascii="Times New Roman" w:eastAsia="Times New Roman" w:hAnsi="Times New Roman" w:cs="Times New Roman"/>
          <w:color w:val="000000"/>
          <w:kern w:val="0"/>
          <w:sz w:val="24"/>
          <w:szCs w:val="24"/>
          <w:lang w:eastAsia="et-EE"/>
          <w14:ligatures w14:val="none"/>
        </w:rPr>
        <w:t xml:space="preserve">taasseostamine </w:t>
      </w:r>
      <w:r w:rsidR="004B2CAA" w:rsidRPr="00334808">
        <w:rPr>
          <w:rFonts w:ascii="Times New Roman" w:eastAsia="Times New Roman" w:hAnsi="Times New Roman" w:cs="Times New Roman"/>
          <w:color w:val="000000"/>
          <w:kern w:val="0"/>
          <w:sz w:val="24"/>
          <w:szCs w:val="24"/>
          <w:lang w:eastAsia="et-EE"/>
          <w14:ligatures w14:val="none"/>
        </w:rPr>
        <w:t>isiku tuvastamist võimaldavate andmetega</w:t>
      </w:r>
      <w:r w:rsidR="00D56B49" w:rsidRPr="00334808">
        <w:rPr>
          <w:rFonts w:ascii="Times New Roman" w:eastAsia="Times New Roman" w:hAnsi="Times New Roman" w:cs="Times New Roman"/>
          <w:color w:val="000000"/>
          <w:kern w:val="0"/>
          <w:sz w:val="24"/>
          <w:szCs w:val="24"/>
          <w:lang w:eastAsia="et-EE"/>
          <w14:ligatures w14:val="none"/>
        </w:rPr>
        <w:t>.</w:t>
      </w:r>
    </w:p>
    <w:p w14:paraId="673FEF7A" w14:textId="77777777" w:rsidR="00FE721D" w:rsidRPr="00C259F7" w:rsidRDefault="00FE721D"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23EDD81" w14:textId="77777777" w:rsidR="002E6257"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2. peatükk</w:t>
      </w:r>
    </w:p>
    <w:p w14:paraId="151E5C3D" w14:textId="6F258DEF" w:rsidR="002E6257"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E</w:t>
      </w:r>
      <w:r w:rsidR="7D980018" w:rsidRPr="00C259F7">
        <w:rPr>
          <w:rFonts w:ascii="Times New Roman" w:eastAsia="Times New Roman" w:hAnsi="Times New Roman" w:cs="Times New Roman"/>
          <w:b/>
          <w:bCs/>
          <w:color w:val="000000"/>
          <w:kern w:val="0"/>
          <w:sz w:val="24"/>
          <w:szCs w:val="24"/>
          <w:lang w:eastAsia="et-EE"/>
          <w14:ligatures w14:val="none"/>
        </w:rPr>
        <w:t xml:space="preserve">esti geenivaramu pidamise kord, sellega seotud nõuded, õigused ja kohustused </w:t>
      </w:r>
    </w:p>
    <w:p w14:paraId="6B4174C0" w14:textId="1004F3E6" w:rsidR="2B127C50" w:rsidRDefault="2B127C50" w:rsidP="2B127C50">
      <w:pPr>
        <w:spacing w:after="0" w:line="240" w:lineRule="auto"/>
        <w:jc w:val="center"/>
        <w:rPr>
          <w:rFonts w:ascii="Times New Roman" w:eastAsia="Times New Roman" w:hAnsi="Times New Roman" w:cs="Times New Roman"/>
          <w:b/>
          <w:bCs/>
          <w:color w:val="000000" w:themeColor="text1"/>
          <w:sz w:val="24"/>
          <w:szCs w:val="24"/>
          <w:lang w:eastAsia="et-EE"/>
        </w:rPr>
      </w:pPr>
    </w:p>
    <w:p w14:paraId="12FD20F7" w14:textId="46889682" w:rsidR="00D56B49" w:rsidRPr="00C259F7" w:rsidRDefault="00AB5903" w:rsidP="2B127C50">
      <w:pPr>
        <w:spacing w:after="0" w:line="240" w:lineRule="auto"/>
        <w:jc w:val="center"/>
        <w:textAlignment w:val="baseline"/>
        <w:rPr>
          <w:rFonts w:ascii="Times New Roman" w:eastAsia="Times New Roman" w:hAnsi="Times New Roman" w:cs="Times New Roman"/>
          <w:b/>
          <w:bCs/>
          <w:color w:val="000000" w:themeColor="text1"/>
          <w:sz w:val="24"/>
          <w:szCs w:val="24"/>
          <w:lang w:eastAsia="et-EE"/>
        </w:rPr>
      </w:pPr>
      <w:r w:rsidRPr="00C259F7">
        <w:rPr>
          <w:rFonts w:ascii="Times New Roman" w:eastAsia="Times New Roman" w:hAnsi="Times New Roman" w:cs="Times New Roman"/>
          <w:b/>
          <w:bCs/>
          <w:color w:val="000000"/>
          <w:kern w:val="0"/>
          <w:sz w:val="24"/>
          <w:szCs w:val="24"/>
          <w:lang w:eastAsia="et-EE"/>
          <w14:ligatures w14:val="none"/>
        </w:rPr>
        <w:t xml:space="preserve">1. </w:t>
      </w:r>
      <w:r w:rsidR="00D56B49" w:rsidRPr="00C259F7">
        <w:rPr>
          <w:rFonts w:ascii="Times New Roman" w:eastAsia="Times New Roman" w:hAnsi="Times New Roman" w:cs="Times New Roman"/>
          <w:b/>
          <w:bCs/>
          <w:color w:val="000000"/>
          <w:kern w:val="0"/>
          <w:sz w:val="24"/>
          <w:szCs w:val="24"/>
          <w:lang w:eastAsia="et-EE"/>
          <w14:ligatures w14:val="none"/>
        </w:rPr>
        <w:t>jagu</w:t>
      </w:r>
    </w:p>
    <w:p w14:paraId="67948F2A" w14:textId="46889682" w:rsidR="00D56B49" w:rsidRPr="00C259F7" w:rsidRDefault="00D56B49" w:rsidP="006874E2">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Eesti geenivaramu üldsätted</w:t>
      </w:r>
    </w:p>
    <w:p w14:paraId="5288DEB9" w14:textId="77777777" w:rsidR="002E6257" w:rsidRPr="00C259F7" w:rsidRDefault="002E6257" w:rsidP="00D56B49">
      <w:pPr>
        <w:spacing w:after="0" w:line="240" w:lineRule="auto"/>
        <w:ind w:left="720"/>
        <w:jc w:val="center"/>
        <w:textAlignment w:val="baseline"/>
        <w:rPr>
          <w:rFonts w:ascii="Times New Roman" w:eastAsia="Times New Roman" w:hAnsi="Times New Roman" w:cs="Times New Roman"/>
          <w:b/>
          <w:bCs/>
          <w:color w:val="000000"/>
          <w:kern w:val="0"/>
          <w:sz w:val="24"/>
          <w:szCs w:val="24"/>
          <w:lang w:eastAsia="et-EE"/>
          <w14:ligatures w14:val="none"/>
        </w:rPr>
      </w:pPr>
    </w:p>
    <w:p w14:paraId="252DEDC7" w14:textId="68BEF529" w:rsidR="0098726E" w:rsidRPr="00C259F7" w:rsidRDefault="00D56B49"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AA252A">
        <w:rPr>
          <w:rFonts w:ascii="Times New Roman" w:eastAsia="Times New Roman" w:hAnsi="Times New Roman" w:cs="Times New Roman"/>
          <w:b/>
          <w:bCs/>
          <w:color w:val="000000"/>
          <w:kern w:val="0"/>
          <w:sz w:val="24"/>
          <w:szCs w:val="24"/>
          <w:lang w:eastAsia="et-EE"/>
          <w14:ligatures w14:val="none"/>
        </w:rPr>
        <w:t xml:space="preserve">§ </w:t>
      </w:r>
      <w:r w:rsidR="00712E12" w:rsidRPr="00AA252A">
        <w:rPr>
          <w:rFonts w:ascii="Times New Roman" w:eastAsia="Times New Roman" w:hAnsi="Times New Roman" w:cs="Times New Roman"/>
          <w:b/>
          <w:bCs/>
          <w:color w:val="000000"/>
          <w:kern w:val="0"/>
          <w:sz w:val="24"/>
          <w:szCs w:val="24"/>
          <w:lang w:eastAsia="et-EE"/>
          <w14:ligatures w14:val="none"/>
        </w:rPr>
        <w:t>5</w:t>
      </w:r>
      <w:r w:rsidRPr="00AA252A">
        <w:rPr>
          <w:rFonts w:ascii="Times New Roman" w:eastAsia="Times New Roman" w:hAnsi="Times New Roman" w:cs="Times New Roman"/>
          <w:b/>
          <w:bCs/>
          <w:color w:val="000000"/>
          <w:kern w:val="0"/>
          <w:sz w:val="24"/>
          <w:szCs w:val="24"/>
          <w:lang w:eastAsia="et-EE"/>
          <w14:ligatures w14:val="none"/>
        </w:rPr>
        <w:t>. Eesti</w:t>
      </w:r>
      <w:r w:rsidRPr="00C259F7">
        <w:rPr>
          <w:rFonts w:ascii="Times New Roman" w:eastAsia="Times New Roman" w:hAnsi="Times New Roman" w:cs="Times New Roman"/>
          <w:b/>
          <w:bCs/>
          <w:color w:val="000000"/>
          <w:kern w:val="0"/>
          <w:sz w:val="24"/>
          <w:szCs w:val="24"/>
          <w:lang w:eastAsia="et-EE"/>
          <w14:ligatures w14:val="none"/>
        </w:rPr>
        <w:t xml:space="preserve"> geenivaramu eesmärk</w:t>
      </w:r>
    </w:p>
    <w:p w14:paraId="39ACCBD6" w14:textId="77777777" w:rsidR="0098726E" w:rsidRPr="00C259F7" w:rsidRDefault="0098726E"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A8073B8" w14:textId="4B69D9EC" w:rsidR="0098726E" w:rsidRPr="00A215E1" w:rsidRDefault="00A215E1" w:rsidP="00A215E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215E1">
        <w:rPr>
          <w:rFonts w:ascii="Times New Roman" w:eastAsia="Times New Roman" w:hAnsi="Times New Roman" w:cs="Times New Roman"/>
          <w:color w:val="000000"/>
          <w:kern w:val="0"/>
          <w:sz w:val="24"/>
          <w:szCs w:val="24"/>
          <w:lang w:eastAsia="et-EE"/>
          <w14:ligatures w14:val="none"/>
        </w:rPr>
        <w:t>(1</w:t>
      </w:r>
      <w:r>
        <w:rPr>
          <w:rFonts w:ascii="Times New Roman" w:eastAsia="Times New Roman" w:hAnsi="Times New Roman" w:cs="Times New Roman"/>
          <w:color w:val="000000"/>
          <w:kern w:val="0"/>
          <w:sz w:val="24"/>
          <w:szCs w:val="24"/>
          <w:lang w:eastAsia="et-EE"/>
          <w14:ligatures w14:val="none"/>
        </w:rPr>
        <w:t xml:space="preserve">) </w:t>
      </w:r>
      <w:r w:rsidR="00D56B49" w:rsidRPr="00A215E1">
        <w:rPr>
          <w:rFonts w:ascii="Times New Roman" w:eastAsia="Times New Roman" w:hAnsi="Times New Roman" w:cs="Times New Roman"/>
          <w:color w:val="000000"/>
          <w:kern w:val="0"/>
          <w:sz w:val="24"/>
          <w:szCs w:val="24"/>
          <w:lang w:eastAsia="et-EE"/>
          <w14:ligatures w14:val="none"/>
        </w:rPr>
        <w:t xml:space="preserve">Eesti geenivaramu (edaspidi </w:t>
      </w:r>
      <w:r w:rsidR="00D56B49" w:rsidRPr="00A215E1">
        <w:rPr>
          <w:rFonts w:ascii="Times New Roman" w:eastAsia="Times New Roman" w:hAnsi="Times New Roman" w:cs="Times New Roman"/>
          <w:i/>
          <w:iCs/>
          <w:color w:val="000000"/>
          <w:kern w:val="0"/>
          <w:sz w:val="24"/>
          <w:szCs w:val="24"/>
          <w:lang w:eastAsia="et-EE"/>
          <w14:ligatures w14:val="none"/>
        </w:rPr>
        <w:t>geenivaramu</w:t>
      </w:r>
      <w:r w:rsidR="00D56B49" w:rsidRPr="00A215E1">
        <w:rPr>
          <w:rFonts w:ascii="Times New Roman" w:eastAsia="Times New Roman" w:hAnsi="Times New Roman" w:cs="Times New Roman"/>
          <w:color w:val="000000"/>
          <w:kern w:val="0"/>
          <w:sz w:val="24"/>
          <w:szCs w:val="24"/>
          <w:lang w:eastAsia="et-EE"/>
          <w14:ligatures w14:val="none"/>
        </w:rPr>
        <w:t xml:space="preserve">) on </w:t>
      </w:r>
      <w:del w:id="14" w:author="Moonika Kuusk - JUSTDIGI" w:date="2025-10-07T15:45:00Z" w16du:dateUtc="2025-10-07T12:45:00Z">
        <w:r w:rsidR="00D56B49" w:rsidRPr="00A215E1" w:rsidDel="00F22D24">
          <w:rPr>
            <w:rFonts w:ascii="Times New Roman" w:eastAsia="Times New Roman" w:hAnsi="Times New Roman" w:cs="Times New Roman"/>
            <w:color w:val="000000"/>
            <w:kern w:val="0"/>
            <w:sz w:val="24"/>
            <w:szCs w:val="24"/>
            <w:lang w:eastAsia="et-EE"/>
            <w14:ligatures w14:val="none"/>
          </w:rPr>
          <w:delText xml:space="preserve"> </w:delText>
        </w:r>
      </w:del>
      <w:r w:rsidR="00D56B49" w:rsidRPr="00A215E1">
        <w:rPr>
          <w:rFonts w:ascii="Times New Roman" w:eastAsia="Times New Roman" w:hAnsi="Times New Roman" w:cs="Times New Roman"/>
          <w:color w:val="000000"/>
          <w:kern w:val="0"/>
          <w:sz w:val="24"/>
          <w:szCs w:val="24"/>
          <w:lang w:eastAsia="et-EE"/>
          <w14:ligatures w14:val="none"/>
        </w:rPr>
        <w:t xml:space="preserve">andmete, sealhulgas sugupuude, geneetiliste andmete ja terviseandmete </w:t>
      </w:r>
      <w:r w:rsidR="00982F72" w:rsidRPr="00A215E1">
        <w:rPr>
          <w:rFonts w:ascii="Times New Roman" w:eastAsia="Times New Roman" w:hAnsi="Times New Roman" w:cs="Times New Roman"/>
          <w:color w:val="000000" w:themeColor="text1"/>
          <w:sz w:val="24"/>
          <w:szCs w:val="24"/>
          <w:lang w:eastAsia="et-EE"/>
        </w:rPr>
        <w:t>andme</w:t>
      </w:r>
      <w:r w:rsidR="00D56B49" w:rsidRPr="00A215E1">
        <w:rPr>
          <w:rFonts w:ascii="Times New Roman" w:eastAsia="Times New Roman" w:hAnsi="Times New Roman" w:cs="Times New Roman"/>
          <w:color w:val="000000"/>
          <w:kern w:val="0"/>
          <w:sz w:val="24"/>
          <w:szCs w:val="24"/>
          <w:lang w:eastAsia="et-EE"/>
          <w14:ligatures w14:val="none"/>
        </w:rPr>
        <w:t>kogu,</w:t>
      </w:r>
      <w:r w:rsidR="00982F72" w:rsidRPr="00A215E1">
        <w:rPr>
          <w:rFonts w:ascii="Times New Roman" w:eastAsia="Times New Roman" w:hAnsi="Times New Roman" w:cs="Times New Roman"/>
          <w:color w:val="000000" w:themeColor="text1"/>
          <w:sz w:val="24"/>
          <w:szCs w:val="24"/>
          <w:lang w:eastAsia="et-EE"/>
        </w:rPr>
        <w:t xml:space="preserve"> mis kuulub riigi infosüsteemi ja</w:t>
      </w:r>
      <w:r w:rsidR="00D56B49" w:rsidRPr="00A215E1">
        <w:rPr>
          <w:rFonts w:ascii="Times New Roman" w:eastAsia="Times New Roman" w:hAnsi="Times New Roman" w:cs="Times New Roman"/>
          <w:color w:val="000000"/>
          <w:kern w:val="0"/>
          <w:sz w:val="24"/>
          <w:szCs w:val="24"/>
          <w:lang w:eastAsia="et-EE"/>
          <w14:ligatures w14:val="none"/>
        </w:rPr>
        <w:t xml:space="preserve"> mille pidamise eesmärk on:</w:t>
      </w:r>
    </w:p>
    <w:p w14:paraId="46F21287"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koguda andmeid Eesti rahvastiku tervise ja pärilikkuse kohta;</w:t>
      </w:r>
    </w:p>
    <w:p w14:paraId="6A55D282" w14:textId="469C3640"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r w:rsidR="002F2BE6" w:rsidRPr="00C259F7">
        <w:rPr>
          <w:rFonts w:ascii="Times New Roman" w:eastAsia="Times New Roman" w:hAnsi="Times New Roman" w:cs="Times New Roman"/>
          <w:color w:val="000000"/>
          <w:kern w:val="0"/>
          <w:sz w:val="24"/>
          <w:szCs w:val="24"/>
          <w:lang w:eastAsia="et-EE"/>
          <w14:ligatures w14:val="none"/>
        </w:rPr>
        <w:t>teha</w:t>
      </w:r>
      <w:r w:rsidRPr="00C259F7">
        <w:rPr>
          <w:rFonts w:ascii="Times New Roman" w:eastAsia="Times New Roman" w:hAnsi="Times New Roman" w:cs="Times New Roman"/>
          <w:color w:val="000000"/>
          <w:kern w:val="0"/>
          <w:sz w:val="24"/>
          <w:szCs w:val="24"/>
          <w:lang w:eastAsia="et-EE"/>
          <w14:ligatures w14:val="none"/>
        </w:rPr>
        <w:t xml:space="preserve"> kogutud andmete alusel statistikat;</w:t>
      </w:r>
    </w:p>
    <w:p w14:paraId="169D1CDF" w14:textId="75BAB838"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w:t>
      </w:r>
      <w:r w:rsidRPr="0B22AEE2">
        <w:rPr>
          <w:rFonts w:ascii="Times New Roman" w:eastAsia="Times New Roman" w:hAnsi="Times New Roman" w:cs="Times New Roman"/>
          <w:color w:val="000000" w:themeColor="text1"/>
          <w:sz w:val="24"/>
          <w:szCs w:val="24"/>
          <w:lang w:eastAsia="et-EE"/>
        </w:rPr>
        <w:t xml:space="preserve">teha </w:t>
      </w:r>
      <w:r w:rsidR="00CD3C27" w:rsidRPr="00C259F7">
        <w:rPr>
          <w:rFonts w:ascii="Times New Roman" w:eastAsia="Times New Roman" w:hAnsi="Times New Roman" w:cs="Times New Roman"/>
          <w:color w:val="000000"/>
          <w:kern w:val="0"/>
          <w:sz w:val="24"/>
          <w:szCs w:val="24"/>
          <w:lang w:eastAsia="et-EE"/>
          <w14:ligatures w14:val="none"/>
        </w:rPr>
        <w:t>ja edendada</w:t>
      </w:r>
      <w:r w:rsidRPr="00C259F7">
        <w:rPr>
          <w:rFonts w:ascii="Times New Roman" w:eastAsia="Times New Roman" w:hAnsi="Times New Roman" w:cs="Times New Roman"/>
          <w:color w:val="000000"/>
          <w:kern w:val="0"/>
          <w:sz w:val="24"/>
          <w:szCs w:val="24"/>
          <w:lang w:eastAsia="et-EE"/>
          <w14:ligatures w14:val="none"/>
        </w:rPr>
        <w:t xml:space="preserve"> kogutud andmete alusel teadusuuringu</w:t>
      </w:r>
      <w:r w:rsidRPr="0B22AEE2">
        <w:rPr>
          <w:rFonts w:ascii="Times New Roman" w:eastAsia="Times New Roman" w:hAnsi="Times New Roman" w:cs="Times New Roman"/>
          <w:color w:val="000000" w:themeColor="text1"/>
          <w:sz w:val="24"/>
          <w:szCs w:val="24"/>
          <w:lang w:eastAsia="et-EE"/>
        </w:rPr>
        <w:t>id</w:t>
      </w:r>
      <w:r w:rsidR="00861912" w:rsidRPr="00C259F7">
        <w:rPr>
          <w:rFonts w:ascii="Times New Roman" w:eastAsia="Times New Roman" w:hAnsi="Times New Roman" w:cs="Times New Roman"/>
          <w:color w:val="000000"/>
          <w:kern w:val="0"/>
          <w:sz w:val="24"/>
          <w:szCs w:val="24"/>
          <w:lang w:eastAsia="et-EE"/>
          <w14:ligatures w14:val="none"/>
        </w:rPr>
        <w:t>, seal</w:t>
      </w:r>
      <w:r w:rsidR="00F751FF" w:rsidRPr="00C259F7">
        <w:rPr>
          <w:rFonts w:ascii="Times New Roman" w:eastAsia="Times New Roman" w:hAnsi="Times New Roman" w:cs="Times New Roman"/>
          <w:color w:val="000000"/>
          <w:kern w:val="0"/>
          <w:sz w:val="24"/>
          <w:szCs w:val="24"/>
          <w:lang w:eastAsia="et-EE"/>
          <w14:ligatures w14:val="none"/>
        </w:rPr>
        <w:t>h</w:t>
      </w:r>
      <w:r w:rsidR="00861912" w:rsidRPr="00C259F7">
        <w:rPr>
          <w:rFonts w:ascii="Times New Roman" w:eastAsia="Times New Roman" w:hAnsi="Times New Roman" w:cs="Times New Roman"/>
          <w:color w:val="000000"/>
          <w:kern w:val="0"/>
          <w:sz w:val="24"/>
          <w:szCs w:val="24"/>
          <w:lang w:eastAsia="et-EE"/>
          <w14:ligatures w14:val="none"/>
        </w:rPr>
        <w:t>ulgas</w:t>
      </w:r>
      <w:r w:rsidRPr="00C259F7">
        <w:rPr>
          <w:rFonts w:ascii="Times New Roman" w:eastAsia="Times New Roman" w:hAnsi="Times New Roman" w:cs="Times New Roman"/>
          <w:color w:val="000000"/>
          <w:kern w:val="0"/>
          <w:sz w:val="24"/>
          <w:szCs w:val="24"/>
          <w:lang w:eastAsia="et-EE"/>
          <w14:ligatures w14:val="none"/>
        </w:rPr>
        <w:t xml:space="preserve"> inimgeeniuuringu</w:t>
      </w:r>
      <w:r w:rsidR="00F751FF"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w:t>
      </w:r>
    </w:p>
    <w:p w14:paraId="6C745E4D" w14:textId="546FBA72" w:rsidR="0098726E"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8267B1">
        <w:rPr>
          <w:rFonts w:ascii="Times New Roman" w:eastAsia="Times New Roman" w:hAnsi="Times New Roman" w:cs="Times New Roman"/>
          <w:color w:val="000000"/>
          <w:kern w:val="0"/>
          <w:sz w:val="24"/>
          <w:szCs w:val="24"/>
          <w:lang w:eastAsia="et-EE"/>
          <w14:ligatures w14:val="none"/>
        </w:rPr>
        <w:t xml:space="preserve">4) rakendada geenivaramuga seotud teadusuuringute tulemusi rahva tervise parandamiseks </w:t>
      </w:r>
      <w:r w:rsidR="00B72498" w:rsidRPr="008267B1">
        <w:rPr>
          <w:rFonts w:ascii="Times New Roman" w:eastAsia="Times New Roman" w:hAnsi="Times New Roman" w:cs="Times New Roman"/>
          <w:color w:val="000000"/>
          <w:kern w:val="0"/>
          <w:sz w:val="24"/>
          <w:szCs w:val="24"/>
          <w:lang w:eastAsia="et-EE"/>
          <w14:ligatures w14:val="none"/>
        </w:rPr>
        <w:t>ning</w:t>
      </w:r>
      <w:r w:rsidRPr="008267B1">
        <w:rPr>
          <w:rFonts w:ascii="Times New Roman" w:eastAsia="Times New Roman" w:hAnsi="Times New Roman" w:cs="Times New Roman"/>
          <w:color w:val="000000"/>
          <w:kern w:val="0"/>
          <w:sz w:val="24"/>
          <w:szCs w:val="24"/>
          <w:lang w:eastAsia="et-EE"/>
          <w14:ligatures w14:val="none"/>
        </w:rPr>
        <w:t xml:space="preserve"> </w:t>
      </w:r>
      <w:r w:rsidR="00CE49D9" w:rsidRPr="008267B1">
        <w:rPr>
          <w:rFonts w:ascii="Times New Roman" w:eastAsia="Times New Roman" w:hAnsi="Times New Roman" w:cs="Times New Roman"/>
          <w:color w:val="000000" w:themeColor="text1"/>
          <w:sz w:val="24"/>
          <w:szCs w:val="24"/>
          <w:lang w:eastAsia="et-EE"/>
        </w:rPr>
        <w:t xml:space="preserve">teha </w:t>
      </w:r>
      <w:r w:rsidR="006D1B00" w:rsidRPr="008267B1">
        <w:rPr>
          <w:rFonts w:ascii="Times New Roman" w:eastAsia="Times New Roman" w:hAnsi="Times New Roman" w:cs="Times New Roman"/>
          <w:color w:val="000000" w:themeColor="text1"/>
          <w:sz w:val="24"/>
          <w:szCs w:val="24"/>
          <w:lang w:eastAsia="et-EE"/>
        </w:rPr>
        <w:t>geenidoonoritele</w:t>
      </w:r>
      <w:del w:id="15" w:author="Moonika Kuusk - JUSTDIGI" w:date="2025-10-07T15:46:00Z" w16du:dateUtc="2025-10-07T12:46:00Z">
        <w:r w:rsidR="006D1B00" w:rsidRPr="008267B1" w:rsidDel="005D5C78">
          <w:rPr>
            <w:rFonts w:ascii="Times New Roman" w:eastAsia="Times New Roman" w:hAnsi="Times New Roman" w:cs="Times New Roman"/>
            <w:color w:val="000000" w:themeColor="text1"/>
            <w:sz w:val="24"/>
            <w:szCs w:val="24"/>
            <w:lang w:eastAsia="et-EE"/>
          </w:rPr>
          <w:delText xml:space="preserve"> </w:delText>
        </w:r>
      </w:del>
      <w:r w:rsidR="006D1B00" w:rsidRPr="008267B1">
        <w:rPr>
          <w:rFonts w:ascii="Times New Roman" w:eastAsia="Times New Roman" w:hAnsi="Times New Roman" w:cs="Times New Roman"/>
          <w:color w:val="000000" w:themeColor="text1"/>
          <w:sz w:val="24"/>
          <w:szCs w:val="24"/>
          <w:lang w:eastAsia="et-EE"/>
        </w:rPr>
        <w:t xml:space="preserve"> geenivaramus olev t</w:t>
      </w:r>
      <w:r w:rsidR="27857DBE" w:rsidRPr="008267B1">
        <w:rPr>
          <w:rFonts w:ascii="Times New Roman" w:eastAsia="Times New Roman" w:hAnsi="Times New Roman" w:cs="Times New Roman"/>
          <w:color w:val="000000" w:themeColor="text1"/>
          <w:sz w:val="24"/>
          <w:szCs w:val="24"/>
          <w:lang w:eastAsia="et-EE"/>
        </w:rPr>
        <w:t>eave</w:t>
      </w:r>
      <w:r w:rsidR="00C7199B" w:rsidRPr="008267B1">
        <w:rPr>
          <w:rFonts w:ascii="Times New Roman" w:eastAsia="Times New Roman" w:hAnsi="Times New Roman" w:cs="Times New Roman"/>
          <w:color w:val="000000" w:themeColor="text1"/>
          <w:sz w:val="24"/>
          <w:szCs w:val="24"/>
          <w:lang w:eastAsia="et-EE"/>
        </w:rPr>
        <w:t xml:space="preserve"> </w:t>
      </w:r>
      <w:r w:rsidR="00BE3B5E" w:rsidRPr="008267B1">
        <w:rPr>
          <w:rFonts w:ascii="Times New Roman" w:eastAsia="Times New Roman" w:hAnsi="Times New Roman" w:cs="Times New Roman"/>
          <w:color w:val="000000" w:themeColor="text1"/>
          <w:sz w:val="24"/>
          <w:szCs w:val="24"/>
          <w:lang w:eastAsia="et-EE"/>
        </w:rPr>
        <w:t>ja teadusuuringute tulemu</w:t>
      </w:r>
      <w:r w:rsidR="4DF61820" w:rsidRPr="008267B1">
        <w:rPr>
          <w:rFonts w:ascii="Times New Roman" w:eastAsia="Times New Roman" w:hAnsi="Times New Roman" w:cs="Times New Roman"/>
          <w:color w:val="000000" w:themeColor="text1"/>
          <w:sz w:val="24"/>
          <w:szCs w:val="24"/>
          <w:lang w:eastAsia="et-EE"/>
        </w:rPr>
        <w:t>ste teave</w:t>
      </w:r>
      <w:r w:rsidR="0BD65C0E" w:rsidRPr="008267B1">
        <w:rPr>
          <w:rFonts w:ascii="Times New Roman" w:eastAsia="Times New Roman" w:hAnsi="Times New Roman" w:cs="Times New Roman"/>
          <w:color w:val="000000" w:themeColor="text1"/>
          <w:sz w:val="24"/>
          <w:szCs w:val="24"/>
          <w:lang w:eastAsia="et-EE"/>
        </w:rPr>
        <w:t xml:space="preserve"> kättesaadavaks</w:t>
      </w:r>
      <w:r w:rsidR="00EB5834">
        <w:rPr>
          <w:rFonts w:ascii="Times New Roman" w:eastAsia="Times New Roman" w:hAnsi="Times New Roman" w:cs="Times New Roman"/>
          <w:color w:val="000000" w:themeColor="text1"/>
          <w:sz w:val="24"/>
          <w:szCs w:val="24"/>
          <w:lang w:eastAsia="et-EE"/>
        </w:rPr>
        <w:t>.</w:t>
      </w:r>
    </w:p>
    <w:p w14:paraId="1C76C031" w14:textId="77777777" w:rsidR="00684624" w:rsidRPr="00C259F7" w:rsidDel="00BA58FB" w:rsidRDefault="00684624"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C5A22D4" w14:textId="5FE86E8D" w:rsidR="0098726E"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 koeproovidel ja andmetel põhinevad teadusuuringu</w:t>
      </w:r>
      <w:r w:rsidR="009244E6"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sealhulgas inimgeeniuuringud</w:t>
      </w:r>
      <w:ins w:id="16" w:author="Moonika Kuusk - JUSTDIGI" w:date="2025-10-07T15:47:00Z" w16du:dateUtc="2025-10-07T12:47:00Z">
        <w:r w:rsidR="001E34E1">
          <w:rPr>
            <w:rFonts w:ascii="Times New Roman" w:eastAsia="Times New Roman" w:hAnsi="Times New Roman" w:cs="Times New Roman"/>
            <w:color w:val="000000"/>
            <w:kern w:val="0"/>
            <w:sz w:val="24"/>
            <w:szCs w:val="24"/>
            <w:lang w:eastAsia="et-EE"/>
            <w14:ligatures w14:val="none"/>
          </w:rPr>
          <w:t>,</w:t>
        </w:r>
      </w:ins>
      <w:r w:rsidRPr="00C259F7">
        <w:rPr>
          <w:rFonts w:ascii="Times New Roman" w:eastAsia="Times New Roman" w:hAnsi="Times New Roman" w:cs="Times New Roman"/>
          <w:color w:val="000000"/>
          <w:kern w:val="0"/>
          <w:sz w:val="24"/>
          <w:szCs w:val="24"/>
          <w:lang w:eastAsia="et-EE"/>
          <w14:ligatures w14:val="none"/>
        </w:rPr>
        <w:t xml:space="preserve"> on lubatud inimeste geenide, elukeskkonna ja eluviisi vaheliste seoste uurimiseks ja kirjeldamiseks, ravimite või ravimeetodite leidmiseks</w:t>
      </w:r>
      <w:r w:rsidR="009244E6"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individuaalsete terviseriskide hindamiseks ja haiguste ennetamiseks.</w:t>
      </w:r>
    </w:p>
    <w:p w14:paraId="7C0212DA" w14:textId="77777777" w:rsidR="006510A2" w:rsidRDefault="006510A2"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2F15365" w14:textId="1F656A85" w:rsidR="006510A2" w:rsidRPr="00C259F7" w:rsidRDefault="006510A2"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334808">
        <w:rPr>
          <w:rFonts w:ascii="Times New Roman" w:eastAsia="Times New Roman" w:hAnsi="Times New Roman" w:cs="Times New Roman"/>
          <w:color w:val="000000"/>
          <w:kern w:val="0"/>
          <w:sz w:val="24"/>
          <w:szCs w:val="24"/>
          <w:lang w:eastAsia="et-EE"/>
          <w14:ligatures w14:val="none"/>
        </w:rPr>
        <w:t>(3) Geenivaramu</w:t>
      </w:r>
      <w:r w:rsidR="003443CF" w:rsidRPr="00334808">
        <w:rPr>
          <w:rFonts w:ascii="Times New Roman" w:eastAsia="Times New Roman" w:hAnsi="Times New Roman" w:cs="Times New Roman"/>
          <w:color w:val="000000"/>
          <w:kern w:val="0"/>
          <w:sz w:val="24"/>
          <w:szCs w:val="24"/>
          <w:lang w:eastAsia="et-EE"/>
          <w14:ligatures w14:val="none"/>
        </w:rPr>
        <w:t xml:space="preserve">st väljastatakse </w:t>
      </w:r>
      <w:r w:rsidR="005153A8" w:rsidRPr="00334808">
        <w:rPr>
          <w:rFonts w:ascii="Times New Roman" w:eastAsia="Times New Roman" w:hAnsi="Times New Roman" w:cs="Times New Roman"/>
          <w:color w:val="000000"/>
          <w:kern w:val="0"/>
          <w:sz w:val="24"/>
          <w:szCs w:val="24"/>
          <w:lang w:eastAsia="et-EE"/>
          <w14:ligatures w14:val="none"/>
        </w:rPr>
        <w:t xml:space="preserve">või antakse </w:t>
      </w:r>
      <w:r w:rsidR="00301B04" w:rsidRPr="00334808">
        <w:rPr>
          <w:rFonts w:ascii="Times New Roman" w:eastAsia="Times New Roman" w:hAnsi="Times New Roman" w:cs="Times New Roman"/>
          <w:color w:val="000000"/>
          <w:kern w:val="0"/>
          <w:sz w:val="24"/>
          <w:szCs w:val="24"/>
          <w:lang w:eastAsia="et-EE"/>
          <w14:ligatures w14:val="none"/>
        </w:rPr>
        <w:t>kasutada</w:t>
      </w:r>
      <w:r w:rsidR="000F2CE6" w:rsidRPr="00334808">
        <w:rPr>
          <w:rFonts w:ascii="Times New Roman" w:eastAsia="Times New Roman" w:hAnsi="Times New Roman" w:cs="Times New Roman"/>
          <w:color w:val="000000"/>
          <w:kern w:val="0"/>
          <w:sz w:val="24"/>
          <w:szCs w:val="24"/>
          <w:lang w:eastAsia="et-EE"/>
          <w14:ligatures w14:val="none"/>
        </w:rPr>
        <w:t xml:space="preserve"> </w:t>
      </w:r>
      <w:r w:rsidR="005153A8" w:rsidRPr="00334808">
        <w:rPr>
          <w:rFonts w:ascii="Times New Roman" w:eastAsia="Times New Roman" w:hAnsi="Times New Roman" w:cs="Times New Roman"/>
          <w:color w:val="000000"/>
          <w:kern w:val="0"/>
          <w:sz w:val="24"/>
          <w:szCs w:val="24"/>
          <w:lang w:eastAsia="et-EE"/>
          <w14:ligatures w14:val="none"/>
        </w:rPr>
        <w:t>koeproov</w:t>
      </w:r>
      <w:r w:rsidR="00301B04" w:rsidRPr="00334808">
        <w:rPr>
          <w:rFonts w:ascii="Times New Roman" w:eastAsia="Times New Roman" w:hAnsi="Times New Roman" w:cs="Times New Roman"/>
          <w:color w:val="000000"/>
          <w:kern w:val="0"/>
          <w:sz w:val="24"/>
          <w:szCs w:val="24"/>
          <w:lang w:eastAsia="et-EE"/>
          <w14:ligatures w14:val="none"/>
        </w:rPr>
        <w:t>e</w:t>
      </w:r>
      <w:r w:rsidR="005153A8" w:rsidRPr="00334808">
        <w:rPr>
          <w:rFonts w:ascii="Times New Roman" w:eastAsia="Times New Roman" w:hAnsi="Times New Roman" w:cs="Times New Roman"/>
          <w:color w:val="000000"/>
          <w:kern w:val="0"/>
          <w:sz w:val="24"/>
          <w:szCs w:val="24"/>
          <w:lang w:eastAsia="et-EE"/>
          <w14:ligatures w14:val="none"/>
        </w:rPr>
        <w:t xml:space="preserve"> ja andme</w:t>
      </w:r>
      <w:r w:rsidR="00301B04" w:rsidRPr="00334808">
        <w:rPr>
          <w:rFonts w:ascii="Times New Roman" w:eastAsia="Times New Roman" w:hAnsi="Times New Roman" w:cs="Times New Roman"/>
          <w:color w:val="000000"/>
          <w:kern w:val="0"/>
          <w:sz w:val="24"/>
          <w:szCs w:val="24"/>
          <w:lang w:eastAsia="et-EE"/>
          <w14:ligatures w14:val="none"/>
        </w:rPr>
        <w:t>id</w:t>
      </w:r>
      <w:r w:rsidR="003443CF" w:rsidRPr="00334808">
        <w:rPr>
          <w:rFonts w:ascii="Times New Roman" w:eastAsia="Times New Roman" w:hAnsi="Times New Roman" w:cs="Times New Roman"/>
          <w:color w:val="000000"/>
          <w:kern w:val="0"/>
          <w:sz w:val="24"/>
          <w:szCs w:val="24"/>
          <w:lang w:eastAsia="et-EE"/>
          <w14:ligatures w14:val="none"/>
        </w:rPr>
        <w:t xml:space="preserve"> </w:t>
      </w:r>
      <w:r w:rsidR="007C52ED" w:rsidRPr="00334808">
        <w:rPr>
          <w:rFonts w:ascii="Times New Roman" w:eastAsia="Times New Roman" w:hAnsi="Times New Roman" w:cs="Times New Roman"/>
          <w:color w:val="000000"/>
          <w:kern w:val="0"/>
          <w:sz w:val="24"/>
          <w:szCs w:val="24"/>
          <w:lang w:eastAsia="et-EE"/>
          <w14:ligatures w14:val="none"/>
        </w:rPr>
        <w:t>kooskõlas</w:t>
      </w:r>
      <w:r w:rsidR="003443CF" w:rsidRPr="00334808">
        <w:rPr>
          <w:rFonts w:ascii="Times New Roman" w:eastAsia="Times New Roman" w:hAnsi="Times New Roman" w:cs="Times New Roman"/>
          <w:color w:val="000000"/>
          <w:kern w:val="0"/>
          <w:sz w:val="24"/>
          <w:szCs w:val="24"/>
          <w:lang w:eastAsia="et-EE"/>
          <w14:ligatures w14:val="none"/>
        </w:rPr>
        <w:t xml:space="preserve"> käesoleva</w:t>
      </w:r>
      <w:del w:id="17" w:author="Moonika Kuusk - JUSTDIGI" w:date="2025-10-07T15:47:00Z" w16du:dateUtc="2025-10-07T12:47:00Z">
        <w:r w:rsidR="003443CF" w:rsidRPr="00334808" w:rsidDel="003157D4">
          <w:rPr>
            <w:rFonts w:ascii="Times New Roman" w:eastAsia="Times New Roman" w:hAnsi="Times New Roman" w:cs="Times New Roman"/>
            <w:color w:val="000000"/>
            <w:kern w:val="0"/>
            <w:sz w:val="24"/>
            <w:szCs w:val="24"/>
            <w:lang w:eastAsia="et-EE"/>
            <w14:ligatures w14:val="none"/>
          </w:rPr>
          <w:delText>s</w:delText>
        </w:r>
      </w:del>
      <w:r w:rsidR="003443CF" w:rsidRPr="00334808">
        <w:rPr>
          <w:rFonts w:ascii="Times New Roman" w:eastAsia="Times New Roman" w:hAnsi="Times New Roman" w:cs="Times New Roman"/>
          <w:color w:val="000000"/>
          <w:kern w:val="0"/>
          <w:sz w:val="24"/>
          <w:szCs w:val="24"/>
          <w:lang w:eastAsia="et-EE"/>
          <w14:ligatures w14:val="none"/>
        </w:rPr>
        <w:t xml:space="preserve"> seaduse §-s 1</w:t>
      </w:r>
      <w:r w:rsidR="004A0A31" w:rsidRPr="00334808">
        <w:rPr>
          <w:rFonts w:ascii="Times New Roman" w:eastAsia="Times New Roman" w:hAnsi="Times New Roman" w:cs="Times New Roman"/>
          <w:color w:val="000000"/>
          <w:kern w:val="0"/>
          <w:sz w:val="24"/>
          <w:szCs w:val="24"/>
          <w:lang w:eastAsia="et-EE"/>
          <w14:ligatures w14:val="none"/>
        </w:rPr>
        <w:t>3</w:t>
      </w:r>
      <w:r w:rsidR="003443CF" w:rsidRPr="00334808">
        <w:rPr>
          <w:rFonts w:ascii="Times New Roman" w:eastAsia="Times New Roman" w:hAnsi="Times New Roman" w:cs="Times New Roman"/>
          <w:color w:val="000000"/>
          <w:kern w:val="0"/>
          <w:sz w:val="24"/>
          <w:szCs w:val="24"/>
          <w:lang w:eastAsia="et-EE"/>
          <w14:ligatures w14:val="none"/>
        </w:rPr>
        <w:t xml:space="preserve"> </w:t>
      </w:r>
      <w:del w:id="18" w:author="Katariina Kärsten - JUSTDIGI" w:date="2025-10-10T16:11:00Z" w16du:dateUtc="2025-10-10T13:11:00Z">
        <w:r w:rsidR="003443CF" w:rsidRPr="00334808" w:rsidDel="00CC014A">
          <w:rPr>
            <w:rFonts w:ascii="Times New Roman" w:eastAsia="Times New Roman" w:hAnsi="Times New Roman" w:cs="Times New Roman"/>
            <w:color w:val="000000"/>
            <w:kern w:val="0"/>
            <w:sz w:val="24"/>
            <w:szCs w:val="24"/>
            <w:lang w:eastAsia="et-EE"/>
            <w14:ligatures w14:val="none"/>
          </w:rPr>
          <w:delText>toodu</w:delText>
        </w:r>
        <w:r w:rsidR="007C52ED" w:rsidRPr="00334808" w:rsidDel="00CC014A">
          <w:rPr>
            <w:rFonts w:ascii="Times New Roman" w:eastAsia="Times New Roman" w:hAnsi="Times New Roman" w:cs="Times New Roman"/>
            <w:color w:val="000000"/>
            <w:kern w:val="0"/>
            <w:sz w:val="24"/>
            <w:szCs w:val="24"/>
            <w:lang w:eastAsia="et-EE"/>
            <w14:ligatures w14:val="none"/>
          </w:rPr>
          <w:delText xml:space="preserve">d </w:delText>
        </w:r>
      </w:del>
      <w:ins w:id="19" w:author="Katariina Kärsten - JUSTDIGI" w:date="2025-10-10T16:11:00Z" w16du:dateUtc="2025-10-10T13:11:00Z">
        <w:r w:rsidR="00CC014A">
          <w:rPr>
            <w:rFonts w:ascii="Times New Roman" w:eastAsia="Times New Roman" w:hAnsi="Times New Roman" w:cs="Times New Roman"/>
            <w:color w:val="000000"/>
            <w:kern w:val="0"/>
            <w:sz w:val="24"/>
            <w:szCs w:val="24"/>
            <w:lang w:eastAsia="et-EE"/>
            <w14:ligatures w14:val="none"/>
          </w:rPr>
          <w:t>nimetatud</w:t>
        </w:r>
        <w:r w:rsidR="00CC014A" w:rsidRPr="00334808">
          <w:rPr>
            <w:rFonts w:ascii="Times New Roman" w:eastAsia="Times New Roman" w:hAnsi="Times New Roman" w:cs="Times New Roman"/>
            <w:color w:val="000000"/>
            <w:kern w:val="0"/>
            <w:sz w:val="24"/>
            <w:szCs w:val="24"/>
            <w:lang w:eastAsia="et-EE"/>
            <w14:ligatures w14:val="none"/>
          </w:rPr>
          <w:t xml:space="preserve"> </w:t>
        </w:r>
      </w:ins>
      <w:r w:rsidR="00FA196C" w:rsidRPr="00334808">
        <w:rPr>
          <w:rFonts w:ascii="Times New Roman" w:eastAsia="Times New Roman" w:hAnsi="Times New Roman" w:cs="Times New Roman"/>
          <w:color w:val="000000"/>
          <w:kern w:val="0"/>
          <w:sz w:val="24"/>
          <w:szCs w:val="24"/>
          <w:lang w:eastAsia="et-EE"/>
          <w14:ligatures w14:val="none"/>
        </w:rPr>
        <w:t>eesmärkide</w:t>
      </w:r>
      <w:r w:rsidR="00FA5FD4" w:rsidRPr="00334808">
        <w:rPr>
          <w:rFonts w:ascii="Times New Roman" w:eastAsia="Times New Roman" w:hAnsi="Times New Roman" w:cs="Times New Roman"/>
          <w:color w:val="000000"/>
          <w:kern w:val="0"/>
          <w:sz w:val="24"/>
          <w:szCs w:val="24"/>
          <w:lang w:eastAsia="et-EE"/>
          <w14:ligatures w14:val="none"/>
        </w:rPr>
        <w:t>ga</w:t>
      </w:r>
      <w:r w:rsidR="003443CF" w:rsidRPr="00334808">
        <w:rPr>
          <w:rFonts w:ascii="Times New Roman" w:eastAsia="Times New Roman" w:hAnsi="Times New Roman" w:cs="Times New Roman"/>
          <w:color w:val="000000"/>
          <w:kern w:val="0"/>
          <w:sz w:val="24"/>
          <w:szCs w:val="24"/>
          <w:lang w:eastAsia="et-EE"/>
          <w14:ligatures w14:val="none"/>
        </w:rPr>
        <w:t>.</w:t>
      </w:r>
    </w:p>
    <w:p w14:paraId="094AB1FB"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0088B0F" w14:textId="01F877F5" w:rsidR="0098726E" w:rsidRPr="00C259F7" w:rsidRDefault="00D56B49" w:rsidP="00107976">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AA252A">
        <w:rPr>
          <w:rFonts w:ascii="Times New Roman" w:eastAsia="Times New Roman" w:hAnsi="Times New Roman" w:cs="Times New Roman"/>
          <w:b/>
          <w:bCs/>
          <w:kern w:val="0"/>
          <w:sz w:val="24"/>
          <w:szCs w:val="24"/>
          <w:lang w:eastAsia="et-EE"/>
          <w14:ligatures w14:val="none"/>
        </w:rPr>
        <w:t xml:space="preserve">§ </w:t>
      </w:r>
      <w:r w:rsidR="00D829C1" w:rsidRPr="00AA252A">
        <w:rPr>
          <w:rFonts w:ascii="Times New Roman" w:eastAsia="Times New Roman" w:hAnsi="Times New Roman" w:cs="Times New Roman"/>
          <w:b/>
          <w:bCs/>
          <w:kern w:val="0"/>
          <w:sz w:val="24"/>
          <w:szCs w:val="24"/>
          <w:lang w:eastAsia="et-EE"/>
          <w14:ligatures w14:val="none"/>
        </w:rPr>
        <w:t>6</w:t>
      </w:r>
      <w:r w:rsidRPr="00AA252A">
        <w:rPr>
          <w:rFonts w:ascii="Times New Roman" w:eastAsia="Times New Roman" w:hAnsi="Times New Roman" w:cs="Times New Roman"/>
          <w:b/>
          <w:bCs/>
          <w:kern w:val="0"/>
          <w:sz w:val="24"/>
          <w:szCs w:val="24"/>
          <w:lang w:eastAsia="et-EE"/>
          <w14:ligatures w14:val="none"/>
        </w:rPr>
        <w:t>. Geenivaramu</w:t>
      </w:r>
      <w:r w:rsidRPr="00C259F7">
        <w:rPr>
          <w:rFonts w:ascii="Times New Roman" w:eastAsia="Times New Roman" w:hAnsi="Times New Roman" w:cs="Times New Roman"/>
          <w:b/>
          <w:bCs/>
          <w:kern w:val="0"/>
          <w:sz w:val="24"/>
          <w:szCs w:val="24"/>
          <w:lang w:eastAsia="et-EE"/>
          <w14:ligatures w14:val="none"/>
        </w:rPr>
        <w:t xml:space="preserve"> vastutav töötleja</w:t>
      </w:r>
    </w:p>
    <w:p w14:paraId="32937AA0" w14:textId="77777777" w:rsidR="0098726E" w:rsidRPr="00C259F7" w:rsidRDefault="0098726E" w:rsidP="00107976">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24A9A32" w14:textId="60D053D4"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Geenivaramu vastutav töötleja on Tartu Ülikool.</w:t>
      </w:r>
    </w:p>
    <w:p w14:paraId="5017771F" w14:textId="77777777" w:rsidR="00727655" w:rsidRPr="00AA252A" w:rsidRDefault="00727655"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7B992D8" w14:textId="341EB631" w:rsidR="0034236C" w:rsidRPr="00AA252A" w:rsidRDefault="00692FB5"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del w:id="20" w:author="Moonika Kuusk - JUSTDIGI" w:date="2025-10-07T15:47:00Z" w16du:dateUtc="2025-10-07T12:47:00Z">
        <w:r w:rsidRPr="00AA252A" w:rsidDel="003157D4">
          <w:rPr>
            <w:rFonts w:ascii="Times New Roman" w:eastAsia="Times New Roman" w:hAnsi="Times New Roman" w:cs="Times New Roman"/>
            <w:color w:val="FF0000"/>
            <w:kern w:val="0"/>
            <w:sz w:val="24"/>
            <w:szCs w:val="24"/>
            <w:lang w:eastAsia="et-EE"/>
            <w14:ligatures w14:val="none"/>
          </w:rPr>
          <w:delText xml:space="preserve"> </w:delText>
        </w:r>
      </w:del>
      <w:r w:rsidR="00D56B49" w:rsidRPr="00AA252A">
        <w:rPr>
          <w:rFonts w:ascii="Times New Roman" w:eastAsia="Times New Roman" w:hAnsi="Times New Roman" w:cs="Times New Roman"/>
          <w:b/>
          <w:bCs/>
          <w:color w:val="000000"/>
          <w:kern w:val="0"/>
          <w:sz w:val="24"/>
          <w:szCs w:val="24"/>
          <w:lang w:eastAsia="et-EE"/>
          <w14:ligatures w14:val="none"/>
        </w:rPr>
        <w:t xml:space="preserve">§ </w:t>
      </w:r>
      <w:r w:rsidR="00D829C1" w:rsidRPr="00AA252A">
        <w:rPr>
          <w:rFonts w:ascii="Times New Roman" w:eastAsia="Times New Roman" w:hAnsi="Times New Roman" w:cs="Times New Roman"/>
          <w:b/>
          <w:bCs/>
          <w:color w:val="000000"/>
          <w:kern w:val="0"/>
          <w:sz w:val="24"/>
          <w:szCs w:val="24"/>
          <w:lang w:eastAsia="et-EE"/>
          <w14:ligatures w14:val="none"/>
        </w:rPr>
        <w:t>7</w:t>
      </w:r>
      <w:r w:rsidR="00D56B49" w:rsidRPr="00AA252A">
        <w:rPr>
          <w:rFonts w:ascii="Times New Roman" w:eastAsia="Times New Roman" w:hAnsi="Times New Roman" w:cs="Times New Roman"/>
          <w:b/>
          <w:bCs/>
          <w:color w:val="000000"/>
          <w:kern w:val="0"/>
          <w:sz w:val="24"/>
          <w:szCs w:val="24"/>
          <w:lang w:eastAsia="et-EE"/>
          <w14:ligatures w14:val="none"/>
        </w:rPr>
        <w:t>. Geenivaramu pidamise täpsemad tingimused ja kord</w:t>
      </w:r>
    </w:p>
    <w:p w14:paraId="0319B0D1" w14:textId="77777777" w:rsidR="0098726E" w:rsidRPr="00AA252A"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8C28D2B"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(1) Geenivaramu põhimääruse kehtestab valdkonna eest vastutav minister määrusega, milles sätestatakse:</w:t>
      </w:r>
    </w:p>
    <w:p w14:paraId="1D6A1B24"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 xml:space="preserve">1) vastutava ja </w:t>
      </w:r>
      <w:r w:rsidRPr="00AA252A">
        <w:rPr>
          <w:rFonts w:ascii="Times New Roman" w:eastAsia="Times New Roman" w:hAnsi="Times New Roman" w:cs="Times New Roman"/>
          <w:color w:val="202020"/>
          <w:kern w:val="0"/>
          <w:sz w:val="24"/>
          <w:szCs w:val="24"/>
          <w:lang w:eastAsia="et-EE"/>
          <w14:ligatures w14:val="none"/>
        </w:rPr>
        <w:t xml:space="preserve">volitatud töötleja ülesanded ning </w:t>
      </w:r>
      <w:r w:rsidRPr="00AA252A">
        <w:rPr>
          <w:rFonts w:ascii="Times New Roman" w:eastAsia="Times New Roman" w:hAnsi="Times New Roman" w:cs="Times New Roman"/>
          <w:color w:val="000000"/>
          <w:kern w:val="0"/>
          <w:sz w:val="24"/>
          <w:szCs w:val="24"/>
          <w:lang w:eastAsia="et-EE"/>
          <w14:ligatures w14:val="none"/>
        </w:rPr>
        <w:t>nõuded vastutava ja volitatud töötleja vahel sõlmitavale lepingule;</w:t>
      </w:r>
    </w:p>
    <w:p w14:paraId="2FB165B7" w14:textId="0D516248"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 xml:space="preserve">2) geenivaramusse kogutavate andmete täpsem koosseis, sealhulgas andmeandjatelt saadavate andmete koosseis ja </w:t>
      </w:r>
      <w:r w:rsidR="00D75C74" w:rsidRPr="00AA252A">
        <w:rPr>
          <w:rFonts w:ascii="Times New Roman" w:eastAsia="Times New Roman" w:hAnsi="Times New Roman" w:cs="Times New Roman"/>
          <w:color w:val="000000"/>
          <w:kern w:val="0"/>
          <w:sz w:val="24"/>
          <w:szCs w:val="24"/>
          <w:lang w:eastAsia="et-EE"/>
          <w14:ligatures w14:val="none"/>
        </w:rPr>
        <w:t>andme</w:t>
      </w:r>
      <w:r w:rsidR="00A710C2" w:rsidRPr="00AA252A">
        <w:rPr>
          <w:rFonts w:ascii="Times New Roman" w:eastAsia="Times New Roman" w:hAnsi="Times New Roman" w:cs="Times New Roman"/>
          <w:color w:val="000000"/>
          <w:kern w:val="0"/>
          <w:sz w:val="24"/>
          <w:szCs w:val="24"/>
          <w:lang w:eastAsia="et-EE"/>
          <w14:ligatures w14:val="none"/>
        </w:rPr>
        <w:t xml:space="preserve">te </w:t>
      </w:r>
      <w:r w:rsidRPr="00AA252A">
        <w:rPr>
          <w:rFonts w:ascii="Times New Roman" w:eastAsia="Times New Roman" w:hAnsi="Times New Roman" w:cs="Times New Roman"/>
          <w:color w:val="000000"/>
          <w:kern w:val="0"/>
          <w:sz w:val="24"/>
          <w:szCs w:val="24"/>
          <w:lang w:eastAsia="et-EE"/>
          <w14:ligatures w14:val="none"/>
        </w:rPr>
        <w:t>edastamise kord</w:t>
      </w:r>
      <w:r w:rsidR="00E04C18" w:rsidRPr="00AA252A">
        <w:rPr>
          <w:rFonts w:ascii="Times New Roman" w:eastAsia="Times New Roman" w:hAnsi="Times New Roman" w:cs="Times New Roman"/>
          <w:color w:val="000000"/>
          <w:kern w:val="0"/>
          <w:sz w:val="24"/>
          <w:szCs w:val="24"/>
          <w:lang w:eastAsia="et-EE"/>
          <w14:ligatures w14:val="none"/>
        </w:rPr>
        <w:t xml:space="preserve">, </w:t>
      </w:r>
      <w:r w:rsidR="00FA1154" w:rsidRPr="00AA252A">
        <w:rPr>
          <w:rFonts w:ascii="Times New Roman" w:eastAsia="Times New Roman" w:hAnsi="Times New Roman" w:cs="Times New Roman"/>
          <w:color w:val="000000"/>
          <w:kern w:val="0"/>
          <w:sz w:val="24"/>
          <w:szCs w:val="24"/>
          <w:lang w:eastAsia="et-EE"/>
          <w14:ligatures w14:val="none"/>
        </w:rPr>
        <w:t xml:space="preserve">ning </w:t>
      </w:r>
      <w:r w:rsidR="00133868" w:rsidRPr="00AA252A">
        <w:rPr>
          <w:rFonts w:ascii="Times New Roman" w:eastAsia="Times New Roman" w:hAnsi="Times New Roman" w:cs="Times New Roman"/>
          <w:color w:val="000000"/>
          <w:kern w:val="0"/>
          <w:sz w:val="24"/>
          <w:szCs w:val="24"/>
          <w:lang w:eastAsia="et-EE"/>
          <w14:ligatures w14:val="none"/>
        </w:rPr>
        <w:t>Eestist</w:t>
      </w:r>
      <w:r w:rsidR="00E04C18" w:rsidRPr="00AA252A">
        <w:rPr>
          <w:rFonts w:ascii="Times New Roman" w:eastAsia="Times New Roman" w:hAnsi="Times New Roman" w:cs="Times New Roman"/>
          <w:color w:val="000000"/>
          <w:kern w:val="0"/>
          <w:sz w:val="24"/>
          <w:szCs w:val="24"/>
          <w:lang w:eastAsia="et-EE"/>
          <w14:ligatures w14:val="none"/>
        </w:rPr>
        <w:t xml:space="preserve"> koeproovide väljaviimise</w:t>
      </w:r>
      <w:r w:rsidR="00133868" w:rsidRPr="00AA252A">
        <w:rPr>
          <w:rFonts w:ascii="Times New Roman" w:eastAsia="Times New Roman" w:hAnsi="Times New Roman" w:cs="Times New Roman"/>
          <w:color w:val="000000"/>
          <w:kern w:val="0"/>
          <w:sz w:val="24"/>
          <w:szCs w:val="24"/>
          <w:lang w:eastAsia="et-EE"/>
          <w14:ligatures w14:val="none"/>
        </w:rPr>
        <w:t>st teavitamise kord</w:t>
      </w:r>
      <w:r w:rsidRPr="00AA252A">
        <w:rPr>
          <w:rFonts w:ascii="Times New Roman" w:eastAsia="Times New Roman" w:hAnsi="Times New Roman" w:cs="Times New Roman"/>
          <w:color w:val="000000"/>
          <w:kern w:val="0"/>
          <w:sz w:val="24"/>
          <w:szCs w:val="24"/>
          <w:lang w:eastAsia="et-EE"/>
          <w14:ligatures w14:val="none"/>
        </w:rPr>
        <w:t>;</w:t>
      </w:r>
    </w:p>
    <w:p w14:paraId="43CB11E6"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3) andmete õigsuse tagamise kord;</w:t>
      </w:r>
    </w:p>
    <w:p w14:paraId="386A3853"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4) nõuded tahteavalduste kogumisele ja menetlemisele;</w:t>
      </w:r>
    </w:p>
    <w:p w14:paraId="255B0807"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 xml:space="preserve">5) andmevahetuse, sealhulgas andmetele juurdepääsu võimaldamise ja andmete väljastamise täpsem kord </w:t>
      </w:r>
      <w:r w:rsidR="00D96432" w:rsidRPr="00AA252A">
        <w:rPr>
          <w:rFonts w:ascii="Times New Roman" w:eastAsia="Times New Roman" w:hAnsi="Times New Roman" w:cs="Times New Roman"/>
          <w:color w:val="000000"/>
          <w:kern w:val="0"/>
          <w:sz w:val="24"/>
          <w:szCs w:val="24"/>
          <w:lang w:eastAsia="et-EE"/>
          <w14:ligatures w14:val="none"/>
        </w:rPr>
        <w:t>ning</w:t>
      </w:r>
      <w:r w:rsidRPr="00AA252A">
        <w:rPr>
          <w:rFonts w:ascii="Times New Roman" w:eastAsia="Times New Roman" w:hAnsi="Times New Roman" w:cs="Times New Roman"/>
          <w:color w:val="000000"/>
          <w:kern w:val="0"/>
          <w:sz w:val="24"/>
          <w:szCs w:val="24"/>
          <w:lang w:eastAsia="et-EE"/>
          <w14:ligatures w14:val="none"/>
        </w:rPr>
        <w:t xml:space="preserve"> nõuded väljastusprotokollile;</w:t>
      </w:r>
    </w:p>
    <w:p w14:paraId="3E600472" w14:textId="77777777" w:rsidR="0098726E" w:rsidRPr="00334808"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334808">
        <w:rPr>
          <w:rFonts w:ascii="Times New Roman" w:eastAsia="Times New Roman" w:hAnsi="Times New Roman" w:cs="Times New Roman"/>
          <w:color w:val="000000"/>
          <w:kern w:val="0"/>
          <w:sz w:val="24"/>
          <w:szCs w:val="24"/>
          <w:lang w:eastAsia="et-EE"/>
          <w14:ligatures w14:val="none"/>
        </w:rPr>
        <w:t>6) nõuded koeproovide kogumisele;</w:t>
      </w:r>
    </w:p>
    <w:p w14:paraId="13FB9F26"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334808">
        <w:rPr>
          <w:rFonts w:ascii="Times New Roman" w:eastAsia="Times New Roman" w:hAnsi="Times New Roman" w:cs="Times New Roman"/>
          <w:color w:val="000000"/>
          <w:kern w:val="0"/>
          <w:sz w:val="24"/>
          <w:szCs w:val="24"/>
          <w:lang w:eastAsia="et-EE"/>
          <w14:ligatures w14:val="none"/>
        </w:rPr>
        <w:t>7) nõuded geenidoonori koeproovi ja isikuandmete säilitamisele, sealhulgas nõuded infosüsteemile ja koeproovide säilitamise ruumile;</w:t>
      </w:r>
    </w:p>
    <w:p w14:paraId="745C3BC1"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8) nõuded geenidoonori koeproovi ja isikuandmete hävitamise</w:t>
      </w:r>
      <w:r w:rsidR="00D96432" w:rsidRPr="00AA252A">
        <w:rPr>
          <w:rFonts w:ascii="Times New Roman" w:eastAsia="Times New Roman" w:hAnsi="Times New Roman" w:cs="Times New Roman"/>
          <w:color w:val="000000"/>
          <w:kern w:val="0"/>
          <w:sz w:val="24"/>
          <w:szCs w:val="24"/>
          <w:lang w:eastAsia="et-EE"/>
          <w14:ligatures w14:val="none"/>
        </w:rPr>
        <w:t>le</w:t>
      </w:r>
      <w:r w:rsidRPr="00AA252A">
        <w:rPr>
          <w:rFonts w:ascii="Times New Roman" w:eastAsia="Times New Roman" w:hAnsi="Times New Roman" w:cs="Times New Roman"/>
          <w:color w:val="000000"/>
          <w:kern w:val="0"/>
          <w:sz w:val="24"/>
          <w:szCs w:val="24"/>
          <w:lang w:eastAsia="et-EE"/>
          <w14:ligatures w14:val="none"/>
        </w:rPr>
        <w:t>, sealhulgas nõuded hävitusprotokollile;</w:t>
      </w:r>
    </w:p>
    <w:p w14:paraId="0D949EE2"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9) muud korraldusküsimused.</w:t>
      </w:r>
    </w:p>
    <w:p w14:paraId="26D3127E" w14:textId="77777777" w:rsidR="0098726E" w:rsidRPr="00AA252A"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0903C6C" w14:textId="48E95135"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(2) Geenidoonori tahteavaldus</w:t>
      </w:r>
      <w:r w:rsidR="009808AD" w:rsidRPr="00AA252A">
        <w:rPr>
          <w:rFonts w:ascii="Times New Roman" w:eastAsia="Times New Roman" w:hAnsi="Times New Roman" w:cs="Times New Roman"/>
          <w:color w:val="000000"/>
          <w:kern w:val="0"/>
          <w:sz w:val="24"/>
          <w:szCs w:val="24"/>
          <w:lang w:eastAsia="et-EE"/>
          <w14:ligatures w14:val="none"/>
        </w:rPr>
        <w:t>e</w:t>
      </w:r>
      <w:r w:rsidRPr="00AA252A">
        <w:rPr>
          <w:rFonts w:ascii="Times New Roman" w:eastAsia="Times New Roman" w:hAnsi="Times New Roman" w:cs="Times New Roman"/>
          <w:color w:val="000000"/>
          <w:kern w:val="0"/>
          <w:sz w:val="24"/>
          <w:szCs w:val="24"/>
          <w:lang w:eastAsia="et-EE"/>
          <w14:ligatures w14:val="none"/>
        </w:rPr>
        <w:t xml:space="preserve"> täpsema andmekoosseisu</w:t>
      </w:r>
      <w:r w:rsidR="4E5B15E0" w:rsidRPr="00AA252A">
        <w:rPr>
          <w:rFonts w:ascii="Times New Roman" w:eastAsia="Times New Roman" w:hAnsi="Times New Roman" w:cs="Times New Roman"/>
          <w:color w:val="000000" w:themeColor="text1"/>
          <w:sz w:val="24"/>
          <w:szCs w:val="24"/>
          <w:lang w:eastAsia="et-EE"/>
        </w:rPr>
        <w:t xml:space="preserve"> kirjelduse</w:t>
      </w:r>
      <w:r w:rsidRPr="00AA252A">
        <w:rPr>
          <w:rFonts w:ascii="Times New Roman" w:eastAsia="Times New Roman" w:hAnsi="Times New Roman" w:cs="Times New Roman"/>
          <w:color w:val="000000"/>
          <w:kern w:val="0"/>
          <w:sz w:val="24"/>
          <w:szCs w:val="24"/>
          <w:lang w:eastAsia="et-EE"/>
          <w14:ligatures w14:val="none"/>
        </w:rPr>
        <w:t xml:space="preserve"> ja tahteavalduse täitmise juhendi kehtestab geenivaramu vastutav töötleja ning avaldab need oma veebilehel.</w:t>
      </w:r>
    </w:p>
    <w:p w14:paraId="461284D9" w14:textId="77777777" w:rsidR="0098726E" w:rsidRPr="00AA252A"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76CC2BB" w14:textId="19403485" w:rsidR="0098726E" w:rsidRPr="00C259F7" w:rsidRDefault="00D56B49" w:rsidP="00530AD6">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AA252A">
        <w:rPr>
          <w:rFonts w:ascii="Times New Roman" w:eastAsia="Times New Roman" w:hAnsi="Times New Roman" w:cs="Times New Roman"/>
          <w:b/>
          <w:bCs/>
          <w:kern w:val="0"/>
          <w:sz w:val="24"/>
          <w:szCs w:val="24"/>
          <w:lang w:eastAsia="et-EE"/>
          <w14:ligatures w14:val="none"/>
        </w:rPr>
        <w:t xml:space="preserve">§ </w:t>
      </w:r>
      <w:r w:rsidR="00D829C1" w:rsidRPr="00AA252A">
        <w:rPr>
          <w:rFonts w:ascii="Times New Roman" w:eastAsia="Times New Roman" w:hAnsi="Times New Roman" w:cs="Times New Roman"/>
          <w:b/>
          <w:bCs/>
          <w:kern w:val="0"/>
          <w:sz w:val="24"/>
          <w:szCs w:val="24"/>
          <w:lang w:eastAsia="et-EE"/>
          <w14:ligatures w14:val="none"/>
        </w:rPr>
        <w:t>8</w:t>
      </w:r>
      <w:r w:rsidRPr="00AA252A">
        <w:rPr>
          <w:rFonts w:ascii="Times New Roman" w:eastAsia="Times New Roman" w:hAnsi="Times New Roman" w:cs="Times New Roman"/>
          <w:b/>
          <w:bCs/>
          <w:kern w:val="0"/>
          <w:sz w:val="24"/>
          <w:szCs w:val="24"/>
          <w:lang w:eastAsia="et-EE"/>
          <w14:ligatures w14:val="none"/>
        </w:rPr>
        <w:t>. Geenivaramus</w:t>
      </w:r>
      <w:r w:rsidRPr="00C259F7">
        <w:rPr>
          <w:rFonts w:ascii="Times New Roman" w:eastAsia="Times New Roman" w:hAnsi="Times New Roman" w:cs="Times New Roman"/>
          <w:b/>
          <w:bCs/>
          <w:kern w:val="0"/>
          <w:sz w:val="24"/>
          <w:szCs w:val="24"/>
          <w:lang w:eastAsia="et-EE"/>
          <w14:ligatures w14:val="none"/>
        </w:rPr>
        <w:t xml:space="preserve"> töödeldavad isikuandmed</w:t>
      </w:r>
    </w:p>
    <w:p w14:paraId="3689B5A8" w14:textId="0F1377AB" w:rsidR="00D56B49" w:rsidRPr="00C259F7" w:rsidRDefault="00D56B49" w:rsidP="00F51396">
      <w:pPr>
        <w:spacing w:after="0" w:line="240" w:lineRule="auto"/>
        <w:jc w:val="both"/>
        <w:textAlignment w:val="baseline"/>
        <w:rPr>
          <w:rFonts w:ascii="Times New Roman" w:eastAsia="Times New Roman" w:hAnsi="Times New Roman" w:cs="Times New Roman"/>
          <w:color w:val="000000" w:themeColor="text1"/>
          <w:kern w:val="0"/>
          <w:sz w:val="24"/>
          <w:szCs w:val="24"/>
          <w:lang w:eastAsia="et-EE"/>
          <w14:ligatures w14:val="none"/>
        </w:rPr>
      </w:pPr>
    </w:p>
    <w:p w14:paraId="076BCD1A"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Geenivaramus töödeldakse järgmisi andmeid:</w:t>
      </w:r>
    </w:p>
    <w:p w14:paraId="0E3B040F" w14:textId="4A4499DD"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geenidoonori üldandmed, rahvus</w:t>
      </w:r>
      <w:r w:rsidR="0EF5E6A3" w:rsidRPr="00C259F7">
        <w:rPr>
          <w:rFonts w:ascii="Times New Roman" w:eastAsia="Times New Roman" w:hAnsi="Times New Roman" w:cs="Times New Roman"/>
          <w:color w:val="000000"/>
          <w:kern w:val="0"/>
          <w:sz w:val="24"/>
          <w:szCs w:val="24"/>
          <w:lang w:eastAsia="et-EE"/>
          <w14:ligatures w14:val="none"/>
        </w:rPr>
        <w:t>,</w:t>
      </w:r>
      <w:r w:rsidR="00521618"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haridus</w:t>
      </w:r>
      <w:r w:rsidR="205E6D39" w:rsidRPr="00C259F7">
        <w:rPr>
          <w:rFonts w:ascii="Times New Roman" w:eastAsia="Times New Roman" w:hAnsi="Times New Roman" w:cs="Times New Roman"/>
          <w:color w:val="000000"/>
          <w:kern w:val="0"/>
          <w:sz w:val="24"/>
          <w:szCs w:val="24"/>
          <w:lang w:eastAsia="et-EE"/>
          <w14:ligatures w14:val="none"/>
        </w:rPr>
        <w:t xml:space="preserve">, sünnikoht, Eestis </w:t>
      </w:r>
      <w:r w:rsidR="752D2760" w:rsidRPr="00C259F7">
        <w:rPr>
          <w:rFonts w:ascii="Times New Roman" w:eastAsia="Times New Roman" w:hAnsi="Times New Roman" w:cs="Times New Roman"/>
          <w:color w:val="000000"/>
          <w:kern w:val="0"/>
          <w:sz w:val="24"/>
          <w:szCs w:val="24"/>
          <w:lang w:eastAsia="et-EE"/>
          <w14:ligatures w14:val="none"/>
        </w:rPr>
        <w:t xml:space="preserve">viibitud aeg, perekonnaseis, surmaaeg ja </w:t>
      </w:r>
      <w:r w:rsidR="009808AD" w:rsidRPr="00C259F7">
        <w:rPr>
          <w:rFonts w:ascii="Times New Roman" w:eastAsia="Times New Roman" w:hAnsi="Times New Roman" w:cs="Times New Roman"/>
          <w:color w:val="000000"/>
          <w:kern w:val="0"/>
          <w:sz w:val="24"/>
          <w:szCs w:val="24"/>
          <w:lang w:eastAsia="et-EE"/>
          <w14:ligatures w14:val="none"/>
        </w:rPr>
        <w:t>-</w:t>
      </w:r>
      <w:r w:rsidR="752D2760" w:rsidRPr="00C259F7">
        <w:rPr>
          <w:rFonts w:ascii="Times New Roman" w:eastAsia="Times New Roman" w:hAnsi="Times New Roman" w:cs="Times New Roman"/>
          <w:color w:val="000000"/>
          <w:kern w:val="0"/>
          <w:sz w:val="24"/>
          <w:szCs w:val="24"/>
          <w:lang w:eastAsia="et-EE"/>
          <w14:ligatures w14:val="none"/>
        </w:rPr>
        <w:t>koht või andmed isiku teadmata kadumise kohta</w:t>
      </w:r>
      <w:ins w:id="21" w:author="Moonika Kuusk - JUSTDIGI" w:date="2025-10-07T18:59:00Z" w16du:dateUtc="2025-10-07T15:59:00Z">
        <w:r w:rsidR="006C7B21">
          <w:rPr>
            <w:rFonts w:ascii="Times New Roman" w:eastAsia="Times New Roman" w:hAnsi="Times New Roman" w:cs="Times New Roman"/>
            <w:color w:val="000000"/>
            <w:kern w:val="0"/>
            <w:sz w:val="24"/>
            <w:szCs w:val="24"/>
            <w:lang w:eastAsia="et-EE"/>
            <w14:ligatures w14:val="none"/>
          </w:rPr>
          <w:t xml:space="preserve"> ning</w:t>
        </w:r>
      </w:ins>
      <w:del w:id="22" w:author="Moonika Kuusk - JUSTDIGI" w:date="2025-10-07T18:59:00Z" w16du:dateUtc="2025-10-07T15:59:00Z">
        <w:r w:rsidR="000420A7" w:rsidRPr="00C259F7" w:rsidDel="006C7B21">
          <w:rPr>
            <w:rFonts w:ascii="Times New Roman" w:eastAsia="Times New Roman" w:hAnsi="Times New Roman" w:cs="Times New Roman"/>
            <w:color w:val="000000"/>
            <w:kern w:val="0"/>
            <w:sz w:val="24"/>
            <w:szCs w:val="24"/>
            <w:lang w:eastAsia="et-EE"/>
            <w14:ligatures w14:val="none"/>
          </w:rPr>
          <w:delText>, ja</w:delText>
        </w:r>
      </w:del>
      <w:r w:rsidRPr="00C259F7">
        <w:rPr>
          <w:rFonts w:ascii="Times New Roman" w:eastAsia="Times New Roman" w:hAnsi="Times New Roman" w:cs="Times New Roman"/>
          <w:color w:val="000000"/>
          <w:kern w:val="0"/>
          <w:sz w:val="24"/>
          <w:szCs w:val="24"/>
          <w:lang w:eastAsia="et-EE"/>
          <w14:ligatures w14:val="none"/>
        </w:rPr>
        <w:t xml:space="preserve"> tahteavaldused;</w:t>
      </w:r>
    </w:p>
    <w:p w14:paraId="7B21D02E" w14:textId="516D033D" w:rsidR="0098726E" w:rsidRPr="00B61341"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r w:rsidR="000338A4" w:rsidRPr="001F2B98">
        <w:rPr>
          <w:rFonts w:ascii="Times New Roman" w:eastAsia="Times New Roman" w:hAnsi="Times New Roman" w:cs="Times New Roman"/>
          <w:kern w:val="0"/>
          <w:sz w:val="24"/>
          <w:szCs w:val="24"/>
          <w:lang w:eastAsia="et-EE"/>
          <w14:ligatures w14:val="none"/>
        </w:rPr>
        <w:t>esindaja olemasolu korral</w:t>
      </w:r>
      <w:r w:rsidR="001359A1" w:rsidRPr="001F2B98">
        <w:rPr>
          <w:rFonts w:ascii="Times New Roman" w:eastAsia="Times New Roman" w:hAnsi="Times New Roman" w:cs="Times New Roman"/>
          <w:kern w:val="0"/>
          <w:sz w:val="24"/>
          <w:szCs w:val="24"/>
          <w:lang w:eastAsia="et-EE"/>
          <w14:ligatures w14:val="none"/>
        </w:rPr>
        <w:t xml:space="preserve"> </w:t>
      </w:r>
      <w:r w:rsidRPr="001F2B98">
        <w:rPr>
          <w:rFonts w:ascii="Times New Roman" w:eastAsia="Times New Roman" w:hAnsi="Times New Roman" w:cs="Times New Roman"/>
          <w:kern w:val="0"/>
          <w:sz w:val="24"/>
          <w:szCs w:val="24"/>
          <w:lang w:eastAsia="et-EE"/>
          <w14:ligatures w14:val="none"/>
        </w:rPr>
        <w:t>geenidoonori esindaja üldandmed</w:t>
      </w:r>
      <w:r w:rsidR="6039B1B8" w:rsidRPr="001F2B98">
        <w:rPr>
          <w:rFonts w:ascii="Times New Roman" w:eastAsia="Times New Roman" w:hAnsi="Times New Roman" w:cs="Times New Roman"/>
          <w:kern w:val="0"/>
          <w:sz w:val="24"/>
          <w:szCs w:val="24"/>
          <w:lang w:eastAsia="et-EE"/>
          <w14:ligatures w14:val="none"/>
        </w:rPr>
        <w:t xml:space="preserve"> </w:t>
      </w:r>
      <w:r w:rsidR="6039B1B8" w:rsidRPr="00B61341">
        <w:rPr>
          <w:rFonts w:ascii="Times New Roman" w:eastAsia="Times New Roman" w:hAnsi="Times New Roman" w:cs="Times New Roman"/>
          <w:kern w:val="0"/>
          <w:sz w:val="24"/>
          <w:szCs w:val="24"/>
          <w:lang w:eastAsia="et-EE"/>
          <w14:ligatures w14:val="none"/>
        </w:rPr>
        <w:t>ja tahteavaldused</w:t>
      </w:r>
      <w:r w:rsidRPr="00B61341">
        <w:rPr>
          <w:rFonts w:ascii="Times New Roman" w:eastAsia="Times New Roman" w:hAnsi="Times New Roman" w:cs="Times New Roman"/>
          <w:color w:val="000000"/>
          <w:kern w:val="0"/>
          <w:sz w:val="24"/>
          <w:szCs w:val="24"/>
          <w:lang w:eastAsia="et-EE"/>
          <w14:ligatures w14:val="none"/>
        </w:rPr>
        <w:t>;</w:t>
      </w:r>
    </w:p>
    <w:p w14:paraId="642532B4" w14:textId="4F2B9E11" w:rsidR="0098726E" w:rsidRPr="00B61341" w:rsidRDefault="247BEADA"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B61341">
        <w:rPr>
          <w:rFonts w:ascii="Times New Roman" w:eastAsia="Times New Roman" w:hAnsi="Times New Roman" w:cs="Times New Roman"/>
          <w:color w:val="000000"/>
          <w:kern w:val="0"/>
          <w:sz w:val="24"/>
          <w:szCs w:val="24"/>
          <w:lang w:eastAsia="et-EE"/>
          <w14:ligatures w14:val="none"/>
        </w:rPr>
        <w:t>3) geenidoonori terviseandmed</w:t>
      </w:r>
      <w:r w:rsidR="5D34B20E" w:rsidRPr="00B61341">
        <w:rPr>
          <w:rFonts w:ascii="Times New Roman" w:eastAsia="Times New Roman" w:hAnsi="Times New Roman" w:cs="Times New Roman"/>
          <w:color w:val="000000"/>
          <w:kern w:val="0"/>
          <w:sz w:val="24"/>
          <w:szCs w:val="24"/>
          <w:lang w:eastAsia="et-EE"/>
          <w14:ligatures w14:val="none"/>
        </w:rPr>
        <w:t xml:space="preserve"> ja muud tervishoiuteenuse andmed</w:t>
      </w:r>
      <w:r w:rsidRPr="00B61341">
        <w:rPr>
          <w:rFonts w:ascii="Times New Roman" w:eastAsia="Times New Roman" w:hAnsi="Times New Roman" w:cs="Times New Roman"/>
          <w:color w:val="000000"/>
          <w:kern w:val="0"/>
          <w:sz w:val="24"/>
          <w:szCs w:val="24"/>
          <w:lang w:eastAsia="et-EE"/>
          <w14:ligatures w14:val="none"/>
        </w:rPr>
        <w:t xml:space="preserve">, </w:t>
      </w:r>
      <w:r w:rsidR="0089123D" w:rsidRPr="00B61341">
        <w:rPr>
          <w:rFonts w:ascii="Times New Roman" w:eastAsia="Times New Roman" w:hAnsi="Times New Roman" w:cs="Times New Roman"/>
          <w:color w:val="000000" w:themeColor="text1"/>
          <w:sz w:val="24"/>
          <w:szCs w:val="24"/>
          <w:lang w:eastAsia="et-EE"/>
        </w:rPr>
        <w:t xml:space="preserve">tervisekäitumise </w:t>
      </w:r>
      <w:r w:rsidR="5F133B2E" w:rsidRPr="00B61341">
        <w:rPr>
          <w:rFonts w:ascii="Times New Roman" w:eastAsia="Times New Roman" w:hAnsi="Times New Roman" w:cs="Times New Roman"/>
          <w:color w:val="000000" w:themeColor="text1"/>
          <w:sz w:val="24"/>
          <w:szCs w:val="24"/>
          <w:lang w:eastAsia="et-EE"/>
        </w:rPr>
        <w:t xml:space="preserve">ja isikuomaduste </w:t>
      </w:r>
      <w:r w:rsidR="79F8E51A" w:rsidRPr="00B61341">
        <w:rPr>
          <w:rFonts w:ascii="Times New Roman" w:eastAsia="Times New Roman" w:hAnsi="Times New Roman" w:cs="Times New Roman"/>
          <w:color w:val="000000" w:themeColor="text1"/>
          <w:sz w:val="24"/>
          <w:szCs w:val="24"/>
          <w:lang w:eastAsia="et-EE"/>
        </w:rPr>
        <w:t>andmed,</w:t>
      </w:r>
      <w:r w:rsidR="0089123D" w:rsidRPr="00B61341">
        <w:rPr>
          <w:rFonts w:ascii="Times New Roman" w:eastAsia="Times New Roman" w:hAnsi="Times New Roman" w:cs="Times New Roman"/>
          <w:color w:val="000000" w:themeColor="text1"/>
          <w:sz w:val="24"/>
          <w:szCs w:val="24"/>
          <w:lang w:eastAsia="et-EE"/>
        </w:rPr>
        <w:t xml:space="preserve"> </w:t>
      </w:r>
      <w:r w:rsidRPr="00B61341">
        <w:rPr>
          <w:rFonts w:ascii="Times New Roman" w:eastAsia="Times New Roman" w:hAnsi="Times New Roman" w:cs="Times New Roman"/>
          <w:color w:val="000000"/>
          <w:kern w:val="0"/>
          <w:sz w:val="24"/>
          <w:szCs w:val="24"/>
          <w:lang w:eastAsia="et-EE"/>
          <w14:ligatures w14:val="none"/>
        </w:rPr>
        <w:t>koeproovide andmed ja geenidoonori koeproovide analüüsi tulemuse</w:t>
      </w:r>
      <w:r w:rsidR="47909763" w:rsidRPr="00B61341">
        <w:rPr>
          <w:rFonts w:ascii="Times New Roman" w:eastAsia="Times New Roman" w:hAnsi="Times New Roman" w:cs="Times New Roman"/>
          <w:color w:val="000000"/>
          <w:kern w:val="0"/>
          <w:sz w:val="24"/>
          <w:szCs w:val="24"/>
          <w:lang w:eastAsia="et-EE"/>
          <w14:ligatures w14:val="none"/>
        </w:rPr>
        <w:t>na</w:t>
      </w:r>
      <w:r w:rsidRPr="00B61341">
        <w:rPr>
          <w:rFonts w:ascii="Times New Roman" w:eastAsia="Times New Roman" w:hAnsi="Times New Roman" w:cs="Times New Roman"/>
          <w:color w:val="000000"/>
          <w:kern w:val="0"/>
          <w:sz w:val="24"/>
          <w:szCs w:val="24"/>
          <w:lang w:eastAsia="et-EE"/>
          <w14:ligatures w14:val="none"/>
        </w:rPr>
        <w:t xml:space="preserve"> saadud andmed, sealhulgas geneetilised andmed;</w:t>
      </w:r>
    </w:p>
    <w:p w14:paraId="4526CD5B" w14:textId="2E0C1AB8" w:rsidR="0098726E" w:rsidRPr="00B61341"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B61341">
        <w:rPr>
          <w:rFonts w:ascii="Times New Roman" w:eastAsia="Times New Roman" w:hAnsi="Times New Roman" w:cs="Times New Roman"/>
          <w:color w:val="000000"/>
          <w:kern w:val="0"/>
          <w:sz w:val="24"/>
          <w:szCs w:val="24"/>
          <w:lang w:eastAsia="et-EE"/>
          <w14:ligatures w14:val="none"/>
        </w:rPr>
        <w:t xml:space="preserve">4) geenidoonori avaldatu alusel andmed tema enda </w:t>
      </w:r>
      <w:r w:rsidR="00FD44F2" w:rsidRPr="00B61341">
        <w:rPr>
          <w:rFonts w:ascii="Times New Roman" w:eastAsia="Times New Roman" w:hAnsi="Times New Roman" w:cs="Times New Roman"/>
          <w:color w:val="000000" w:themeColor="text1"/>
          <w:sz w:val="24"/>
          <w:szCs w:val="24"/>
          <w:lang w:eastAsia="et-EE"/>
        </w:rPr>
        <w:t xml:space="preserve">kohta </w:t>
      </w:r>
      <w:r w:rsidRPr="00B61341">
        <w:rPr>
          <w:rFonts w:ascii="Times New Roman" w:eastAsia="Times New Roman" w:hAnsi="Times New Roman" w:cs="Times New Roman"/>
          <w:color w:val="000000"/>
          <w:kern w:val="0"/>
          <w:sz w:val="24"/>
          <w:szCs w:val="24"/>
          <w:lang w:eastAsia="et-EE"/>
          <w14:ligatures w14:val="none"/>
        </w:rPr>
        <w:t>või tema bioloogiliste sugulaste</w:t>
      </w:r>
      <w:r w:rsidR="001331FC" w:rsidRPr="00B61341">
        <w:rPr>
          <w:rFonts w:ascii="Times New Roman" w:eastAsia="Times New Roman" w:hAnsi="Times New Roman" w:cs="Times New Roman"/>
          <w:color w:val="000000" w:themeColor="text1"/>
          <w:sz w:val="24"/>
          <w:szCs w:val="24"/>
          <w:lang w:eastAsia="et-EE"/>
        </w:rPr>
        <w:t xml:space="preserve"> te</w:t>
      </w:r>
      <w:r w:rsidR="00232C64" w:rsidRPr="00B61341">
        <w:rPr>
          <w:rFonts w:ascii="Times New Roman" w:eastAsia="Times New Roman" w:hAnsi="Times New Roman" w:cs="Times New Roman"/>
          <w:color w:val="000000" w:themeColor="text1"/>
          <w:sz w:val="24"/>
          <w:szCs w:val="24"/>
          <w:lang w:eastAsia="et-EE"/>
        </w:rPr>
        <w:t xml:space="preserve">rvise </w:t>
      </w:r>
      <w:r w:rsidR="009C2A92" w:rsidRPr="00B61341">
        <w:rPr>
          <w:rFonts w:ascii="Times New Roman" w:eastAsia="Times New Roman" w:hAnsi="Times New Roman" w:cs="Times New Roman"/>
          <w:color w:val="000000" w:themeColor="text1"/>
          <w:sz w:val="24"/>
          <w:szCs w:val="24"/>
          <w:lang w:eastAsia="et-EE"/>
        </w:rPr>
        <w:t>ja tervisekäitumise</w:t>
      </w:r>
      <w:r w:rsidRPr="00B61341">
        <w:rPr>
          <w:rFonts w:ascii="Times New Roman" w:eastAsia="Times New Roman" w:hAnsi="Times New Roman" w:cs="Times New Roman"/>
          <w:color w:val="000000"/>
          <w:kern w:val="0"/>
          <w:sz w:val="24"/>
          <w:szCs w:val="24"/>
          <w:lang w:eastAsia="et-EE"/>
          <w14:ligatures w14:val="none"/>
        </w:rPr>
        <w:t xml:space="preserve"> kohta;</w:t>
      </w:r>
    </w:p>
    <w:p w14:paraId="6E55829D" w14:textId="77777777" w:rsidR="0098726E" w:rsidRPr="00B61341"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B61341">
        <w:rPr>
          <w:rFonts w:ascii="Times New Roman" w:eastAsia="Times New Roman" w:hAnsi="Times New Roman" w:cs="Times New Roman"/>
          <w:color w:val="000000"/>
          <w:kern w:val="0"/>
          <w:sz w:val="24"/>
          <w:szCs w:val="24"/>
          <w:lang w:eastAsia="et-EE"/>
          <w14:ligatures w14:val="none"/>
        </w:rPr>
        <w:t>5) geenidoonoriks olemise faktiga seotud andmed, sealhulgas kutsete, teavituste ja pöördumiste andmed;</w:t>
      </w:r>
    </w:p>
    <w:p w14:paraId="52250FAE" w14:textId="7B834B8E" w:rsidR="0098726E" w:rsidRPr="00C259F7" w:rsidRDefault="253A5304"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B61341">
        <w:rPr>
          <w:rFonts w:ascii="Times New Roman" w:eastAsia="Times New Roman" w:hAnsi="Times New Roman" w:cs="Times New Roman"/>
          <w:color w:val="000000"/>
          <w:kern w:val="0"/>
          <w:sz w:val="24"/>
          <w:szCs w:val="24"/>
          <w:lang w:eastAsia="et-EE"/>
          <w14:ligatures w14:val="none"/>
        </w:rPr>
        <w:t>6</w:t>
      </w:r>
      <w:r w:rsidR="00D56B49" w:rsidRPr="00B61341">
        <w:rPr>
          <w:rFonts w:ascii="Times New Roman" w:eastAsia="Times New Roman" w:hAnsi="Times New Roman" w:cs="Times New Roman"/>
          <w:color w:val="000000"/>
          <w:kern w:val="0"/>
          <w:sz w:val="24"/>
          <w:szCs w:val="24"/>
          <w:lang w:eastAsia="et-EE"/>
          <w14:ligatures w14:val="none"/>
        </w:rPr>
        <w:t>) andmetöötluse protokollid;</w:t>
      </w:r>
    </w:p>
    <w:p w14:paraId="7F33EB12" w14:textId="4CB1D734" w:rsidR="00D56B49" w:rsidRPr="00C259F7" w:rsidRDefault="5D432D9D"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7</w:t>
      </w:r>
      <w:r w:rsidR="00D56B49" w:rsidRPr="00C259F7">
        <w:rPr>
          <w:rFonts w:ascii="Times New Roman" w:eastAsia="Times New Roman" w:hAnsi="Times New Roman" w:cs="Times New Roman"/>
          <w:color w:val="000000"/>
          <w:kern w:val="0"/>
          <w:sz w:val="24"/>
          <w:szCs w:val="24"/>
          <w:lang w:eastAsia="et-EE"/>
          <w14:ligatures w14:val="none"/>
        </w:rPr>
        <w:t>) pseudonüümimise ja depseudonüümimise andmed;</w:t>
      </w:r>
    </w:p>
    <w:p w14:paraId="051F9317" w14:textId="77777777" w:rsidR="0098726E" w:rsidRPr="00C259F7" w:rsidRDefault="4E60CE1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8</w:t>
      </w:r>
      <w:r w:rsidR="00D56B49" w:rsidRPr="00C259F7">
        <w:rPr>
          <w:rFonts w:ascii="Times New Roman" w:eastAsia="Times New Roman" w:hAnsi="Times New Roman" w:cs="Times New Roman"/>
          <w:color w:val="000000"/>
          <w:kern w:val="0"/>
          <w:sz w:val="24"/>
          <w:szCs w:val="24"/>
          <w:lang w:eastAsia="et-EE"/>
          <w14:ligatures w14:val="none"/>
        </w:rPr>
        <w:t>) logiandmed.</w:t>
      </w:r>
    </w:p>
    <w:p w14:paraId="598E8564"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61A7BFA" w14:textId="575BE484"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(2) Geenidoonori isikuandmed loetakse geenivaramusse kantuks alates andmete esmakordsest pseudonüümimisest käesoleva seaduse §-s 2</w:t>
      </w:r>
      <w:r w:rsidR="00CD49B3" w:rsidRPr="00AA252A">
        <w:rPr>
          <w:rFonts w:ascii="Times New Roman" w:eastAsia="Times New Roman" w:hAnsi="Times New Roman" w:cs="Times New Roman"/>
          <w:color w:val="000000"/>
          <w:kern w:val="0"/>
          <w:sz w:val="24"/>
          <w:szCs w:val="24"/>
          <w:lang w:eastAsia="et-EE"/>
          <w14:ligatures w14:val="none"/>
        </w:rPr>
        <w:t>4</w:t>
      </w:r>
      <w:r w:rsidRPr="00AA252A">
        <w:rPr>
          <w:rFonts w:ascii="Times New Roman" w:eastAsia="Times New Roman" w:hAnsi="Times New Roman" w:cs="Times New Roman"/>
          <w:color w:val="000000"/>
          <w:kern w:val="0"/>
          <w:sz w:val="24"/>
          <w:szCs w:val="24"/>
          <w:lang w:eastAsia="et-EE"/>
          <w14:ligatures w14:val="none"/>
        </w:rPr>
        <w:t xml:space="preserve"> sätestatud korras.</w:t>
      </w:r>
    </w:p>
    <w:p w14:paraId="1EA22231" w14:textId="77777777" w:rsidR="0098726E" w:rsidRPr="00AA252A"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CDFF55D" w14:textId="7B5A7CD5" w:rsidR="0098726E" w:rsidRPr="00AA252A" w:rsidRDefault="00D56B49"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AA252A">
        <w:rPr>
          <w:rFonts w:ascii="Times New Roman" w:eastAsia="Times New Roman" w:hAnsi="Times New Roman" w:cs="Times New Roman"/>
          <w:b/>
          <w:bCs/>
          <w:color w:val="000000"/>
          <w:kern w:val="0"/>
          <w:sz w:val="24"/>
          <w:szCs w:val="24"/>
          <w:lang w:eastAsia="et-EE"/>
          <w14:ligatures w14:val="none"/>
        </w:rPr>
        <w:t xml:space="preserve">§ </w:t>
      </w:r>
      <w:r w:rsidR="00D829C1" w:rsidRPr="00AA252A">
        <w:rPr>
          <w:rFonts w:ascii="Times New Roman" w:eastAsia="Times New Roman" w:hAnsi="Times New Roman" w:cs="Times New Roman"/>
          <w:b/>
          <w:bCs/>
          <w:color w:val="000000"/>
          <w:kern w:val="0"/>
          <w:sz w:val="24"/>
          <w:szCs w:val="24"/>
          <w:lang w:eastAsia="et-EE"/>
          <w14:ligatures w14:val="none"/>
        </w:rPr>
        <w:t>9</w:t>
      </w:r>
      <w:r w:rsidRPr="00AA252A">
        <w:rPr>
          <w:rFonts w:ascii="Times New Roman" w:eastAsia="Times New Roman" w:hAnsi="Times New Roman" w:cs="Times New Roman"/>
          <w:b/>
          <w:bCs/>
          <w:color w:val="000000"/>
          <w:kern w:val="0"/>
          <w:sz w:val="24"/>
          <w:szCs w:val="24"/>
          <w:lang w:eastAsia="et-EE"/>
          <w14:ligatures w14:val="none"/>
        </w:rPr>
        <w:t xml:space="preserve">. Geenivaramu </w:t>
      </w:r>
      <w:r w:rsidRPr="00AA252A">
        <w:rPr>
          <w:rFonts w:ascii="Times New Roman" w:eastAsia="Times New Roman" w:hAnsi="Times New Roman" w:cs="Times New Roman"/>
          <w:b/>
          <w:bCs/>
          <w:color w:val="000000" w:themeColor="text1"/>
          <w:sz w:val="24"/>
          <w:szCs w:val="24"/>
          <w:lang w:eastAsia="et-EE"/>
        </w:rPr>
        <w:t>andmeandjad</w:t>
      </w:r>
    </w:p>
    <w:p w14:paraId="4885DACD" w14:textId="77777777" w:rsidR="0098726E" w:rsidRPr="00AA252A"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2E617B1"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(1) Geenivaramu andmeandjateks on geenidoonori üldandmete ja terviseandmete kogumiseks, kontrollimiseks ja täiendamiseks järgmised riigi infosüsteemi kuuluvad andmekogud:</w:t>
      </w:r>
    </w:p>
    <w:p w14:paraId="7F2F424B" w14:textId="77777777" w:rsidR="0098726E"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1) tervise infosüsteem;</w:t>
      </w:r>
    </w:p>
    <w:p w14:paraId="6F49F426"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2) rahvastikuregister;</w:t>
      </w:r>
    </w:p>
    <w:p w14:paraId="7740F863"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3) retseptikeskus;</w:t>
      </w:r>
    </w:p>
    <w:p w14:paraId="2F2ECCC8"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4) müokardiinfarktiregister;</w:t>
      </w:r>
    </w:p>
    <w:p w14:paraId="0691DA2F"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 xml:space="preserve">5) </w:t>
      </w:r>
      <w:r w:rsidR="005C73C0" w:rsidRPr="00AA252A">
        <w:rPr>
          <w:rFonts w:ascii="Times New Roman" w:eastAsia="Times New Roman" w:hAnsi="Times New Roman" w:cs="Times New Roman"/>
          <w:color w:val="000000"/>
          <w:kern w:val="0"/>
          <w:sz w:val="24"/>
          <w:szCs w:val="24"/>
          <w:lang w:eastAsia="et-EE"/>
          <w14:ligatures w14:val="none"/>
        </w:rPr>
        <w:t>T</w:t>
      </w:r>
      <w:r w:rsidRPr="00AA252A">
        <w:rPr>
          <w:rFonts w:ascii="Times New Roman" w:eastAsia="Times New Roman" w:hAnsi="Times New Roman" w:cs="Times New Roman"/>
          <w:color w:val="000000"/>
          <w:kern w:val="0"/>
          <w:sz w:val="24"/>
          <w:szCs w:val="24"/>
          <w:lang w:eastAsia="et-EE"/>
          <w14:ligatures w14:val="none"/>
        </w:rPr>
        <w:t>ervisekassa andmekogu;</w:t>
      </w:r>
    </w:p>
    <w:p w14:paraId="03049252"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6) vähiregister;</w:t>
      </w:r>
    </w:p>
    <w:p w14:paraId="20D97622"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7) raseduse infosüsteem;</w:t>
      </w:r>
    </w:p>
    <w:p w14:paraId="5CAE9550"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8) vähi</w:t>
      </w:r>
      <w:r w:rsidR="000A5C98" w:rsidRPr="00AA252A">
        <w:rPr>
          <w:rFonts w:ascii="Times New Roman" w:eastAsia="Times New Roman" w:hAnsi="Times New Roman" w:cs="Times New Roman"/>
          <w:color w:val="000000"/>
          <w:kern w:val="0"/>
          <w:sz w:val="24"/>
          <w:szCs w:val="24"/>
          <w:lang w:eastAsia="et-EE"/>
          <w14:ligatures w14:val="none"/>
        </w:rPr>
        <w:t xml:space="preserve"> </w:t>
      </w:r>
      <w:r w:rsidRPr="00AA252A">
        <w:rPr>
          <w:rFonts w:ascii="Times New Roman" w:eastAsia="Times New Roman" w:hAnsi="Times New Roman" w:cs="Times New Roman"/>
          <w:color w:val="000000"/>
          <w:kern w:val="0"/>
          <w:sz w:val="24"/>
          <w:szCs w:val="24"/>
          <w:lang w:eastAsia="et-EE"/>
          <w14:ligatures w14:val="none"/>
        </w:rPr>
        <w:t>sõeluuringute register;</w:t>
      </w:r>
    </w:p>
    <w:p w14:paraId="0C2E490C"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9) surma põhjuste register;</w:t>
      </w:r>
    </w:p>
    <w:p w14:paraId="54AFF9D4"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10) tuberkuloosiregister.</w:t>
      </w:r>
    </w:p>
    <w:p w14:paraId="4DFB3A82" w14:textId="77777777" w:rsidR="00415905" w:rsidRPr="00AA252A" w:rsidRDefault="00415905"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95FEB6E" w14:textId="7777777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 xml:space="preserve">(2) Lisaks käesoleva paragrahvi lõikes 1 </w:t>
      </w:r>
      <w:r w:rsidR="00F5392B" w:rsidRPr="00AA252A">
        <w:rPr>
          <w:rFonts w:ascii="Times New Roman" w:eastAsia="Times New Roman" w:hAnsi="Times New Roman" w:cs="Times New Roman"/>
          <w:color w:val="000000"/>
          <w:kern w:val="0"/>
          <w:sz w:val="24"/>
          <w:szCs w:val="24"/>
          <w:lang w:eastAsia="et-EE"/>
          <w14:ligatures w14:val="none"/>
        </w:rPr>
        <w:t>nimetatud</w:t>
      </w:r>
      <w:r w:rsidRPr="00AA252A">
        <w:rPr>
          <w:rFonts w:ascii="Times New Roman" w:eastAsia="Times New Roman" w:hAnsi="Times New Roman" w:cs="Times New Roman"/>
          <w:color w:val="000000"/>
          <w:kern w:val="0"/>
          <w:sz w:val="24"/>
          <w:szCs w:val="24"/>
          <w:lang w:eastAsia="et-EE"/>
          <w14:ligatures w14:val="none"/>
        </w:rPr>
        <w:t xml:space="preserve"> andmeandjatele esitavad geenivaramusse geenidoonori terviseandmete täiendamiseks andmeid tervishoiuteenuse osutajad, kes on sõlminud geenivaramu vastutava töötlejaga</w:t>
      </w:r>
      <w:r w:rsidR="00581B59" w:rsidRPr="00AA252A">
        <w:rPr>
          <w:rFonts w:ascii="Times New Roman" w:eastAsia="Times New Roman" w:hAnsi="Times New Roman" w:cs="Times New Roman"/>
          <w:color w:val="000000"/>
          <w:kern w:val="0"/>
          <w:sz w:val="24"/>
          <w:szCs w:val="24"/>
          <w:lang w:eastAsia="et-EE"/>
          <w14:ligatures w14:val="none"/>
        </w:rPr>
        <w:t xml:space="preserve"> andmeedastuslepingu</w:t>
      </w:r>
      <w:r w:rsidRPr="00AA252A">
        <w:rPr>
          <w:rFonts w:ascii="Times New Roman" w:eastAsia="Times New Roman" w:hAnsi="Times New Roman" w:cs="Times New Roman"/>
          <w:color w:val="000000"/>
          <w:kern w:val="0"/>
          <w:sz w:val="24"/>
          <w:szCs w:val="24"/>
          <w:lang w:eastAsia="et-EE"/>
          <w14:ligatures w14:val="none"/>
        </w:rPr>
        <w:t>.</w:t>
      </w:r>
    </w:p>
    <w:p w14:paraId="21E0E6E8" w14:textId="77777777" w:rsidR="00415905" w:rsidRPr="00AA252A" w:rsidRDefault="00415905"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789858C" w14:textId="7F35F065" w:rsidR="00415905" w:rsidRPr="00AA252A" w:rsidRDefault="00D56B49" w:rsidP="4B7E536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 xml:space="preserve">(3) Kui teadusuuringu </w:t>
      </w:r>
      <w:r w:rsidR="35F88DA4" w:rsidRPr="00AA252A">
        <w:rPr>
          <w:rFonts w:ascii="Times New Roman" w:eastAsia="Times New Roman" w:hAnsi="Times New Roman" w:cs="Times New Roman"/>
          <w:color w:val="000000"/>
          <w:kern w:val="0"/>
          <w:sz w:val="24"/>
          <w:szCs w:val="24"/>
          <w:lang w:eastAsia="et-EE"/>
          <w14:ligatures w14:val="none"/>
        </w:rPr>
        <w:t>tege</w:t>
      </w:r>
      <w:r w:rsidRPr="00AA252A">
        <w:rPr>
          <w:rFonts w:ascii="Times New Roman" w:eastAsia="Times New Roman" w:hAnsi="Times New Roman" w:cs="Times New Roman"/>
          <w:color w:val="000000"/>
          <w:kern w:val="0"/>
          <w:sz w:val="24"/>
          <w:szCs w:val="24"/>
          <w:lang w:eastAsia="et-EE"/>
          <w14:ligatures w14:val="none"/>
        </w:rPr>
        <w:t xml:space="preserve">miseks kasutatakse geenidoonorite koeproove ja isikuandmeid, </w:t>
      </w:r>
      <w:r w:rsidR="790A88B4" w:rsidRPr="00AA252A">
        <w:rPr>
          <w:rFonts w:ascii="Times New Roman" w:eastAsia="Times New Roman" w:hAnsi="Times New Roman" w:cs="Times New Roman"/>
          <w:color w:val="000000"/>
          <w:kern w:val="0"/>
          <w:sz w:val="24"/>
          <w:szCs w:val="24"/>
          <w:lang w:eastAsia="et-EE"/>
          <w14:ligatures w14:val="none"/>
        </w:rPr>
        <w:t>annab teadusuuringu vastutav töötleja</w:t>
      </w:r>
      <w:r w:rsidRPr="00AA252A">
        <w:rPr>
          <w:rFonts w:ascii="Times New Roman" w:eastAsia="Times New Roman" w:hAnsi="Times New Roman" w:cs="Times New Roman"/>
          <w:color w:val="000000"/>
          <w:kern w:val="0"/>
          <w:sz w:val="24"/>
          <w:szCs w:val="24"/>
          <w:lang w:eastAsia="et-EE"/>
          <w14:ligatures w14:val="none"/>
        </w:rPr>
        <w:t xml:space="preserve"> geenivaramu vastutaval</w:t>
      </w:r>
      <w:r w:rsidR="44A6C382" w:rsidRPr="00AA252A">
        <w:rPr>
          <w:rFonts w:ascii="Times New Roman" w:eastAsia="Times New Roman" w:hAnsi="Times New Roman" w:cs="Times New Roman"/>
          <w:color w:val="000000"/>
          <w:kern w:val="0"/>
          <w:sz w:val="24"/>
          <w:szCs w:val="24"/>
          <w:lang w:eastAsia="et-EE"/>
          <w14:ligatures w14:val="none"/>
        </w:rPr>
        <w:t>e</w:t>
      </w:r>
      <w:r w:rsidRPr="00AA252A">
        <w:rPr>
          <w:rFonts w:ascii="Times New Roman" w:eastAsia="Times New Roman" w:hAnsi="Times New Roman" w:cs="Times New Roman"/>
          <w:color w:val="000000"/>
          <w:kern w:val="0"/>
          <w:sz w:val="24"/>
          <w:szCs w:val="24"/>
          <w:lang w:eastAsia="et-EE"/>
          <w14:ligatures w14:val="none"/>
        </w:rPr>
        <w:t xml:space="preserve"> töötlejal</w:t>
      </w:r>
      <w:r w:rsidR="319A223B" w:rsidRPr="00AA252A">
        <w:rPr>
          <w:rFonts w:ascii="Times New Roman" w:eastAsia="Times New Roman" w:hAnsi="Times New Roman" w:cs="Times New Roman"/>
          <w:color w:val="000000"/>
          <w:kern w:val="0"/>
          <w:sz w:val="24"/>
          <w:szCs w:val="24"/>
          <w:lang w:eastAsia="et-EE"/>
          <w14:ligatures w14:val="none"/>
        </w:rPr>
        <w:t>e</w:t>
      </w:r>
      <w:r w:rsidRPr="00AA252A">
        <w:rPr>
          <w:rFonts w:ascii="Times New Roman" w:eastAsia="Times New Roman" w:hAnsi="Times New Roman" w:cs="Times New Roman"/>
          <w:color w:val="000000"/>
          <w:kern w:val="0"/>
          <w:sz w:val="24"/>
          <w:szCs w:val="24"/>
          <w:lang w:eastAsia="et-EE"/>
          <w14:ligatures w14:val="none"/>
        </w:rPr>
        <w:t xml:space="preserve"> </w:t>
      </w:r>
      <w:r w:rsidR="00503733" w:rsidRPr="00AA252A">
        <w:rPr>
          <w:rFonts w:ascii="Times New Roman" w:eastAsia="Times New Roman" w:hAnsi="Times New Roman" w:cs="Times New Roman"/>
          <w:color w:val="000000"/>
          <w:kern w:val="0"/>
          <w:sz w:val="24"/>
          <w:szCs w:val="24"/>
          <w:lang w:eastAsia="et-EE"/>
          <w14:ligatures w14:val="none"/>
        </w:rPr>
        <w:t>üle</w:t>
      </w:r>
      <w:r w:rsidRPr="00AA252A">
        <w:rPr>
          <w:rFonts w:ascii="Times New Roman" w:eastAsia="Times New Roman" w:hAnsi="Times New Roman" w:cs="Times New Roman"/>
          <w:color w:val="000000"/>
          <w:kern w:val="0"/>
          <w:sz w:val="24"/>
          <w:szCs w:val="24"/>
          <w:lang w:eastAsia="et-EE"/>
          <w14:ligatures w14:val="none"/>
        </w:rPr>
        <w:t xml:space="preserve"> teadusuuringu tulemuse</w:t>
      </w:r>
      <w:r w:rsidR="0068646E" w:rsidRPr="00AA252A">
        <w:rPr>
          <w:rFonts w:ascii="Times New Roman" w:eastAsia="Times New Roman" w:hAnsi="Times New Roman" w:cs="Times New Roman"/>
          <w:color w:val="000000"/>
          <w:kern w:val="0"/>
          <w:sz w:val="24"/>
          <w:szCs w:val="24"/>
          <w:lang w:eastAsia="et-EE"/>
          <w14:ligatures w14:val="none"/>
        </w:rPr>
        <w:t>na</w:t>
      </w:r>
      <w:r w:rsidRPr="00AA252A">
        <w:rPr>
          <w:rFonts w:ascii="Times New Roman" w:eastAsia="Times New Roman" w:hAnsi="Times New Roman" w:cs="Times New Roman"/>
          <w:color w:val="000000"/>
          <w:kern w:val="0"/>
          <w:sz w:val="24"/>
          <w:szCs w:val="24"/>
          <w:lang w:eastAsia="et-EE"/>
          <w14:ligatures w14:val="none"/>
        </w:rPr>
        <w:t xml:space="preserve"> saadud andme</w:t>
      </w:r>
      <w:r w:rsidR="3CF22E65" w:rsidRPr="00AA252A">
        <w:rPr>
          <w:rFonts w:ascii="Times New Roman" w:eastAsia="Times New Roman" w:hAnsi="Times New Roman" w:cs="Times New Roman"/>
          <w:color w:val="000000"/>
          <w:kern w:val="0"/>
          <w:sz w:val="24"/>
          <w:szCs w:val="24"/>
          <w:lang w:eastAsia="et-EE"/>
          <w14:ligatures w14:val="none"/>
        </w:rPr>
        <w:t xml:space="preserve">d </w:t>
      </w:r>
      <w:del w:id="23" w:author="Moonika Kuusk - JUSTDIGI" w:date="2025-10-07T19:04:00Z" w16du:dateUtc="2025-10-07T16:04:00Z">
        <w:r w:rsidRPr="00AA252A" w:rsidDel="00BA0AAB">
          <w:rPr>
            <w:rFonts w:ascii="Times New Roman" w:eastAsia="Times New Roman" w:hAnsi="Times New Roman" w:cs="Times New Roman"/>
            <w:color w:val="000000"/>
            <w:kern w:val="0"/>
            <w:sz w:val="24"/>
            <w:szCs w:val="24"/>
            <w:lang w:eastAsia="et-EE"/>
            <w14:ligatures w14:val="none"/>
          </w:rPr>
          <w:delText xml:space="preserve"> </w:delText>
        </w:r>
      </w:del>
      <w:r w:rsidRPr="00AA252A">
        <w:rPr>
          <w:rFonts w:ascii="Times New Roman" w:eastAsia="Times New Roman" w:hAnsi="Times New Roman" w:cs="Times New Roman"/>
          <w:color w:val="000000"/>
          <w:kern w:val="0"/>
          <w:sz w:val="24"/>
          <w:szCs w:val="24"/>
          <w:lang w:eastAsia="et-EE"/>
          <w14:ligatures w14:val="none"/>
        </w:rPr>
        <w:t>geenivaramusse</w:t>
      </w:r>
      <w:r w:rsidR="000A00C2" w:rsidRPr="00AA252A">
        <w:rPr>
          <w:rFonts w:ascii="Times New Roman" w:eastAsia="Times New Roman" w:hAnsi="Times New Roman" w:cs="Times New Roman"/>
          <w:color w:val="000000"/>
          <w:kern w:val="0"/>
          <w:sz w:val="24"/>
          <w:szCs w:val="24"/>
          <w:lang w:eastAsia="et-EE"/>
          <w14:ligatures w14:val="none"/>
        </w:rPr>
        <w:t xml:space="preserve"> </w:t>
      </w:r>
      <w:r w:rsidR="3B5C38F4" w:rsidRPr="00AA252A">
        <w:rPr>
          <w:rFonts w:ascii="Times New Roman" w:eastAsia="Times New Roman" w:hAnsi="Times New Roman" w:cs="Times New Roman"/>
          <w:color w:val="000000"/>
          <w:kern w:val="0"/>
          <w:sz w:val="24"/>
          <w:szCs w:val="24"/>
          <w:lang w:eastAsia="et-EE"/>
          <w14:ligatures w14:val="none"/>
        </w:rPr>
        <w:t xml:space="preserve">kandmiseks </w:t>
      </w:r>
      <w:r w:rsidR="000A00C2" w:rsidRPr="00AA252A">
        <w:rPr>
          <w:rFonts w:ascii="Times New Roman" w:eastAsia="Times New Roman" w:hAnsi="Times New Roman" w:cs="Times New Roman"/>
          <w:color w:val="000000"/>
          <w:kern w:val="0"/>
          <w:sz w:val="24"/>
          <w:szCs w:val="24"/>
          <w:lang w:eastAsia="et-EE"/>
          <w14:ligatures w14:val="none"/>
        </w:rPr>
        <w:t>järgmistel juhtudel</w:t>
      </w:r>
      <w:r w:rsidRPr="00AA252A">
        <w:rPr>
          <w:rFonts w:ascii="Times New Roman" w:eastAsia="Times New Roman" w:hAnsi="Times New Roman" w:cs="Times New Roman"/>
          <w:color w:val="000000"/>
          <w:kern w:val="0"/>
          <w:sz w:val="24"/>
          <w:szCs w:val="24"/>
          <w:lang w:eastAsia="et-EE"/>
          <w14:ligatures w14:val="none"/>
        </w:rPr>
        <w:t>:</w:t>
      </w:r>
    </w:p>
    <w:p w14:paraId="68A1B633" w14:textId="4319C0FD" w:rsidR="00D56B49" w:rsidRPr="00AA252A" w:rsidRDefault="00D56B49" w:rsidP="4B7E536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1) konkreetsed andmed kuuluvad üleandmise tähtajal geenivaramu andmekogu andmekoosseisu;</w:t>
      </w:r>
    </w:p>
    <w:p w14:paraId="46413C5B" w14:textId="57C86AB7" w:rsidR="00415905" w:rsidRPr="00AA252A"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2) geenivaramu vastutav töötleja on hinnanud, et konkreetsed andmed on geenivaramu eesmärk</w:t>
      </w:r>
      <w:r w:rsidR="009E154F" w:rsidRPr="00AA252A">
        <w:rPr>
          <w:rFonts w:ascii="Times New Roman" w:eastAsia="Times New Roman" w:hAnsi="Times New Roman" w:cs="Times New Roman"/>
          <w:color w:val="000000"/>
          <w:kern w:val="0"/>
          <w:sz w:val="24"/>
          <w:szCs w:val="24"/>
          <w:lang w:eastAsia="et-EE"/>
          <w14:ligatures w14:val="none"/>
        </w:rPr>
        <w:t>id</w:t>
      </w:r>
      <w:r w:rsidRPr="00AA252A">
        <w:rPr>
          <w:rFonts w:ascii="Times New Roman" w:eastAsia="Times New Roman" w:hAnsi="Times New Roman" w:cs="Times New Roman"/>
          <w:color w:val="000000"/>
          <w:kern w:val="0"/>
          <w:sz w:val="24"/>
          <w:szCs w:val="24"/>
          <w:lang w:eastAsia="et-EE"/>
          <w14:ligatures w14:val="none"/>
        </w:rPr>
        <w:t>e</w:t>
      </w:r>
      <w:r w:rsidR="00C60F23" w:rsidRPr="00AA252A">
        <w:rPr>
          <w:rFonts w:ascii="Times New Roman" w:eastAsia="Times New Roman" w:hAnsi="Times New Roman" w:cs="Times New Roman"/>
          <w:color w:val="000000"/>
          <w:kern w:val="0"/>
          <w:sz w:val="24"/>
          <w:szCs w:val="24"/>
          <w:lang w:eastAsia="et-EE"/>
          <w14:ligatures w14:val="none"/>
        </w:rPr>
        <w:t xml:space="preserve"> saavutamiseks vajalikud ja näinud oma otsuses ette nende andmete üleandmise geenivaramus töötlemiseks</w:t>
      </w:r>
      <w:r w:rsidRPr="00AA252A">
        <w:rPr>
          <w:rFonts w:ascii="Times New Roman" w:eastAsia="Times New Roman" w:hAnsi="Times New Roman" w:cs="Times New Roman"/>
          <w:color w:val="000000"/>
          <w:kern w:val="0"/>
          <w:sz w:val="24"/>
          <w:szCs w:val="24"/>
          <w:lang w:eastAsia="et-EE"/>
          <w14:ligatures w14:val="none"/>
        </w:rPr>
        <w:t>.</w:t>
      </w:r>
    </w:p>
    <w:p w14:paraId="79640998" w14:textId="77777777" w:rsidR="00415905" w:rsidRPr="00AA252A" w:rsidRDefault="00415905"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5084FD2" w14:textId="77777777" w:rsidR="00415905" w:rsidRPr="00AA252A" w:rsidRDefault="247BEADA"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A252A">
        <w:rPr>
          <w:rFonts w:ascii="Times New Roman" w:eastAsia="Times New Roman" w:hAnsi="Times New Roman" w:cs="Times New Roman"/>
          <w:color w:val="000000"/>
          <w:kern w:val="0"/>
          <w:sz w:val="24"/>
          <w:szCs w:val="24"/>
          <w:lang w:eastAsia="et-EE"/>
          <w14:ligatures w14:val="none"/>
        </w:rPr>
        <w:t xml:space="preserve">(4) Kui </w:t>
      </w:r>
      <w:r w:rsidR="20B108E4" w:rsidRPr="00AA252A">
        <w:rPr>
          <w:rFonts w:ascii="Times New Roman" w:eastAsia="Times New Roman" w:hAnsi="Times New Roman" w:cs="Times New Roman"/>
          <w:color w:val="000000"/>
          <w:kern w:val="0"/>
          <w:sz w:val="24"/>
          <w:szCs w:val="24"/>
          <w:lang w:eastAsia="et-EE"/>
          <w14:ligatures w14:val="none"/>
        </w:rPr>
        <w:t xml:space="preserve">geenivaramu </w:t>
      </w:r>
      <w:r w:rsidR="7EC9FB14" w:rsidRPr="00AA252A">
        <w:rPr>
          <w:rFonts w:ascii="Times New Roman" w:eastAsia="Times New Roman" w:hAnsi="Times New Roman" w:cs="Times New Roman"/>
          <w:color w:val="000000"/>
          <w:kern w:val="0"/>
          <w:sz w:val="24"/>
          <w:szCs w:val="24"/>
          <w:lang w:eastAsia="et-EE"/>
          <w14:ligatures w14:val="none"/>
        </w:rPr>
        <w:t xml:space="preserve">vastutav töötleja on </w:t>
      </w:r>
      <w:r w:rsidRPr="00AA252A">
        <w:rPr>
          <w:rFonts w:ascii="Times New Roman" w:eastAsia="Times New Roman" w:hAnsi="Times New Roman" w:cs="Times New Roman"/>
          <w:color w:val="000000"/>
          <w:kern w:val="0"/>
          <w:sz w:val="24"/>
          <w:szCs w:val="24"/>
          <w:lang w:eastAsia="et-EE"/>
          <w14:ligatures w14:val="none"/>
        </w:rPr>
        <w:t xml:space="preserve">käesoleva paragrahvi lõike 3 alusel </w:t>
      </w:r>
      <w:r w:rsidR="1B3C9BF3" w:rsidRPr="00AA252A">
        <w:rPr>
          <w:rFonts w:ascii="Times New Roman" w:eastAsia="Times New Roman" w:hAnsi="Times New Roman" w:cs="Times New Roman"/>
          <w:color w:val="000000"/>
          <w:kern w:val="0"/>
          <w:sz w:val="24"/>
          <w:szCs w:val="24"/>
          <w:lang w:eastAsia="et-EE"/>
          <w14:ligatures w14:val="none"/>
        </w:rPr>
        <w:t>otsustanud andmete</w:t>
      </w:r>
      <w:r w:rsidR="31E709B4" w:rsidRPr="00AA252A">
        <w:rPr>
          <w:rFonts w:ascii="Times New Roman" w:eastAsia="Times New Roman" w:hAnsi="Times New Roman" w:cs="Times New Roman"/>
          <w:color w:val="000000"/>
          <w:kern w:val="0"/>
          <w:sz w:val="24"/>
          <w:szCs w:val="24"/>
          <w:lang w:eastAsia="et-EE"/>
          <w14:ligatures w14:val="none"/>
        </w:rPr>
        <w:t xml:space="preserve"> üleandmise</w:t>
      </w:r>
      <w:r w:rsidR="1B3C9BF3" w:rsidRPr="00AA252A">
        <w:rPr>
          <w:rFonts w:ascii="Times New Roman" w:eastAsia="Times New Roman" w:hAnsi="Times New Roman" w:cs="Times New Roman"/>
          <w:color w:val="000000"/>
          <w:kern w:val="0"/>
          <w:sz w:val="24"/>
          <w:szCs w:val="24"/>
          <w:lang w:eastAsia="et-EE"/>
          <w14:ligatures w14:val="none"/>
        </w:rPr>
        <w:t xml:space="preserve"> </w:t>
      </w:r>
      <w:r w:rsidRPr="00AA252A">
        <w:rPr>
          <w:rFonts w:ascii="Times New Roman" w:eastAsia="Times New Roman" w:hAnsi="Times New Roman" w:cs="Times New Roman"/>
          <w:color w:val="000000"/>
          <w:kern w:val="0"/>
          <w:sz w:val="24"/>
          <w:szCs w:val="24"/>
          <w:lang w:eastAsia="et-EE"/>
          <w14:ligatures w14:val="none"/>
        </w:rPr>
        <w:t xml:space="preserve">geenivaramusse, lepitakse üleandmise nõuded, sealhulgas andmete täpne koosseis, üleandmise aeg ja viis kokku geenivaramu vastutava töötleja ja teadusuuringu </w:t>
      </w:r>
      <w:r w:rsidR="1EC122A6" w:rsidRPr="00AA252A">
        <w:rPr>
          <w:rFonts w:ascii="Times New Roman" w:eastAsia="Times New Roman" w:hAnsi="Times New Roman" w:cs="Times New Roman"/>
          <w:color w:val="000000"/>
          <w:kern w:val="0"/>
          <w:sz w:val="24"/>
          <w:szCs w:val="24"/>
          <w:lang w:eastAsia="et-EE"/>
          <w14:ligatures w14:val="none"/>
        </w:rPr>
        <w:t>vastutava töötleja</w:t>
      </w:r>
      <w:r w:rsidRPr="00AA252A">
        <w:rPr>
          <w:rFonts w:ascii="Times New Roman" w:eastAsia="Times New Roman" w:hAnsi="Times New Roman" w:cs="Times New Roman"/>
          <w:color w:val="000000"/>
          <w:kern w:val="0"/>
          <w:sz w:val="24"/>
          <w:szCs w:val="24"/>
          <w:lang w:eastAsia="et-EE"/>
          <w14:ligatures w14:val="none"/>
        </w:rPr>
        <w:t xml:space="preserve"> vahel sõlmitavas andmeväljastuslepingus.</w:t>
      </w:r>
    </w:p>
    <w:p w14:paraId="53EEA325" w14:textId="77777777" w:rsidR="00415905" w:rsidRPr="00AA252A" w:rsidRDefault="00415905"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F155671" w14:textId="5973F243" w:rsidR="00CA004F" w:rsidRPr="00C259F7" w:rsidRDefault="63CC21ED"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AA252A">
        <w:rPr>
          <w:rFonts w:ascii="Times New Roman" w:eastAsia="Times New Roman" w:hAnsi="Times New Roman" w:cs="Times New Roman"/>
          <w:b/>
          <w:bCs/>
          <w:color w:val="000000"/>
          <w:kern w:val="0"/>
          <w:sz w:val="24"/>
          <w:szCs w:val="24"/>
          <w:lang w:eastAsia="et-EE"/>
          <w14:ligatures w14:val="none"/>
        </w:rPr>
        <w:t xml:space="preserve">§ </w:t>
      </w:r>
      <w:r w:rsidR="00130D12" w:rsidRPr="00AA252A">
        <w:rPr>
          <w:rFonts w:ascii="Times New Roman" w:eastAsia="Times New Roman" w:hAnsi="Times New Roman" w:cs="Times New Roman"/>
          <w:b/>
          <w:bCs/>
          <w:color w:val="000000"/>
          <w:kern w:val="0"/>
          <w:sz w:val="24"/>
          <w:szCs w:val="24"/>
          <w:lang w:eastAsia="et-EE"/>
          <w14:ligatures w14:val="none"/>
        </w:rPr>
        <w:t>10</w:t>
      </w:r>
      <w:r w:rsidRPr="00AA252A">
        <w:rPr>
          <w:rFonts w:ascii="Times New Roman" w:eastAsia="Times New Roman" w:hAnsi="Times New Roman" w:cs="Times New Roman"/>
          <w:b/>
          <w:bCs/>
          <w:color w:val="000000"/>
          <w:kern w:val="0"/>
          <w:sz w:val="24"/>
          <w:szCs w:val="24"/>
          <w:lang w:eastAsia="et-EE"/>
          <w14:ligatures w14:val="none"/>
        </w:rPr>
        <w:t>. Andmevahetus</w:t>
      </w:r>
      <w:r w:rsidRPr="00C259F7">
        <w:rPr>
          <w:rFonts w:ascii="Times New Roman" w:eastAsia="Times New Roman" w:hAnsi="Times New Roman" w:cs="Times New Roman"/>
          <w:b/>
          <w:bCs/>
          <w:color w:val="000000"/>
          <w:kern w:val="0"/>
          <w:sz w:val="24"/>
          <w:szCs w:val="24"/>
          <w:lang w:eastAsia="et-EE"/>
          <w14:ligatures w14:val="none"/>
        </w:rPr>
        <w:t xml:space="preserve"> </w:t>
      </w:r>
    </w:p>
    <w:p w14:paraId="04B55625"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921E8AB" w14:textId="3B4E93A0" w:rsidR="00CA004F" w:rsidRPr="00C259F7" w:rsidRDefault="268556E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w:t>
      </w:r>
      <w:r w:rsidR="3C71B425" w:rsidRPr="00C259F7">
        <w:rPr>
          <w:rFonts w:ascii="Times New Roman" w:eastAsia="Times New Roman" w:hAnsi="Times New Roman" w:cs="Times New Roman"/>
          <w:color w:val="000000"/>
          <w:kern w:val="0"/>
          <w:sz w:val="24"/>
          <w:szCs w:val="24"/>
          <w:lang w:eastAsia="et-EE"/>
          <w14:ligatures w14:val="none"/>
        </w:rPr>
        <w:t>Andmevahetus k</w:t>
      </w:r>
      <w:r w:rsidRPr="00C259F7">
        <w:rPr>
          <w:rFonts w:ascii="Times New Roman" w:eastAsia="Times New Roman" w:hAnsi="Times New Roman" w:cs="Times New Roman"/>
          <w:color w:val="000000"/>
          <w:kern w:val="0"/>
          <w:sz w:val="24"/>
          <w:szCs w:val="24"/>
          <w:lang w:eastAsia="et-EE"/>
          <w14:ligatures w14:val="none"/>
        </w:rPr>
        <w:t xml:space="preserve">äesoleva seaduse § </w:t>
      </w:r>
      <w:r w:rsidR="00CD49B3">
        <w:rPr>
          <w:rFonts w:ascii="Times New Roman" w:eastAsia="Times New Roman" w:hAnsi="Times New Roman" w:cs="Times New Roman"/>
          <w:color w:val="000000"/>
          <w:kern w:val="0"/>
          <w:sz w:val="24"/>
          <w:szCs w:val="24"/>
          <w:lang w:eastAsia="et-EE"/>
          <w14:ligatures w14:val="none"/>
        </w:rPr>
        <w:t>9</w:t>
      </w:r>
      <w:r w:rsidRPr="00C259F7">
        <w:rPr>
          <w:rFonts w:ascii="Times New Roman" w:eastAsia="Times New Roman" w:hAnsi="Times New Roman" w:cs="Times New Roman"/>
          <w:color w:val="000000"/>
          <w:kern w:val="0"/>
          <w:sz w:val="24"/>
          <w:szCs w:val="24"/>
          <w:lang w:eastAsia="et-EE"/>
          <w14:ligatures w14:val="none"/>
        </w:rPr>
        <w:t xml:space="preserve"> lõike 1 punktides </w:t>
      </w:r>
      <w:r w:rsidR="00422C91" w:rsidRPr="00C259F7">
        <w:rPr>
          <w:rFonts w:ascii="Times New Roman" w:eastAsia="Times New Roman" w:hAnsi="Times New Roman" w:cs="Times New Roman"/>
          <w:color w:val="000000"/>
          <w:kern w:val="0"/>
          <w:sz w:val="24"/>
          <w:szCs w:val="24"/>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–10 nimetatud andmeandjatega toimub üks kord aastas.</w:t>
      </w:r>
      <w:r w:rsidR="002F3798" w:rsidRPr="4E8E6C0A">
        <w:rPr>
          <w:rFonts w:ascii="Times New Roman" w:eastAsia="Times New Roman" w:hAnsi="Times New Roman" w:cs="Times New Roman"/>
          <w:color w:val="000000" w:themeColor="text1"/>
          <w:sz w:val="24"/>
          <w:szCs w:val="24"/>
          <w:lang w:eastAsia="et-EE"/>
        </w:rPr>
        <w:t xml:space="preserve"> Andmevahetus käesoleva seaduse § </w:t>
      </w:r>
      <w:r w:rsidR="00CD49B3">
        <w:rPr>
          <w:rFonts w:ascii="Times New Roman" w:eastAsia="Times New Roman" w:hAnsi="Times New Roman" w:cs="Times New Roman"/>
          <w:color w:val="000000" w:themeColor="text1"/>
          <w:sz w:val="24"/>
          <w:szCs w:val="24"/>
          <w:lang w:eastAsia="et-EE"/>
        </w:rPr>
        <w:t>9</w:t>
      </w:r>
      <w:r w:rsidR="00642690" w:rsidRPr="4E8E6C0A">
        <w:rPr>
          <w:rFonts w:ascii="Times New Roman" w:eastAsia="Times New Roman" w:hAnsi="Times New Roman" w:cs="Times New Roman"/>
          <w:color w:val="000000" w:themeColor="text1"/>
          <w:sz w:val="24"/>
          <w:szCs w:val="24"/>
          <w:lang w:eastAsia="et-EE"/>
        </w:rPr>
        <w:t xml:space="preserve"> lõikes 2 nimetatud andmeandjatega toimub vastavalt lepingus sätestatule.</w:t>
      </w:r>
    </w:p>
    <w:p w14:paraId="6DBB1A08"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D2AD523" w14:textId="57592236" w:rsidR="00D56B49" w:rsidRPr="00C259F7" w:rsidRDefault="247BEADA" w:rsidP="3FAB5FB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color w:val="000000"/>
          <w:kern w:val="0"/>
          <w:sz w:val="24"/>
          <w:szCs w:val="24"/>
          <w:lang w:eastAsia="et-EE"/>
          <w14:ligatures w14:val="none"/>
        </w:rPr>
        <w:t xml:space="preserve">(2) </w:t>
      </w:r>
      <w:r w:rsidR="00BE244A" w:rsidRPr="00C259F7">
        <w:rPr>
          <w:rFonts w:ascii="Times New Roman" w:eastAsia="Times New Roman" w:hAnsi="Times New Roman" w:cs="Times New Roman"/>
          <w:color w:val="000000" w:themeColor="text1"/>
          <w:sz w:val="24"/>
          <w:szCs w:val="24"/>
          <w:lang w:eastAsia="et-EE"/>
        </w:rPr>
        <w:t xml:space="preserve">Käesoleva paragrahvi </w:t>
      </w:r>
      <w:r w:rsidR="009D3AE5">
        <w:rPr>
          <w:rFonts w:ascii="Times New Roman" w:eastAsia="Times New Roman" w:hAnsi="Times New Roman" w:cs="Times New Roman"/>
          <w:color w:val="000000" w:themeColor="text1"/>
          <w:sz w:val="24"/>
          <w:szCs w:val="24"/>
          <w:lang w:eastAsia="et-EE"/>
        </w:rPr>
        <w:t xml:space="preserve">lõikes </w:t>
      </w:r>
      <w:r w:rsidR="051E88A4" w:rsidRPr="00C259F7">
        <w:rPr>
          <w:rFonts w:ascii="Times New Roman" w:eastAsia="Times New Roman" w:hAnsi="Times New Roman" w:cs="Times New Roman"/>
          <w:color w:val="000000"/>
          <w:kern w:val="0"/>
          <w:sz w:val="24"/>
          <w:szCs w:val="24"/>
          <w:lang w:eastAsia="et-EE"/>
          <w14:ligatures w14:val="none"/>
        </w:rPr>
        <w:t>1 nimetatud andmev</w:t>
      </w:r>
      <w:r w:rsidR="50329977" w:rsidRPr="00C259F7">
        <w:rPr>
          <w:rFonts w:ascii="Times New Roman" w:eastAsia="Times New Roman" w:hAnsi="Times New Roman" w:cs="Times New Roman"/>
          <w:color w:val="000000"/>
          <w:kern w:val="0"/>
          <w:sz w:val="24"/>
          <w:szCs w:val="24"/>
          <w:lang w:eastAsia="et-EE"/>
          <w14:ligatures w14:val="none"/>
        </w:rPr>
        <w:t>a</w:t>
      </w:r>
      <w:r w:rsidR="051E88A4" w:rsidRPr="00C259F7">
        <w:rPr>
          <w:rFonts w:ascii="Times New Roman" w:eastAsia="Times New Roman" w:hAnsi="Times New Roman" w:cs="Times New Roman"/>
          <w:color w:val="000000"/>
          <w:kern w:val="0"/>
          <w:sz w:val="24"/>
          <w:szCs w:val="24"/>
          <w:lang w:eastAsia="et-EE"/>
          <w14:ligatures w14:val="none"/>
        </w:rPr>
        <w:t>hetuspiirangut ei kohaldata:</w:t>
      </w:r>
    </w:p>
    <w:p w14:paraId="7F1D11B6" w14:textId="16016413" w:rsidR="00D56B49" w:rsidRPr="00C259F7" w:rsidRDefault="051E88A4" w:rsidP="3FAB5FB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color w:val="000000" w:themeColor="text1"/>
          <w:sz w:val="24"/>
          <w:szCs w:val="24"/>
          <w:lang w:eastAsia="et-EE"/>
        </w:rPr>
        <w:t>1) teadusuuringu tegemise</w:t>
      </w:r>
      <w:r w:rsidR="00FA1154" w:rsidRPr="00C259F7">
        <w:rPr>
          <w:rFonts w:ascii="Times New Roman" w:eastAsia="Times New Roman" w:hAnsi="Times New Roman" w:cs="Times New Roman"/>
          <w:color w:val="000000" w:themeColor="text1"/>
          <w:sz w:val="24"/>
          <w:szCs w:val="24"/>
          <w:lang w:eastAsia="et-EE"/>
        </w:rPr>
        <w:t>l</w:t>
      </w:r>
      <w:r w:rsidRPr="00C259F7">
        <w:rPr>
          <w:rFonts w:ascii="Times New Roman" w:eastAsia="Times New Roman" w:hAnsi="Times New Roman" w:cs="Times New Roman"/>
          <w:color w:val="000000" w:themeColor="text1"/>
          <w:sz w:val="24"/>
          <w:szCs w:val="24"/>
          <w:lang w:eastAsia="et-EE"/>
        </w:rPr>
        <w:t xml:space="preserve"> tehtavale eraldi päringule;</w:t>
      </w:r>
    </w:p>
    <w:p w14:paraId="72EB3CA3" w14:textId="77777777" w:rsidR="003B0E60" w:rsidRDefault="6EB023AE" w:rsidP="3FAFEE1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r w:rsidR="5C234A7B"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ervise infosüsteemi geenidoonoriks olemise </w:t>
      </w:r>
      <w:r w:rsidR="26FA6C5E" w:rsidRPr="00C259F7">
        <w:rPr>
          <w:rFonts w:ascii="Times New Roman" w:eastAsia="Times New Roman" w:hAnsi="Times New Roman" w:cs="Times New Roman"/>
          <w:color w:val="000000"/>
          <w:kern w:val="0"/>
          <w:sz w:val="24"/>
          <w:szCs w:val="24"/>
          <w:lang w:eastAsia="et-EE"/>
          <w14:ligatures w14:val="none"/>
        </w:rPr>
        <w:t>ja tahteavaldustega ning teenuse osutamisega seotud andmevahe</w:t>
      </w:r>
      <w:r w:rsidR="6C197050" w:rsidRPr="00C259F7">
        <w:rPr>
          <w:rFonts w:ascii="Times New Roman" w:eastAsia="Times New Roman" w:hAnsi="Times New Roman" w:cs="Times New Roman"/>
          <w:color w:val="000000"/>
          <w:kern w:val="0"/>
          <w:sz w:val="24"/>
          <w:szCs w:val="24"/>
          <w:lang w:eastAsia="et-EE"/>
          <w14:ligatures w14:val="none"/>
        </w:rPr>
        <w:t>tusele.</w:t>
      </w:r>
      <w:r w:rsidRPr="00C259F7">
        <w:rPr>
          <w:rFonts w:ascii="Times New Roman" w:eastAsia="Times New Roman" w:hAnsi="Times New Roman" w:cs="Times New Roman"/>
          <w:color w:val="000000"/>
          <w:kern w:val="0"/>
          <w:sz w:val="24"/>
          <w:szCs w:val="24"/>
          <w:lang w:eastAsia="et-EE"/>
          <w14:ligatures w14:val="none"/>
        </w:rPr>
        <w:t xml:space="preserve"> </w:t>
      </w:r>
    </w:p>
    <w:p w14:paraId="42C9F5DB" w14:textId="77777777" w:rsidR="00B23435" w:rsidRDefault="00B23435" w:rsidP="3FAFEE1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36B9304" w14:textId="3C01F5E8" w:rsidR="00D56B49" w:rsidRPr="00C259F7" w:rsidRDefault="20A4DF74" w:rsidP="3FAFEE14">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kern w:val="0"/>
          <w:sz w:val="24"/>
          <w:szCs w:val="24"/>
          <w:lang w:eastAsia="et-EE"/>
          <w14:ligatures w14:val="none"/>
        </w:rPr>
        <w:t xml:space="preserve">(3) </w:t>
      </w:r>
      <w:r w:rsidR="67B06B95" w:rsidRPr="00C259F7">
        <w:rPr>
          <w:rFonts w:ascii="Times New Roman" w:eastAsia="Times New Roman" w:hAnsi="Times New Roman" w:cs="Times New Roman"/>
          <w:color w:val="000000" w:themeColor="text1"/>
          <w:sz w:val="24"/>
          <w:szCs w:val="24"/>
          <w:lang w:eastAsia="et-EE"/>
        </w:rPr>
        <w:t>Geenivaramu vastutav töötleja tagab andmevahetuse tervise infosüsteemiga geenidoonori sellekohase kirjaliku tahteavalduse alusel. Andmed edastatakse päringupõhiselt tervishoiuteenuste korraldamise seaduses sätestatud eesmärkide täitmiseks</w:t>
      </w:r>
      <w:r w:rsidR="0BACB298" w:rsidRPr="00C259F7">
        <w:rPr>
          <w:rFonts w:ascii="Times New Roman" w:eastAsia="Times New Roman" w:hAnsi="Times New Roman" w:cs="Times New Roman"/>
          <w:color w:val="000000" w:themeColor="text1"/>
          <w:sz w:val="24"/>
          <w:szCs w:val="24"/>
          <w:lang w:eastAsia="et-EE"/>
        </w:rPr>
        <w:t>.</w:t>
      </w:r>
    </w:p>
    <w:p w14:paraId="4F18ED4D" w14:textId="77777777" w:rsidR="00CA004F" w:rsidRPr="00C259F7" w:rsidRDefault="00CA004F" w:rsidP="3FAB5FB9">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0628CC50" w14:textId="7FFC07EF" w:rsidR="00CA004F" w:rsidRDefault="69942F12" w:rsidP="009871A6">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4F6BDD0A">
        <w:rPr>
          <w:rFonts w:ascii="Times New Roman" w:eastAsia="Times New Roman" w:hAnsi="Times New Roman" w:cs="Times New Roman"/>
          <w:color w:val="000000" w:themeColor="text1"/>
          <w:sz w:val="24"/>
          <w:szCs w:val="24"/>
          <w:lang w:eastAsia="et-EE"/>
        </w:rPr>
        <w:t>(</w:t>
      </w:r>
      <w:r w:rsidR="46E8C6F5" w:rsidRPr="4F6BDD0A">
        <w:rPr>
          <w:rFonts w:ascii="Times New Roman" w:eastAsia="Times New Roman" w:hAnsi="Times New Roman" w:cs="Times New Roman"/>
          <w:color w:val="000000" w:themeColor="text1"/>
          <w:sz w:val="24"/>
          <w:szCs w:val="24"/>
          <w:lang w:eastAsia="et-EE"/>
        </w:rPr>
        <w:t>4</w:t>
      </w:r>
      <w:r w:rsidRPr="4F6BDD0A">
        <w:rPr>
          <w:rFonts w:ascii="Times New Roman" w:eastAsia="Times New Roman" w:hAnsi="Times New Roman" w:cs="Times New Roman"/>
          <w:color w:val="000000" w:themeColor="text1"/>
          <w:sz w:val="24"/>
          <w:szCs w:val="24"/>
          <w:lang w:eastAsia="et-EE"/>
        </w:rPr>
        <w:t>)</w:t>
      </w:r>
      <w:r w:rsidR="2F15C321" w:rsidRPr="4F6BDD0A">
        <w:rPr>
          <w:rFonts w:ascii="Times New Roman" w:eastAsia="Times New Roman" w:hAnsi="Times New Roman" w:cs="Times New Roman"/>
          <w:color w:val="000000" w:themeColor="text1"/>
          <w:sz w:val="24"/>
          <w:szCs w:val="24"/>
          <w:lang w:eastAsia="et-EE"/>
        </w:rPr>
        <w:t xml:space="preserve"> Käesoleva paragrahvi lõike 1 alusel saadud andmed kontrollitakse ja korrastatakse ning kantakse geenivaramusse</w:t>
      </w:r>
      <w:r w:rsidR="009871A6">
        <w:rPr>
          <w:rFonts w:ascii="Times New Roman" w:eastAsia="Times New Roman" w:hAnsi="Times New Roman" w:cs="Times New Roman"/>
          <w:color w:val="000000" w:themeColor="text1"/>
          <w:sz w:val="24"/>
          <w:szCs w:val="24"/>
          <w:lang w:eastAsia="et-EE"/>
        </w:rPr>
        <w:t>.</w:t>
      </w:r>
    </w:p>
    <w:p w14:paraId="5C34A5EB" w14:textId="77777777" w:rsidR="009871A6" w:rsidRPr="00B93904" w:rsidRDefault="009871A6" w:rsidP="009871A6">
      <w:pPr>
        <w:spacing w:after="0" w:line="240" w:lineRule="auto"/>
        <w:jc w:val="both"/>
        <w:textAlignment w:val="baseline"/>
        <w:rPr>
          <w:rFonts w:ascii="Times New Roman" w:eastAsia="Times New Roman" w:hAnsi="Times New Roman" w:cs="Times New Roman"/>
          <w:color w:val="000000" w:themeColor="text1"/>
          <w:sz w:val="24"/>
          <w:szCs w:val="24"/>
        </w:rPr>
      </w:pPr>
    </w:p>
    <w:p w14:paraId="0F3D816F" w14:textId="50823B1D" w:rsidR="00CA004F" w:rsidRPr="00C259F7" w:rsidRDefault="00D56B49"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w:t>
      </w:r>
      <w:r w:rsidR="0070017C">
        <w:rPr>
          <w:rFonts w:ascii="Times New Roman" w:eastAsia="Times New Roman" w:hAnsi="Times New Roman" w:cs="Times New Roman"/>
          <w:b/>
          <w:bCs/>
          <w:color w:val="000000"/>
          <w:kern w:val="0"/>
          <w:sz w:val="24"/>
          <w:szCs w:val="24"/>
          <w:lang w:eastAsia="et-EE"/>
          <w14:ligatures w14:val="none"/>
        </w:rPr>
        <w:t xml:space="preserve"> 11</w:t>
      </w:r>
      <w:r w:rsidRPr="00C259F7">
        <w:rPr>
          <w:rFonts w:ascii="Times New Roman" w:eastAsia="Times New Roman" w:hAnsi="Times New Roman" w:cs="Times New Roman"/>
          <w:b/>
          <w:bCs/>
          <w:color w:val="000000"/>
          <w:kern w:val="0"/>
          <w:sz w:val="24"/>
          <w:szCs w:val="24"/>
          <w:lang w:eastAsia="et-EE"/>
          <w14:ligatures w14:val="none"/>
        </w:rPr>
        <w:t>. Geenivaramu andmete ja logide säilitamine</w:t>
      </w:r>
    </w:p>
    <w:p w14:paraId="6D7D19B4"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A2551EC" w14:textId="04630A9E"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Geenidoonori koeproovi ja käesoleva seaduse § </w:t>
      </w:r>
      <w:r w:rsidR="194A6DDD" w:rsidRPr="00C259F7">
        <w:rPr>
          <w:rFonts w:ascii="Times New Roman" w:eastAsia="Times New Roman" w:hAnsi="Times New Roman" w:cs="Times New Roman"/>
          <w:color w:val="000000"/>
          <w:kern w:val="0"/>
          <w:sz w:val="24"/>
          <w:szCs w:val="24"/>
          <w:lang w:eastAsia="et-EE"/>
          <w14:ligatures w14:val="none"/>
        </w:rPr>
        <w:t>8</w:t>
      </w:r>
      <w:r w:rsidRPr="00C259F7">
        <w:rPr>
          <w:rFonts w:ascii="Times New Roman" w:eastAsia="Times New Roman" w:hAnsi="Times New Roman" w:cs="Times New Roman"/>
          <w:color w:val="000000"/>
          <w:kern w:val="0"/>
          <w:sz w:val="24"/>
          <w:szCs w:val="24"/>
          <w:lang w:eastAsia="et-EE"/>
          <w14:ligatures w14:val="none"/>
        </w:rPr>
        <w:t xml:space="preserve"> lõike 1 punktides </w:t>
      </w:r>
      <w:r w:rsidR="003A1A53" w:rsidRPr="00C259F7">
        <w:rPr>
          <w:rFonts w:ascii="Times New Roman" w:eastAsia="Times New Roman" w:hAnsi="Times New Roman" w:cs="Times New Roman"/>
          <w:color w:val="000000"/>
          <w:kern w:val="0"/>
          <w:sz w:val="24"/>
          <w:szCs w:val="24"/>
          <w:lang w:eastAsia="et-EE"/>
          <w14:ligatures w14:val="none"/>
        </w:rPr>
        <w:t>1</w:t>
      </w:r>
      <w:r w:rsidR="00E50E47" w:rsidRPr="00C259F7">
        <w:rPr>
          <w:rFonts w:ascii="Times New Roman" w:eastAsia="Times New Roman" w:hAnsi="Times New Roman" w:cs="Times New Roman"/>
          <w:color w:val="000000"/>
          <w:kern w:val="0"/>
          <w:sz w:val="24"/>
          <w:szCs w:val="24"/>
          <w:lang w:eastAsia="et-EE"/>
          <w14:ligatures w14:val="none"/>
        </w:rPr>
        <w:t>–</w:t>
      </w:r>
      <w:r w:rsidR="72EE9041" w:rsidRPr="00C259F7">
        <w:rPr>
          <w:rFonts w:ascii="Times New Roman" w:eastAsia="Times New Roman" w:hAnsi="Times New Roman" w:cs="Times New Roman"/>
          <w:color w:val="000000"/>
          <w:kern w:val="0"/>
          <w:sz w:val="24"/>
          <w:szCs w:val="24"/>
          <w:lang w:eastAsia="et-EE"/>
          <w14:ligatures w14:val="none"/>
        </w:rPr>
        <w:t>7</w:t>
      </w:r>
      <w:r w:rsidRPr="00C259F7">
        <w:rPr>
          <w:rFonts w:ascii="Times New Roman" w:eastAsia="Times New Roman" w:hAnsi="Times New Roman" w:cs="Times New Roman"/>
          <w:color w:val="000000"/>
          <w:kern w:val="0"/>
          <w:sz w:val="24"/>
          <w:szCs w:val="24"/>
          <w:lang w:eastAsia="et-EE"/>
          <w14:ligatures w14:val="none"/>
        </w:rPr>
        <w:t xml:space="preserve"> nimetatud andmeid säilitatakse geenivaramus tähtajatult, välja arvatud käesoleva seaduse </w:t>
      </w:r>
      <w:r w:rsidR="00E50E47"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1</w:t>
      </w:r>
      <w:r w:rsidR="4FCC0E28" w:rsidRPr="00C259F7">
        <w:rPr>
          <w:rFonts w:ascii="Times New Roman" w:eastAsia="Times New Roman" w:hAnsi="Times New Roman" w:cs="Times New Roman"/>
          <w:color w:val="000000"/>
          <w:kern w:val="0"/>
          <w:sz w:val="24"/>
          <w:szCs w:val="24"/>
          <w:lang w:eastAsia="et-EE"/>
          <w14:ligatures w14:val="none"/>
        </w:rPr>
        <w:t>8</w:t>
      </w:r>
      <w:r w:rsidRPr="00C259F7">
        <w:rPr>
          <w:rFonts w:ascii="Times New Roman" w:eastAsia="Times New Roman" w:hAnsi="Times New Roman" w:cs="Times New Roman"/>
          <w:color w:val="000000"/>
          <w:kern w:val="0"/>
          <w:sz w:val="24"/>
          <w:szCs w:val="24"/>
          <w:lang w:eastAsia="et-EE"/>
          <w14:ligatures w14:val="none"/>
        </w:rPr>
        <w:t xml:space="preserve"> lõigetes 1</w:t>
      </w:r>
      <w:r w:rsidR="00E50E47" w:rsidRPr="00C259F7">
        <w:rPr>
          <w:rFonts w:ascii="Times New Roman" w:eastAsia="Times New Roman" w:hAnsi="Times New Roman" w:cs="Times New Roman"/>
          <w:color w:val="000000"/>
          <w:kern w:val="0"/>
          <w:sz w:val="24"/>
          <w:szCs w:val="24"/>
          <w:lang w:eastAsia="et-EE"/>
          <w14:ligatures w14:val="none"/>
        </w:rPr>
        <w:t>–3 sätestatud</w:t>
      </w:r>
      <w:r w:rsidRPr="00C259F7">
        <w:rPr>
          <w:rFonts w:ascii="Times New Roman" w:eastAsia="Times New Roman" w:hAnsi="Times New Roman" w:cs="Times New Roman"/>
          <w:color w:val="000000"/>
          <w:kern w:val="0"/>
          <w:sz w:val="24"/>
          <w:szCs w:val="24"/>
          <w:lang w:eastAsia="et-EE"/>
          <w14:ligatures w14:val="none"/>
        </w:rPr>
        <w:t xml:space="preserve"> juhtudel.</w:t>
      </w:r>
    </w:p>
    <w:p w14:paraId="32E02863"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33D2DCD" w14:textId="6D798EFD"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 vastutav töötleja hävitab andmevahetuse</w:t>
      </w:r>
      <w:r w:rsidR="0BEB847A" w:rsidRPr="4E8E6C0A">
        <w:rPr>
          <w:rFonts w:ascii="Times New Roman" w:eastAsia="Times New Roman" w:hAnsi="Times New Roman" w:cs="Times New Roman"/>
          <w:color w:val="000000" w:themeColor="text1"/>
          <w:sz w:val="24"/>
          <w:szCs w:val="24"/>
          <w:lang w:eastAsia="et-EE"/>
        </w:rPr>
        <w:t>s</w:t>
      </w:r>
      <w:r w:rsidRPr="00C259F7">
        <w:rPr>
          <w:rFonts w:ascii="Times New Roman" w:eastAsia="Times New Roman" w:hAnsi="Times New Roman" w:cs="Times New Roman"/>
          <w:color w:val="000000"/>
          <w:kern w:val="0"/>
          <w:sz w:val="24"/>
          <w:szCs w:val="24"/>
          <w:lang w:eastAsia="et-EE"/>
          <w14:ligatures w14:val="none"/>
        </w:rPr>
        <w:t xml:space="preserve"> saadud algandmed </w:t>
      </w:r>
      <w:r w:rsidR="00693983" w:rsidRPr="00C259F7">
        <w:rPr>
          <w:rFonts w:ascii="Times New Roman" w:eastAsia="Times New Roman" w:hAnsi="Times New Roman" w:cs="Times New Roman"/>
          <w:color w:val="000000"/>
          <w:kern w:val="0"/>
          <w:sz w:val="24"/>
          <w:szCs w:val="24"/>
          <w:lang w:eastAsia="et-EE"/>
          <w14:ligatures w14:val="none"/>
        </w:rPr>
        <w:t>30</w:t>
      </w:r>
      <w:r w:rsidRPr="00C259F7">
        <w:rPr>
          <w:rFonts w:ascii="Times New Roman" w:eastAsia="Times New Roman" w:hAnsi="Times New Roman" w:cs="Times New Roman"/>
          <w:color w:val="000000"/>
          <w:kern w:val="0"/>
          <w:sz w:val="24"/>
          <w:szCs w:val="24"/>
          <w:lang w:eastAsia="et-EE"/>
          <w14:ligatures w14:val="none"/>
        </w:rPr>
        <w:t xml:space="preserve"> kalendripäeva </w:t>
      </w:r>
      <w:r w:rsidR="00696A22" w:rsidRPr="00C259F7">
        <w:rPr>
          <w:rFonts w:ascii="Times New Roman" w:eastAsia="Times New Roman" w:hAnsi="Times New Roman" w:cs="Times New Roman"/>
          <w:color w:val="000000"/>
          <w:kern w:val="0"/>
          <w:sz w:val="24"/>
          <w:szCs w:val="24"/>
          <w:lang w:eastAsia="et-EE"/>
          <w14:ligatures w14:val="none"/>
        </w:rPr>
        <w:t>jooksul</w:t>
      </w:r>
      <w:r w:rsidRPr="00C259F7">
        <w:rPr>
          <w:rFonts w:ascii="Times New Roman" w:eastAsia="Times New Roman" w:hAnsi="Times New Roman" w:cs="Times New Roman"/>
          <w:color w:val="000000"/>
          <w:kern w:val="0"/>
          <w:sz w:val="24"/>
          <w:szCs w:val="24"/>
          <w:lang w:eastAsia="et-EE"/>
          <w14:ligatures w14:val="none"/>
        </w:rPr>
        <w:t xml:space="preserve"> andmete geenivaramusse</w:t>
      </w:r>
      <w:r w:rsidR="00696A22" w:rsidRPr="00C259F7">
        <w:rPr>
          <w:rFonts w:ascii="Times New Roman" w:eastAsia="Times New Roman" w:hAnsi="Times New Roman" w:cs="Times New Roman"/>
          <w:color w:val="000000"/>
          <w:kern w:val="0"/>
          <w:sz w:val="24"/>
          <w:szCs w:val="24"/>
          <w:lang w:eastAsia="et-EE"/>
          <w14:ligatures w14:val="none"/>
        </w:rPr>
        <w:t xml:space="preserve"> kandmisest arvates</w:t>
      </w:r>
      <w:r w:rsidRPr="00C259F7">
        <w:rPr>
          <w:rFonts w:ascii="Times New Roman" w:eastAsia="Times New Roman" w:hAnsi="Times New Roman" w:cs="Times New Roman"/>
          <w:color w:val="000000"/>
          <w:kern w:val="0"/>
          <w:sz w:val="24"/>
          <w:szCs w:val="24"/>
          <w:lang w:eastAsia="et-EE"/>
          <w14:ligatures w14:val="none"/>
        </w:rPr>
        <w:t>.</w:t>
      </w:r>
    </w:p>
    <w:p w14:paraId="1D834394"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F47C191" w14:textId="25287E94"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w:t>
      </w:r>
      <w:r w:rsidR="152F14CE" w:rsidRPr="00C259F7">
        <w:rPr>
          <w:rFonts w:ascii="Times New Roman" w:eastAsia="Times New Roman" w:hAnsi="Times New Roman" w:cs="Times New Roman"/>
          <w:color w:val="000000"/>
          <w:kern w:val="0"/>
          <w:sz w:val="24"/>
          <w:szCs w:val="24"/>
          <w:lang w:eastAsia="et-EE"/>
          <w14:ligatures w14:val="none"/>
        </w:rPr>
        <w:t>K</w:t>
      </w:r>
      <w:r w:rsidR="152F14CE" w:rsidRPr="00C259F7">
        <w:rPr>
          <w:rFonts w:ascii="Times New Roman" w:eastAsia="Times New Roman" w:hAnsi="Times New Roman" w:cs="Times New Roman"/>
          <w:color w:val="000000" w:themeColor="text1"/>
          <w:sz w:val="24"/>
          <w:szCs w:val="24"/>
          <w:lang w:eastAsia="et-EE"/>
        </w:rPr>
        <w:t xml:space="preserve">äesoleva seaduse § </w:t>
      </w:r>
      <w:r w:rsidR="79467E0B" w:rsidRPr="00C259F7">
        <w:rPr>
          <w:rFonts w:ascii="Times New Roman" w:eastAsia="Times New Roman" w:hAnsi="Times New Roman" w:cs="Times New Roman"/>
          <w:color w:val="000000" w:themeColor="text1"/>
          <w:sz w:val="24"/>
          <w:szCs w:val="24"/>
          <w:lang w:eastAsia="et-EE"/>
        </w:rPr>
        <w:t>8</w:t>
      </w:r>
      <w:r w:rsidR="152F14CE" w:rsidRPr="00C259F7">
        <w:rPr>
          <w:rFonts w:ascii="Times New Roman" w:eastAsia="Times New Roman" w:hAnsi="Times New Roman" w:cs="Times New Roman"/>
          <w:color w:val="000000" w:themeColor="text1"/>
          <w:sz w:val="24"/>
          <w:szCs w:val="24"/>
          <w:lang w:eastAsia="et-EE"/>
        </w:rPr>
        <w:t xml:space="preserve"> lõike 1 punktis 8 nimetatud</w:t>
      </w:r>
      <w:r w:rsidR="152F14CE" w:rsidRPr="00C259F7">
        <w:rPr>
          <w:rFonts w:ascii="Times New Roman" w:eastAsia="Times New Roman" w:hAnsi="Times New Roman" w:cs="Times New Roman"/>
          <w:color w:val="000000"/>
          <w:kern w:val="0"/>
          <w:sz w:val="24"/>
          <w:szCs w:val="24"/>
          <w:lang w:eastAsia="et-EE"/>
          <w14:ligatures w14:val="none"/>
        </w:rPr>
        <w:t xml:space="preserve"> g</w:t>
      </w:r>
      <w:r w:rsidRPr="00C259F7">
        <w:rPr>
          <w:rFonts w:ascii="Times New Roman" w:eastAsia="Times New Roman" w:hAnsi="Times New Roman" w:cs="Times New Roman"/>
          <w:color w:val="000000"/>
          <w:kern w:val="0"/>
          <w:sz w:val="24"/>
          <w:szCs w:val="24"/>
          <w:lang w:eastAsia="et-EE"/>
          <w14:ligatures w14:val="none"/>
        </w:rPr>
        <w:t xml:space="preserve">eenivaramu logisid säilitatakse </w:t>
      </w:r>
      <w:r w:rsidR="004F567B" w:rsidRPr="00C259F7">
        <w:rPr>
          <w:rFonts w:ascii="Times New Roman" w:eastAsia="Times New Roman" w:hAnsi="Times New Roman" w:cs="Times New Roman"/>
          <w:color w:val="000000"/>
          <w:kern w:val="0"/>
          <w:sz w:val="24"/>
          <w:szCs w:val="24"/>
          <w:lang w:eastAsia="et-EE"/>
          <w14:ligatures w14:val="none"/>
        </w:rPr>
        <w:t>pärast</w:t>
      </w:r>
      <w:r w:rsidRPr="00C259F7">
        <w:rPr>
          <w:rFonts w:ascii="Times New Roman" w:eastAsia="Times New Roman" w:hAnsi="Times New Roman" w:cs="Times New Roman"/>
          <w:color w:val="000000"/>
          <w:kern w:val="0"/>
          <w:sz w:val="24"/>
          <w:szCs w:val="24"/>
          <w:lang w:eastAsia="et-EE"/>
          <w14:ligatures w14:val="none"/>
        </w:rPr>
        <w:t xml:space="preserve"> töötlemistoimingu</w:t>
      </w:r>
      <w:r w:rsidR="004F567B" w:rsidRPr="00C259F7">
        <w:rPr>
          <w:rFonts w:ascii="Times New Roman" w:eastAsia="Times New Roman" w:hAnsi="Times New Roman" w:cs="Times New Roman"/>
          <w:color w:val="000000"/>
          <w:kern w:val="0"/>
          <w:sz w:val="24"/>
          <w:szCs w:val="24"/>
          <w:lang w:eastAsia="et-EE"/>
          <w14:ligatures w14:val="none"/>
        </w:rPr>
        <w:t xml:space="preserve"> tegemi</w:t>
      </w:r>
      <w:r w:rsidRPr="00C259F7">
        <w:rPr>
          <w:rFonts w:ascii="Times New Roman" w:eastAsia="Times New Roman" w:hAnsi="Times New Roman" w:cs="Times New Roman"/>
          <w:color w:val="000000" w:themeColor="text1"/>
          <w:sz w:val="24"/>
          <w:szCs w:val="24"/>
          <w:lang w:eastAsia="et-EE"/>
        </w:rPr>
        <w:t>st järgmiselt:</w:t>
      </w:r>
    </w:p>
    <w:p w14:paraId="5298E3D4" w14:textId="77777777"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andmete väljastamise, pseudonüümimise ja depseudonüümimise logisid kümme aastat;</w:t>
      </w:r>
    </w:p>
    <w:p w14:paraId="4BBFD358" w14:textId="1C75AB57" w:rsidR="00CA004F" w:rsidRPr="00C259F7" w:rsidRDefault="7CDD4C98"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andmetöötlustoimingute tehnilisi logisid üks aasta.</w:t>
      </w:r>
    </w:p>
    <w:p w14:paraId="54C2993C"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4CF8BEE" w14:textId="41DF3851"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Säilitustähtaja ületanud logid kustutatakse kalendriaasta kaupa hiljemalt </w:t>
      </w:r>
      <w:r w:rsidR="00F753DE" w:rsidRPr="00C259F7">
        <w:rPr>
          <w:rFonts w:ascii="Times New Roman" w:eastAsia="Times New Roman" w:hAnsi="Times New Roman" w:cs="Times New Roman"/>
          <w:color w:val="000000"/>
          <w:kern w:val="0"/>
          <w:sz w:val="24"/>
          <w:szCs w:val="24"/>
          <w:lang w:eastAsia="et-EE"/>
          <w14:ligatures w14:val="none"/>
        </w:rPr>
        <w:t xml:space="preserve">säilitustähtajale </w:t>
      </w:r>
      <w:r w:rsidRPr="00C259F7">
        <w:rPr>
          <w:rFonts w:ascii="Times New Roman" w:eastAsia="Times New Roman" w:hAnsi="Times New Roman" w:cs="Times New Roman"/>
          <w:color w:val="000000"/>
          <w:kern w:val="0"/>
          <w:sz w:val="24"/>
          <w:szCs w:val="24"/>
          <w:lang w:eastAsia="et-EE"/>
          <w14:ligatures w14:val="none"/>
        </w:rPr>
        <w:t>järgneva aasta 31. detsembri</w:t>
      </w:r>
      <w:r w:rsidR="00FA1154" w:rsidRPr="00C259F7">
        <w:rPr>
          <w:rFonts w:ascii="Times New Roman" w:eastAsia="Times New Roman" w:hAnsi="Times New Roman" w:cs="Times New Roman"/>
          <w:color w:val="000000"/>
          <w:kern w:val="0"/>
          <w:sz w:val="24"/>
          <w:szCs w:val="24"/>
          <w:lang w:eastAsia="et-EE"/>
          <w14:ligatures w14:val="none"/>
        </w:rPr>
        <w:t>l</w:t>
      </w:r>
      <w:r w:rsidRPr="00C259F7">
        <w:rPr>
          <w:rFonts w:ascii="Times New Roman" w:eastAsia="Times New Roman" w:hAnsi="Times New Roman" w:cs="Times New Roman"/>
          <w:color w:val="000000"/>
          <w:kern w:val="0"/>
          <w:sz w:val="24"/>
          <w:szCs w:val="24"/>
          <w:lang w:eastAsia="et-EE"/>
          <w14:ligatures w14:val="none"/>
        </w:rPr>
        <w:t>.</w:t>
      </w:r>
    </w:p>
    <w:p w14:paraId="6093B2AD"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723B5C8" w14:textId="42CE5AC5" w:rsidR="00D56B49" w:rsidRPr="00C259F7" w:rsidRDefault="00290587" w:rsidP="0088770F">
      <w:pPr>
        <w:spacing w:after="0" w:line="240" w:lineRule="auto"/>
        <w:jc w:val="center"/>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2. </w:t>
      </w:r>
      <w:r w:rsidR="00D56B49" w:rsidRPr="00C259F7">
        <w:rPr>
          <w:rFonts w:ascii="Times New Roman" w:eastAsia="Times New Roman" w:hAnsi="Times New Roman" w:cs="Times New Roman"/>
          <w:b/>
          <w:bCs/>
          <w:color w:val="000000"/>
          <w:kern w:val="0"/>
          <w:sz w:val="24"/>
          <w:szCs w:val="24"/>
          <w:lang w:eastAsia="et-EE"/>
          <w14:ligatures w14:val="none"/>
        </w:rPr>
        <w:t>jagu</w:t>
      </w:r>
    </w:p>
    <w:p w14:paraId="1A27A4DA" w14:textId="2AB793A0" w:rsidR="007A70F6" w:rsidRPr="00C259F7" w:rsidRDefault="00D56B49" w:rsidP="00D56B49">
      <w:pPr>
        <w:spacing w:after="0" w:line="240" w:lineRule="auto"/>
        <w:ind w:left="720"/>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Geenivaramu vastutava töötleja </w:t>
      </w:r>
      <w:r w:rsidR="00DD146D">
        <w:rPr>
          <w:rFonts w:ascii="Times New Roman" w:eastAsia="Times New Roman" w:hAnsi="Times New Roman" w:cs="Times New Roman"/>
          <w:b/>
          <w:bCs/>
          <w:color w:val="000000"/>
          <w:kern w:val="0"/>
          <w:sz w:val="24"/>
          <w:szCs w:val="24"/>
          <w:lang w:eastAsia="et-EE"/>
          <w14:ligatures w14:val="none"/>
        </w:rPr>
        <w:t xml:space="preserve">õigused, </w:t>
      </w:r>
      <w:r w:rsidRPr="00C259F7">
        <w:rPr>
          <w:rFonts w:ascii="Times New Roman" w:eastAsia="Times New Roman" w:hAnsi="Times New Roman" w:cs="Times New Roman"/>
          <w:b/>
          <w:bCs/>
          <w:color w:val="000000"/>
          <w:kern w:val="0"/>
          <w:sz w:val="24"/>
          <w:szCs w:val="24"/>
          <w:lang w:eastAsia="et-EE"/>
          <w14:ligatures w14:val="none"/>
        </w:rPr>
        <w:t xml:space="preserve">kohustused </w:t>
      </w:r>
      <w:r w:rsidR="000769C3" w:rsidRPr="00C259F7">
        <w:rPr>
          <w:rFonts w:ascii="Times New Roman" w:eastAsia="Times New Roman" w:hAnsi="Times New Roman" w:cs="Times New Roman"/>
          <w:b/>
          <w:bCs/>
          <w:color w:val="000000"/>
          <w:kern w:val="0"/>
          <w:sz w:val="24"/>
          <w:szCs w:val="24"/>
          <w:lang w:eastAsia="et-EE"/>
          <w14:ligatures w14:val="none"/>
        </w:rPr>
        <w:t>ja</w:t>
      </w:r>
      <w:r w:rsidR="007A70C2" w:rsidRPr="00C259F7">
        <w:rPr>
          <w:rFonts w:ascii="Times New Roman" w:eastAsia="Times New Roman" w:hAnsi="Times New Roman" w:cs="Times New Roman"/>
          <w:b/>
          <w:bCs/>
          <w:color w:val="000000"/>
          <w:kern w:val="0"/>
          <w:sz w:val="24"/>
          <w:szCs w:val="24"/>
          <w:lang w:eastAsia="et-EE"/>
          <w14:ligatures w14:val="none"/>
        </w:rPr>
        <w:t xml:space="preserve"> nõuded </w:t>
      </w:r>
      <w:r w:rsidRPr="00C259F7">
        <w:rPr>
          <w:rFonts w:ascii="Times New Roman" w:eastAsia="Times New Roman" w:hAnsi="Times New Roman" w:cs="Times New Roman"/>
          <w:b/>
          <w:bCs/>
          <w:color w:val="000000"/>
          <w:kern w:val="0"/>
          <w:sz w:val="24"/>
          <w:szCs w:val="24"/>
          <w:lang w:eastAsia="et-EE"/>
          <w14:ligatures w14:val="none"/>
        </w:rPr>
        <w:t>volitatud töötleja</w:t>
      </w:r>
      <w:r w:rsidR="007A70C2" w:rsidRPr="00C259F7">
        <w:rPr>
          <w:rFonts w:ascii="Times New Roman" w:eastAsia="Times New Roman" w:hAnsi="Times New Roman" w:cs="Times New Roman"/>
          <w:b/>
          <w:bCs/>
          <w:color w:val="000000"/>
          <w:kern w:val="0"/>
          <w:sz w:val="24"/>
          <w:szCs w:val="24"/>
          <w:lang w:eastAsia="et-EE"/>
          <w14:ligatures w14:val="none"/>
        </w:rPr>
        <w:t>le</w:t>
      </w:r>
    </w:p>
    <w:p w14:paraId="61A0ECF2" w14:textId="77777777" w:rsidR="007A70F6" w:rsidRPr="00C259F7" w:rsidRDefault="007A70F6" w:rsidP="00D56B49">
      <w:pPr>
        <w:spacing w:after="0" w:line="240" w:lineRule="auto"/>
        <w:ind w:left="720"/>
        <w:jc w:val="center"/>
        <w:textAlignment w:val="baseline"/>
        <w:rPr>
          <w:rFonts w:ascii="Times New Roman" w:eastAsia="Times New Roman" w:hAnsi="Times New Roman" w:cs="Times New Roman"/>
          <w:b/>
          <w:bCs/>
          <w:color w:val="000000"/>
          <w:kern w:val="0"/>
          <w:sz w:val="24"/>
          <w:szCs w:val="24"/>
          <w:lang w:eastAsia="et-EE"/>
          <w14:ligatures w14:val="none"/>
        </w:rPr>
      </w:pPr>
    </w:p>
    <w:p w14:paraId="3C0B2B0B" w14:textId="2F22A725" w:rsidR="007A70F6" w:rsidRPr="00C259F7" w:rsidRDefault="00D56B49"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1</w:t>
      </w:r>
      <w:r w:rsidR="0070017C">
        <w:rPr>
          <w:rFonts w:ascii="Times New Roman" w:eastAsia="Times New Roman" w:hAnsi="Times New Roman" w:cs="Times New Roman"/>
          <w:b/>
          <w:bCs/>
          <w:color w:val="000000"/>
          <w:kern w:val="0"/>
          <w:sz w:val="24"/>
          <w:szCs w:val="24"/>
          <w:lang w:eastAsia="et-EE"/>
          <w14:ligatures w14:val="none"/>
        </w:rPr>
        <w:t>2</w:t>
      </w:r>
      <w:r w:rsidRPr="00C259F7">
        <w:rPr>
          <w:rFonts w:ascii="Times New Roman" w:eastAsia="Times New Roman" w:hAnsi="Times New Roman" w:cs="Times New Roman"/>
          <w:b/>
          <w:bCs/>
          <w:color w:val="000000"/>
          <w:kern w:val="0"/>
          <w:sz w:val="24"/>
          <w:szCs w:val="24"/>
          <w:lang w:eastAsia="et-EE"/>
          <w14:ligatures w14:val="none"/>
        </w:rPr>
        <w:t>. Vastutava töötleja õigused ja kohustused geenivaramu haldamisel</w:t>
      </w:r>
    </w:p>
    <w:p w14:paraId="0D9E1720"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5CCF50B"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 vastutav töötleja:</w:t>
      </w:r>
    </w:p>
    <w:p w14:paraId="4915F1EB"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korraldab geenidoonoritelt koeproovi võtmist ning tagab geenidoonori koeproovide töötlemise nõuete täitmise;</w:t>
      </w:r>
    </w:p>
    <w:p w14:paraId="572515A6"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tagab geenidoonorite isikuandmete kogumise ja täiendamise geenivaramus;</w:t>
      </w:r>
    </w:p>
    <w:p w14:paraId="35882360" w14:textId="7DC278C8"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tagab geenidoonori õiguste kaitse</w:t>
      </w:r>
      <w:r w:rsidR="00927851">
        <w:rPr>
          <w:rFonts w:ascii="Times New Roman" w:eastAsia="Times New Roman" w:hAnsi="Times New Roman" w:cs="Times New Roman"/>
          <w:color w:val="000000"/>
          <w:kern w:val="0"/>
          <w:sz w:val="24"/>
          <w:szCs w:val="24"/>
          <w:lang w:eastAsia="et-EE"/>
          <w14:ligatures w14:val="none"/>
        </w:rPr>
        <w:t xml:space="preserve"> </w:t>
      </w:r>
      <w:r w:rsidR="00927851" w:rsidRPr="005E33BB">
        <w:rPr>
          <w:rFonts w:ascii="Times New Roman" w:eastAsia="Times New Roman" w:hAnsi="Times New Roman" w:cs="Times New Roman"/>
          <w:color w:val="000000"/>
          <w:kern w:val="0"/>
          <w:sz w:val="24"/>
          <w:szCs w:val="24"/>
          <w:lang w:eastAsia="et-EE"/>
          <w14:ligatures w14:val="none"/>
        </w:rPr>
        <w:t>geenivaramu andmetöötluse</w:t>
      </w:r>
      <w:r w:rsidR="005838CD" w:rsidRPr="005E33BB">
        <w:rPr>
          <w:rFonts w:ascii="Times New Roman" w:eastAsia="Times New Roman" w:hAnsi="Times New Roman" w:cs="Times New Roman"/>
          <w:color w:val="000000"/>
          <w:kern w:val="0"/>
          <w:sz w:val="24"/>
          <w:szCs w:val="24"/>
          <w:lang w:eastAsia="et-EE"/>
          <w14:ligatures w14:val="none"/>
        </w:rPr>
        <w:t>l</w:t>
      </w:r>
      <w:r w:rsidRPr="005E33BB">
        <w:rPr>
          <w:rFonts w:ascii="Times New Roman" w:eastAsia="Times New Roman" w:hAnsi="Times New Roman" w:cs="Times New Roman"/>
          <w:color w:val="000000"/>
          <w:kern w:val="0"/>
          <w:sz w:val="24"/>
          <w:szCs w:val="24"/>
          <w:lang w:eastAsia="et-EE"/>
          <w14:ligatures w14:val="none"/>
        </w:rPr>
        <w:t>;</w:t>
      </w:r>
    </w:p>
    <w:p w14:paraId="090C18B3"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tagab geenidoonori isikuandmete pseudonüümimise ja depseudonüümimise;</w:t>
      </w:r>
    </w:p>
    <w:p w14:paraId="52EFF6CF"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 tagab andmete ja logide säilitamise, kustutamise</w:t>
      </w:r>
      <w:r w:rsidR="00D1201C"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hävitamise;</w:t>
      </w:r>
    </w:p>
    <w:p w14:paraId="62FECEF4"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tagab andmevahetuse, andmete väljastamise ja </w:t>
      </w:r>
      <w:r w:rsidR="008E6820" w:rsidRPr="00C259F7">
        <w:rPr>
          <w:rFonts w:ascii="Times New Roman" w:eastAsia="Times New Roman" w:hAnsi="Times New Roman" w:cs="Times New Roman"/>
          <w:color w:val="000000"/>
          <w:kern w:val="0"/>
          <w:sz w:val="24"/>
          <w:szCs w:val="24"/>
          <w:lang w:eastAsia="et-EE"/>
          <w14:ligatures w14:val="none"/>
        </w:rPr>
        <w:t xml:space="preserve">andmetele </w:t>
      </w:r>
      <w:r w:rsidRPr="00C259F7">
        <w:rPr>
          <w:rFonts w:ascii="Times New Roman" w:eastAsia="Times New Roman" w:hAnsi="Times New Roman" w:cs="Times New Roman"/>
          <w:color w:val="000000"/>
          <w:kern w:val="0"/>
          <w:sz w:val="24"/>
          <w:szCs w:val="24"/>
          <w:lang w:eastAsia="et-EE"/>
          <w14:ligatures w14:val="none"/>
        </w:rPr>
        <w:t>juurdepääsu korralduse;</w:t>
      </w:r>
    </w:p>
    <w:p w14:paraId="068A2F96"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7) loob turvalise töötluskeskkonna geenivaramu andmete töötlemiseks teadusuuringutes;</w:t>
      </w:r>
    </w:p>
    <w:p w14:paraId="509EFA40"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8) vastutab isikuandmete töötlemise nõuete ja andmetöötlustoimingute õiguspärasuse</w:t>
      </w:r>
      <w:r w:rsidR="00DC37C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sealhulgas turbealase info pideva analüüsimise</w:t>
      </w:r>
      <w:r w:rsidR="009E364D"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turvariskide väljaselgitamise </w:t>
      </w:r>
      <w:r w:rsidR="005B5991"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asjakohaste meetmete rakendamise eest;</w:t>
      </w:r>
    </w:p>
    <w:p w14:paraId="418D64AF"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9) tagab geenivaramu haldamiseks vajaliku rakendustarkvara toimimise;</w:t>
      </w:r>
    </w:p>
    <w:p w14:paraId="0B5EEC23"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10) tagab geenivaramu </w:t>
      </w:r>
      <w:r w:rsidR="00503B43" w:rsidRPr="00C259F7">
        <w:rPr>
          <w:rFonts w:ascii="Times New Roman" w:eastAsia="Times New Roman" w:hAnsi="Times New Roman" w:cs="Times New Roman"/>
          <w:color w:val="000000"/>
          <w:kern w:val="0"/>
          <w:sz w:val="24"/>
          <w:szCs w:val="24"/>
          <w:lang w:eastAsia="et-EE"/>
          <w14:ligatures w14:val="none"/>
        </w:rPr>
        <w:t>andmetöötluses</w:t>
      </w:r>
      <w:r w:rsidRPr="00C259F7">
        <w:rPr>
          <w:rFonts w:ascii="Times New Roman" w:eastAsia="Times New Roman" w:hAnsi="Times New Roman" w:cs="Times New Roman"/>
          <w:color w:val="000000"/>
          <w:kern w:val="0"/>
          <w:sz w:val="24"/>
          <w:szCs w:val="24"/>
          <w:lang w:eastAsia="et-EE"/>
          <w14:ligatures w14:val="none"/>
        </w:rPr>
        <w:t xml:space="preserve"> tekkinud intsidentide käsitlemise ja kasutajatoe;</w:t>
      </w:r>
    </w:p>
    <w:p w14:paraId="3BA6F877"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11) peab arvestust kogutud ja väljastatud andmete ja geenivaramu vahendusel osutatud teenuste üle ning koostab selle arvestuse juhtimiseks ülevaatlikke analüüse;</w:t>
      </w:r>
    </w:p>
    <w:p w14:paraId="1F04D983"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12) tagab geenivaramus hoitavate andmete varundamise;</w:t>
      </w:r>
    </w:p>
    <w:p w14:paraId="20A2E61B"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13) tagab geenivaramu arendamise ja täiendamise;</w:t>
      </w:r>
    </w:p>
    <w:p w14:paraId="6A746144"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14) </w:t>
      </w:r>
      <w:r w:rsidR="00104226" w:rsidRPr="00C259F7">
        <w:rPr>
          <w:rFonts w:ascii="Times New Roman" w:eastAsia="Times New Roman" w:hAnsi="Times New Roman" w:cs="Times New Roman"/>
          <w:color w:val="000000"/>
          <w:kern w:val="0"/>
          <w:sz w:val="24"/>
          <w:szCs w:val="24"/>
          <w:lang w:eastAsia="et-EE"/>
          <w14:ligatures w14:val="none"/>
        </w:rPr>
        <w:t>teeb</w:t>
      </w:r>
      <w:r w:rsidRPr="00C259F7">
        <w:rPr>
          <w:rFonts w:ascii="Times New Roman" w:eastAsia="Times New Roman" w:hAnsi="Times New Roman" w:cs="Times New Roman"/>
          <w:color w:val="000000"/>
          <w:kern w:val="0"/>
          <w:sz w:val="24"/>
          <w:szCs w:val="24"/>
          <w:lang w:eastAsia="et-EE"/>
          <w14:ligatures w14:val="none"/>
        </w:rPr>
        <w:t xml:space="preserve"> geenivaramu andmete põhjal teadusuuringuid, </w:t>
      </w:r>
      <w:r w:rsidR="00104226" w:rsidRPr="00C259F7">
        <w:rPr>
          <w:rFonts w:ascii="Times New Roman" w:eastAsia="Times New Roman" w:hAnsi="Times New Roman" w:cs="Times New Roman"/>
          <w:color w:val="000000"/>
          <w:kern w:val="0"/>
          <w:sz w:val="24"/>
          <w:szCs w:val="24"/>
          <w:lang w:eastAsia="et-EE"/>
          <w14:ligatures w14:val="none"/>
        </w:rPr>
        <w:t>sealhulgas</w:t>
      </w:r>
      <w:r w:rsidRPr="00C259F7">
        <w:rPr>
          <w:rFonts w:ascii="Times New Roman" w:eastAsia="Times New Roman" w:hAnsi="Times New Roman" w:cs="Times New Roman"/>
          <w:color w:val="000000"/>
          <w:kern w:val="0"/>
          <w:sz w:val="24"/>
          <w:szCs w:val="24"/>
          <w:lang w:eastAsia="et-EE"/>
          <w14:ligatures w14:val="none"/>
        </w:rPr>
        <w:t xml:space="preserve"> inimgeeniuuringuid.</w:t>
      </w:r>
    </w:p>
    <w:p w14:paraId="3EFC2587"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009CA45" w14:textId="338F70AA"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del w:id="24" w:author="Moonika Kuusk - JUSTDIGI" w:date="2025-10-07T19:14:00Z" w16du:dateUtc="2025-10-07T16:14:00Z">
        <w:r w:rsidR="69114B7E" w:rsidRPr="4E8E6C0A" w:rsidDel="00947B3E">
          <w:rPr>
            <w:rFonts w:ascii="Times New Roman" w:eastAsia="Times New Roman" w:hAnsi="Times New Roman" w:cs="Times New Roman"/>
            <w:color w:val="000000" w:themeColor="text1"/>
            <w:sz w:val="24"/>
            <w:szCs w:val="24"/>
            <w:lang w:eastAsia="et-EE"/>
          </w:rPr>
          <w:delText xml:space="preserve"> </w:delText>
        </w:r>
      </w:del>
      <w:r w:rsidR="69114B7E" w:rsidRPr="4E8E6C0A">
        <w:rPr>
          <w:rFonts w:ascii="Times New Roman" w:eastAsia="Times New Roman" w:hAnsi="Times New Roman" w:cs="Times New Roman"/>
          <w:color w:val="000000" w:themeColor="text1"/>
          <w:sz w:val="24"/>
          <w:szCs w:val="24"/>
          <w:lang w:eastAsia="et-EE"/>
        </w:rPr>
        <w:t>Geenivaramu vastutav töötleja võib käesolevas seaduses sätestatud tingimustel ja selle rakendusaktides sätestatud juhtudel anda geenivaramu andmete töötlemise õiguse volitatud töötlejale, välja arvatud õiguse pseudonüümida ja depseudonüümida geenidoonori isikuandmeid.</w:t>
      </w:r>
    </w:p>
    <w:p w14:paraId="7920BBE2"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E842BC1"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Geenivaramu volitatud töötleja täpsemad ülesanded, pädevus ja vastutus nähakse ette geenivaramu vastutava töötleja ja volitatud töötleja </w:t>
      </w:r>
      <w:r w:rsidR="00694A82" w:rsidRPr="00C259F7">
        <w:rPr>
          <w:rFonts w:ascii="Times New Roman" w:eastAsia="Times New Roman" w:hAnsi="Times New Roman" w:cs="Times New Roman"/>
          <w:color w:val="000000"/>
          <w:kern w:val="0"/>
          <w:sz w:val="24"/>
          <w:szCs w:val="24"/>
          <w:lang w:eastAsia="et-EE"/>
          <w14:ligatures w14:val="none"/>
        </w:rPr>
        <w:t xml:space="preserve">vahel </w:t>
      </w:r>
      <w:r w:rsidRPr="00C259F7">
        <w:rPr>
          <w:rFonts w:ascii="Times New Roman" w:eastAsia="Times New Roman" w:hAnsi="Times New Roman" w:cs="Times New Roman"/>
          <w:color w:val="000000"/>
          <w:kern w:val="0"/>
          <w:sz w:val="24"/>
          <w:szCs w:val="24"/>
          <w:lang w:eastAsia="et-EE"/>
          <w14:ligatures w14:val="none"/>
        </w:rPr>
        <w:t>sõlmitavas kirjalikus lepingus.</w:t>
      </w:r>
    </w:p>
    <w:p w14:paraId="2E3A12B2"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9F89471" w14:textId="04135B89" w:rsidR="007A70F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Vastutav töötleja määrab nimeliselt isikud, ke</w:t>
      </w:r>
      <w:r w:rsidR="7BE7711A" w:rsidRPr="00C259F7">
        <w:rPr>
          <w:rFonts w:ascii="Times New Roman" w:eastAsia="Times New Roman" w:hAnsi="Times New Roman" w:cs="Times New Roman"/>
          <w:color w:val="000000"/>
          <w:kern w:val="0"/>
          <w:sz w:val="24"/>
          <w:szCs w:val="24"/>
          <w:lang w:eastAsia="et-EE"/>
          <w14:ligatures w14:val="none"/>
        </w:rPr>
        <w:t>llel on õigus</w:t>
      </w:r>
      <w:r w:rsidRPr="00C259F7">
        <w:rPr>
          <w:rFonts w:ascii="Times New Roman" w:eastAsia="Times New Roman" w:hAnsi="Times New Roman" w:cs="Times New Roman"/>
          <w:color w:val="000000"/>
          <w:kern w:val="0"/>
          <w:sz w:val="24"/>
          <w:szCs w:val="24"/>
          <w:lang w:eastAsia="et-EE"/>
          <w14:ligatures w14:val="none"/>
        </w:rPr>
        <w:t xml:space="preserve"> pseudonüümi</w:t>
      </w:r>
      <w:r w:rsidR="72844EA3" w:rsidRPr="00C259F7">
        <w:rPr>
          <w:rFonts w:ascii="Times New Roman" w:eastAsia="Times New Roman" w:hAnsi="Times New Roman" w:cs="Times New Roman"/>
          <w:color w:val="000000"/>
          <w:kern w:val="0"/>
          <w:sz w:val="24"/>
          <w:szCs w:val="24"/>
          <w:lang w:eastAsia="et-EE"/>
          <w14:ligatures w14:val="none"/>
        </w:rPr>
        <w:t>da</w:t>
      </w:r>
      <w:r w:rsidRPr="00C259F7">
        <w:rPr>
          <w:rFonts w:ascii="Times New Roman" w:eastAsia="Times New Roman" w:hAnsi="Times New Roman" w:cs="Times New Roman"/>
          <w:color w:val="000000"/>
          <w:kern w:val="0"/>
          <w:sz w:val="24"/>
          <w:szCs w:val="24"/>
          <w:lang w:eastAsia="et-EE"/>
          <w14:ligatures w14:val="none"/>
        </w:rPr>
        <w:t xml:space="preserve"> või depseudonüüm</w:t>
      </w:r>
      <w:r w:rsidR="161B3698" w:rsidRPr="00C259F7">
        <w:rPr>
          <w:rFonts w:ascii="Times New Roman" w:eastAsia="Times New Roman" w:hAnsi="Times New Roman" w:cs="Times New Roman"/>
          <w:color w:val="000000"/>
          <w:kern w:val="0"/>
          <w:sz w:val="24"/>
          <w:szCs w:val="24"/>
          <w:lang w:eastAsia="et-EE"/>
          <w14:ligatures w14:val="none"/>
        </w:rPr>
        <w:t>ida</w:t>
      </w:r>
      <w:r w:rsidRPr="00C259F7">
        <w:rPr>
          <w:rFonts w:ascii="Times New Roman" w:eastAsia="Times New Roman" w:hAnsi="Times New Roman" w:cs="Times New Roman"/>
          <w:color w:val="000000"/>
          <w:kern w:val="0"/>
          <w:sz w:val="24"/>
          <w:szCs w:val="24"/>
          <w:lang w:eastAsia="et-EE"/>
          <w14:ligatures w14:val="none"/>
        </w:rPr>
        <w:t>, kellel on juurdepääs geenidoonorite koeproovidele ja isikuandmetele ning kes väljastavad pseudonüümitud koeproove, sugupuid ja isikuandmeid ning depseudonüümitud isikuandmeid.</w:t>
      </w:r>
    </w:p>
    <w:p w14:paraId="76D5F059"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A9CBA8B" w14:textId="526222F9" w:rsidR="00D56B49" w:rsidRPr="00C259F7" w:rsidRDefault="00290587" w:rsidP="00FF5248">
      <w:pPr>
        <w:spacing w:after="0" w:line="240" w:lineRule="auto"/>
        <w:jc w:val="center"/>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3. </w:t>
      </w:r>
      <w:r w:rsidR="00D56B49" w:rsidRPr="00C259F7">
        <w:rPr>
          <w:rFonts w:ascii="Times New Roman" w:eastAsia="Times New Roman" w:hAnsi="Times New Roman" w:cs="Times New Roman"/>
          <w:b/>
          <w:bCs/>
          <w:color w:val="000000"/>
          <w:kern w:val="0"/>
          <w:sz w:val="24"/>
          <w:szCs w:val="24"/>
          <w:lang w:eastAsia="et-EE"/>
          <w14:ligatures w14:val="none"/>
        </w:rPr>
        <w:t>jagu</w:t>
      </w:r>
    </w:p>
    <w:p w14:paraId="7970A643" w14:textId="77777777" w:rsidR="007A70F6"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Geenivaramu andmete kasutamise ja väljastamise lubatavus</w:t>
      </w:r>
    </w:p>
    <w:p w14:paraId="3A47B1E7" w14:textId="77777777" w:rsidR="007A70F6" w:rsidRPr="001F1E78" w:rsidRDefault="007A70F6" w:rsidP="638A2CEA">
      <w:pPr>
        <w:spacing w:after="0" w:line="240" w:lineRule="auto"/>
        <w:jc w:val="center"/>
        <w:textAlignment w:val="baseline"/>
        <w:rPr>
          <w:rFonts w:ascii="Times New Roman" w:eastAsia="Times New Roman" w:hAnsi="Times New Roman" w:cs="Times New Roman"/>
          <w:b/>
          <w:bCs/>
          <w:color w:val="000000" w:themeColor="text1"/>
          <w:sz w:val="24"/>
          <w:szCs w:val="24"/>
          <w:lang w:eastAsia="et-EE"/>
        </w:rPr>
      </w:pPr>
    </w:p>
    <w:p w14:paraId="12424CF8" w14:textId="5F730796" w:rsidR="007A70F6" w:rsidRPr="001F1E78" w:rsidRDefault="00D56B49" w:rsidP="48787D2A">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1F1E78">
        <w:rPr>
          <w:rFonts w:ascii="Times New Roman" w:eastAsia="Times New Roman" w:hAnsi="Times New Roman" w:cs="Times New Roman"/>
          <w:b/>
          <w:bCs/>
          <w:sz w:val="24"/>
          <w:szCs w:val="24"/>
          <w:lang w:eastAsia="et-EE"/>
        </w:rPr>
        <w:t>§ 1</w:t>
      </w:r>
      <w:r w:rsidR="0070017C">
        <w:rPr>
          <w:rFonts w:ascii="Times New Roman" w:eastAsia="Times New Roman" w:hAnsi="Times New Roman" w:cs="Times New Roman"/>
          <w:b/>
          <w:bCs/>
          <w:sz w:val="24"/>
          <w:szCs w:val="24"/>
          <w:lang w:eastAsia="et-EE"/>
        </w:rPr>
        <w:t>3</w:t>
      </w:r>
      <w:r w:rsidRPr="001F1E78">
        <w:rPr>
          <w:rFonts w:ascii="Times New Roman" w:eastAsia="Times New Roman" w:hAnsi="Times New Roman" w:cs="Times New Roman"/>
          <w:b/>
          <w:bCs/>
          <w:sz w:val="24"/>
          <w:szCs w:val="24"/>
          <w:lang w:eastAsia="et-EE"/>
        </w:rPr>
        <w:t>. Geenivaramu andmete kasutami</w:t>
      </w:r>
      <w:r w:rsidR="001F5EDE" w:rsidRPr="001F1E78">
        <w:rPr>
          <w:rFonts w:ascii="Times New Roman" w:eastAsia="Times New Roman" w:hAnsi="Times New Roman" w:cs="Times New Roman"/>
          <w:b/>
          <w:bCs/>
          <w:kern w:val="0"/>
          <w:sz w:val="24"/>
          <w:szCs w:val="24"/>
          <w:lang w:eastAsia="et-EE"/>
          <w14:ligatures w14:val="none"/>
        </w:rPr>
        <w:t>n</w:t>
      </w:r>
      <w:r w:rsidR="2E41DF88" w:rsidRPr="001F1E78">
        <w:rPr>
          <w:rFonts w:ascii="Times New Roman" w:eastAsia="Times New Roman" w:hAnsi="Times New Roman" w:cs="Times New Roman"/>
          <w:b/>
          <w:bCs/>
          <w:sz w:val="24"/>
          <w:szCs w:val="24"/>
          <w:lang w:eastAsia="et-EE"/>
        </w:rPr>
        <w:t>e</w:t>
      </w:r>
      <w:r w:rsidRPr="001F1E78">
        <w:rPr>
          <w:rFonts w:ascii="Times New Roman" w:eastAsia="Times New Roman" w:hAnsi="Times New Roman" w:cs="Times New Roman"/>
          <w:b/>
          <w:bCs/>
          <w:sz w:val="24"/>
          <w:szCs w:val="24"/>
          <w:lang w:eastAsia="et-EE"/>
        </w:rPr>
        <w:t xml:space="preserve"> ja väljastami</w:t>
      </w:r>
      <w:r w:rsidR="00990A32" w:rsidRPr="001F1E78">
        <w:rPr>
          <w:rFonts w:ascii="Times New Roman" w:eastAsia="Times New Roman" w:hAnsi="Times New Roman" w:cs="Times New Roman"/>
          <w:b/>
          <w:bCs/>
          <w:sz w:val="24"/>
          <w:szCs w:val="24"/>
          <w:lang w:eastAsia="et-EE"/>
        </w:rPr>
        <w:t>n</w:t>
      </w:r>
      <w:r w:rsidRPr="001F1E78" w:rsidDel="00D56B49">
        <w:rPr>
          <w:rFonts w:ascii="Times New Roman" w:eastAsia="Times New Roman" w:hAnsi="Times New Roman" w:cs="Times New Roman"/>
          <w:b/>
          <w:bCs/>
          <w:sz w:val="24"/>
          <w:szCs w:val="24"/>
          <w:lang w:eastAsia="et-EE"/>
        </w:rPr>
        <w:t xml:space="preserve">e </w:t>
      </w:r>
    </w:p>
    <w:p w14:paraId="499BEA6F" w14:textId="77777777" w:rsidR="00C73C20" w:rsidRDefault="00C73C20"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73B8182" w14:textId="5AF6FAD4" w:rsidR="007A70F6" w:rsidRPr="001F1E78"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1F1E78">
        <w:rPr>
          <w:rFonts w:ascii="Times New Roman" w:eastAsia="Times New Roman" w:hAnsi="Times New Roman" w:cs="Times New Roman"/>
          <w:color w:val="000000"/>
          <w:kern w:val="0"/>
          <w:sz w:val="24"/>
          <w:szCs w:val="24"/>
          <w:lang w:eastAsia="et-EE"/>
          <w14:ligatures w14:val="none"/>
        </w:rPr>
        <w:t xml:space="preserve">(1) Geenivaramu vastutav töötleja võib geenivaramu andmeid töödelda üksnes käesoleva seaduse §-s </w:t>
      </w:r>
      <w:r w:rsidR="006923B9">
        <w:rPr>
          <w:rFonts w:ascii="Times New Roman" w:eastAsia="Times New Roman" w:hAnsi="Times New Roman" w:cs="Times New Roman"/>
          <w:color w:val="000000"/>
          <w:kern w:val="0"/>
          <w:sz w:val="24"/>
          <w:szCs w:val="24"/>
          <w:lang w:eastAsia="et-EE"/>
          <w14:ligatures w14:val="none"/>
        </w:rPr>
        <w:t>5</w:t>
      </w:r>
      <w:r w:rsidRPr="001F1E78">
        <w:rPr>
          <w:rFonts w:ascii="Times New Roman" w:eastAsia="Times New Roman" w:hAnsi="Times New Roman" w:cs="Times New Roman"/>
          <w:color w:val="000000"/>
          <w:kern w:val="0"/>
          <w:sz w:val="24"/>
          <w:szCs w:val="24"/>
          <w:lang w:eastAsia="et-EE"/>
          <w14:ligatures w14:val="none"/>
        </w:rPr>
        <w:t xml:space="preserve"> sätestatud eesmärkidel.</w:t>
      </w:r>
    </w:p>
    <w:p w14:paraId="42C16D57" w14:textId="77777777" w:rsidR="00DF32DA" w:rsidRPr="001F1E78" w:rsidRDefault="00DF32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F555EDB" w14:textId="155F280D" w:rsidR="007A70F6" w:rsidRPr="001F1E78"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1F1E78">
        <w:rPr>
          <w:rFonts w:ascii="Times New Roman" w:eastAsia="Times New Roman" w:hAnsi="Times New Roman" w:cs="Times New Roman"/>
          <w:color w:val="000000"/>
          <w:kern w:val="0"/>
          <w:sz w:val="24"/>
          <w:szCs w:val="24"/>
          <w:lang w:eastAsia="et-EE"/>
          <w14:ligatures w14:val="none"/>
        </w:rPr>
        <w:t xml:space="preserve">(2) Geenivaramu andmete kasutamine muul otstarbel, sealhulgas tsiviil- või </w:t>
      </w:r>
      <w:r w:rsidR="1BE4A1C1" w:rsidRPr="001F1E78">
        <w:rPr>
          <w:rFonts w:ascii="Times New Roman" w:eastAsia="Times New Roman" w:hAnsi="Times New Roman" w:cs="Times New Roman"/>
          <w:color w:val="000000" w:themeColor="text1"/>
          <w:sz w:val="24"/>
          <w:szCs w:val="24"/>
          <w:lang w:eastAsia="et-EE"/>
        </w:rPr>
        <w:t>süüteo</w:t>
      </w:r>
      <w:r w:rsidRPr="001F1E78">
        <w:rPr>
          <w:rFonts w:ascii="Times New Roman" w:eastAsia="Times New Roman" w:hAnsi="Times New Roman" w:cs="Times New Roman"/>
          <w:color w:val="000000"/>
          <w:kern w:val="0"/>
          <w:sz w:val="24"/>
          <w:szCs w:val="24"/>
          <w:lang w:eastAsia="et-EE"/>
          <w14:ligatures w14:val="none"/>
        </w:rPr>
        <w:t>menetluses tõendite kogumiseks või jälitustegevuseks, on keelatud</w:t>
      </w:r>
      <w:r w:rsidR="0034280B">
        <w:rPr>
          <w:rFonts w:ascii="Times New Roman" w:eastAsia="Times New Roman" w:hAnsi="Times New Roman" w:cs="Times New Roman"/>
          <w:color w:val="000000" w:themeColor="text1"/>
          <w:sz w:val="24"/>
          <w:szCs w:val="24"/>
          <w:lang w:eastAsia="et-EE"/>
        </w:rPr>
        <w:t xml:space="preserve">, </w:t>
      </w:r>
      <w:r w:rsidR="0034280B" w:rsidRPr="008E3B5E">
        <w:rPr>
          <w:rFonts w:ascii="Times New Roman" w:eastAsia="Times New Roman" w:hAnsi="Times New Roman" w:cs="Times New Roman"/>
          <w:color w:val="000000" w:themeColor="text1"/>
          <w:sz w:val="24"/>
          <w:szCs w:val="24"/>
          <w:lang w:eastAsia="et-EE"/>
        </w:rPr>
        <w:t>välja arvatud</w:t>
      </w:r>
      <w:r w:rsidR="00360105" w:rsidRPr="008E3B5E">
        <w:rPr>
          <w:rFonts w:ascii="Times New Roman" w:eastAsia="Times New Roman" w:hAnsi="Times New Roman" w:cs="Times New Roman"/>
          <w:color w:val="000000" w:themeColor="text1"/>
          <w:sz w:val="24"/>
          <w:szCs w:val="24"/>
          <w:lang w:eastAsia="et-EE"/>
        </w:rPr>
        <w:t xml:space="preserve"> käesolevas paragrah</w:t>
      </w:r>
      <w:r w:rsidR="006B4685" w:rsidRPr="008E3B5E">
        <w:rPr>
          <w:rFonts w:ascii="Times New Roman" w:eastAsia="Times New Roman" w:hAnsi="Times New Roman" w:cs="Times New Roman"/>
          <w:color w:val="000000" w:themeColor="text1"/>
          <w:sz w:val="24"/>
          <w:szCs w:val="24"/>
          <w:lang w:eastAsia="et-EE"/>
        </w:rPr>
        <w:t>vis sätestatud juhtudel.</w:t>
      </w:r>
    </w:p>
    <w:p w14:paraId="6EE41D21" w14:textId="4242F8D9" w:rsidR="008E6E22" w:rsidRPr="001F1E78" w:rsidRDefault="008E6E22" w:rsidP="4B7E536E">
      <w:pPr>
        <w:spacing w:after="0" w:line="240" w:lineRule="auto"/>
        <w:jc w:val="both"/>
        <w:rPr>
          <w:rFonts w:ascii="Times New Roman" w:eastAsia="Times New Roman" w:hAnsi="Times New Roman" w:cs="Times New Roman"/>
          <w:color w:val="FFFF00"/>
          <w:sz w:val="24"/>
          <w:szCs w:val="24"/>
          <w:lang w:eastAsia="et-EE"/>
        </w:rPr>
      </w:pPr>
    </w:p>
    <w:p w14:paraId="6B8ED959" w14:textId="739B8616" w:rsidR="00937000" w:rsidRPr="00707AA2" w:rsidRDefault="09A461CD" w:rsidP="00937000">
      <w:pPr>
        <w:spacing w:after="0" w:line="240" w:lineRule="auto"/>
        <w:jc w:val="both"/>
        <w:rPr>
          <w:rFonts w:ascii="Times New Roman" w:eastAsia="Times New Roman" w:hAnsi="Times New Roman" w:cs="Times New Roman"/>
          <w:sz w:val="24"/>
          <w:szCs w:val="24"/>
          <w:lang w:eastAsia="et-EE"/>
        </w:rPr>
      </w:pPr>
      <w:r w:rsidRPr="001F1E78">
        <w:rPr>
          <w:rFonts w:ascii="Times New Roman" w:eastAsia="Times New Roman" w:hAnsi="Times New Roman" w:cs="Times New Roman"/>
          <w:sz w:val="24"/>
          <w:szCs w:val="24"/>
          <w:lang w:eastAsia="et-EE"/>
        </w:rPr>
        <w:t>(</w:t>
      </w:r>
      <w:r w:rsidR="00294596" w:rsidRPr="001F1E78">
        <w:rPr>
          <w:rFonts w:ascii="Times New Roman" w:eastAsia="Times New Roman" w:hAnsi="Times New Roman" w:cs="Times New Roman"/>
          <w:sz w:val="24"/>
          <w:szCs w:val="24"/>
          <w:lang w:eastAsia="et-EE"/>
        </w:rPr>
        <w:t>3)</w:t>
      </w:r>
      <w:r w:rsidRPr="001F1E78">
        <w:rPr>
          <w:rFonts w:ascii="Times New Roman" w:eastAsia="Times New Roman" w:hAnsi="Times New Roman" w:cs="Times New Roman"/>
          <w:sz w:val="24"/>
          <w:szCs w:val="24"/>
          <w:lang w:eastAsia="et-EE"/>
        </w:rPr>
        <w:t xml:space="preserve"> </w:t>
      </w:r>
      <w:r w:rsidR="004B3DBF" w:rsidRPr="008E3B5E">
        <w:rPr>
          <w:rFonts w:ascii="Times New Roman" w:eastAsia="Times New Roman" w:hAnsi="Times New Roman" w:cs="Times New Roman"/>
          <w:sz w:val="24"/>
          <w:szCs w:val="24"/>
          <w:lang w:eastAsia="et-EE"/>
        </w:rPr>
        <w:t xml:space="preserve">Geenivaramu </w:t>
      </w:r>
      <w:r w:rsidR="004A1BD2" w:rsidRPr="008E3B5E">
        <w:rPr>
          <w:rFonts w:ascii="Times New Roman" w:eastAsia="Times New Roman" w:hAnsi="Times New Roman" w:cs="Times New Roman"/>
          <w:sz w:val="24"/>
          <w:szCs w:val="24"/>
          <w:lang w:eastAsia="et-EE"/>
        </w:rPr>
        <w:t>vastutav töötleja</w:t>
      </w:r>
      <w:del w:id="25" w:author="Moonika Kuusk - JUSTDIGI" w:date="2025-10-07T19:16:00Z" w16du:dateUtc="2025-10-07T16:16:00Z">
        <w:r w:rsidR="004A1BD2" w:rsidRPr="008E3B5E" w:rsidDel="0090575B">
          <w:rPr>
            <w:rFonts w:ascii="Times New Roman" w:eastAsia="Times New Roman" w:hAnsi="Times New Roman" w:cs="Times New Roman"/>
            <w:sz w:val="24"/>
            <w:szCs w:val="24"/>
            <w:lang w:eastAsia="et-EE"/>
          </w:rPr>
          <w:delText>l</w:delText>
        </w:r>
      </w:del>
      <w:r w:rsidR="00A4520C" w:rsidRPr="008E3B5E">
        <w:rPr>
          <w:rFonts w:ascii="Times New Roman" w:eastAsia="Times New Roman" w:hAnsi="Times New Roman" w:cs="Times New Roman"/>
          <w:sz w:val="24"/>
          <w:szCs w:val="24"/>
          <w:lang w:eastAsia="et-EE"/>
        </w:rPr>
        <w:t xml:space="preserve"> võr</w:t>
      </w:r>
      <w:r w:rsidR="00707AA2" w:rsidRPr="008E3B5E">
        <w:rPr>
          <w:rFonts w:ascii="Times New Roman" w:eastAsia="Times New Roman" w:hAnsi="Times New Roman" w:cs="Times New Roman"/>
          <w:sz w:val="24"/>
          <w:szCs w:val="24"/>
          <w:lang w:eastAsia="et-EE"/>
        </w:rPr>
        <w:t>dleb</w:t>
      </w:r>
      <w:r w:rsidR="00937000" w:rsidRPr="00707AA2">
        <w:rPr>
          <w:rFonts w:ascii="Times New Roman" w:eastAsia="Times New Roman" w:hAnsi="Times New Roman" w:cs="Times New Roman"/>
          <w:sz w:val="24"/>
          <w:szCs w:val="24"/>
          <w:lang w:eastAsia="et-EE"/>
        </w:rPr>
        <w:t xml:space="preserve"> Eesti Kohtuekspertiisi Instituudi päringu alusel tundmatu surnu geneetilisi andmeid geenivaramu andmekogus leiduvate geneetiliste andmetega, et selgitada</w:t>
      </w:r>
      <w:r w:rsidR="00C774BA" w:rsidRPr="00707AA2">
        <w:rPr>
          <w:rFonts w:ascii="Times New Roman" w:eastAsia="Times New Roman" w:hAnsi="Times New Roman" w:cs="Times New Roman"/>
          <w:sz w:val="24"/>
          <w:szCs w:val="24"/>
          <w:lang w:eastAsia="et-EE"/>
        </w:rPr>
        <w:t xml:space="preserve"> välja</w:t>
      </w:r>
      <w:ins w:id="26" w:author="Moonika Kuusk - JUSTDIGI" w:date="2025-10-07T19:16:00Z" w16du:dateUtc="2025-10-07T16:16:00Z">
        <w:r w:rsidR="00E34AA6">
          <w:rPr>
            <w:rFonts w:ascii="Times New Roman" w:eastAsia="Times New Roman" w:hAnsi="Times New Roman" w:cs="Times New Roman"/>
            <w:sz w:val="24"/>
            <w:szCs w:val="24"/>
            <w:lang w:eastAsia="et-EE"/>
          </w:rPr>
          <w:t>,</w:t>
        </w:r>
      </w:ins>
      <w:r w:rsidR="00937000" w:rsidRPr="00707AA2">
        <w:rPr>
          <w:rFonts w:ascii="Times New Roman" w:eastAsia="Times New Roman" w:hAnsi="Times New Roman" w:cs="Times New Roman"/>
          <w:sz w:val="24"/>
          <w:szCs w:val="24"/>
          <w:lang w:eastAsia="et-EE"/>
        </w:rPr>
        <w:t xml:space="preserve"> kas tundmatu surnu oli geenidoonor</w:t>
      </w:r>
      <w:ins w:id="27" w:author="Moonika Kuusk - JUSTDIGI" w:date="2025-10-07T19:16:00Z" w16du:dateUtc="2025-10-07T16:16:00Z">
        <w:r w:rsidR="00E34AA6">
          <w:rPr>
            <w:rFonts w:ascii="Times New Roman" w:eastAsia="Times New Roman" w:hAnsi="Times New Roman" w:cs="Times New Roman"/>
            <w:sz w:val="24"/>
            <w:szCs w:val="24"/>
            <w:lang w:eastAsia="et-EE"/>
          </w:rPr>
          <w:t>,</w:t>
        </w:r>
      </w:ins>
      <w:r w:rsidR="00937000" w:rsidRPr="00707AA2">
        <w:rPr>
          <w:rFonts w:ascii="Times New Roman" w:eastAsia="Times New Roman" w:hAnsi="Times New Roman" w:cs="Times New Roman"/>
          <w:sz w:val="24"/>
          <w:szCs w:val="24"/>
          <w:lang w:eastAsia="et-EE"/>
        </w:rPr>
        <w:t xml:space="preserve"> ja </w:t>
      </w:r>
      <w:r w:rsidR="00C774BA" w:rsidRPr="00707AA2">
        <w:rPr>
          <w:rFonts w:ascii="Times New Roman" w:eastAsia="Times New Roman" w:hAnsi="Times New Roman" w:cs="Times New Roman"/>
          <w:sz w:val="24"/>
          <w:szCs w:val="24"/>
          <w:lang w:eastAsia="et-EE"/>
        </w:rPr>
        <w:t xml:space="preserve">väljastada </w:t>
      </w:r>
      <w:r w:rsidR="00937000" w:rsidRPr="00707AA2">
        <w:rPr>
          <w:rFonts w:ascii="Times New Roman" w:eastAsia="Times New Roman" w:hAnsi="Times New Roman" w:cs="Times New Roman"/>
          <w:sz w:val="24"/>
          <w:szCs w:val="24"/>
          <w:lang w:eastAsia="et-EE"/>
        </w:rPr>
        <w:t>vaste leidmise korral selle geenidoonori nim</w:t>
      </w:r>
      <w:r w:rsidR="00C774BA" w:rsidRPr="00707AA2">
        <w:rPr>
          <w:rFonts w:ascii="Times New Roman" w:eastAsia="Times New Roman" w:hAnsi="Times New Roman" w:cs="Times New Roman"/>
          <w:sz w:val="24"/>
          <w:szCs w:val="24"/>
          <w:lang w:eastAsia="et-EE"/>
        </w:rPr>
        <w:t>i</w:t>
      </w:r>
      <w:r w:rsidR="00937000" w:rsidRPr="00707AA2">
        <w:rPr>
          <w:rFonts w:ascii="Times New Roman" w:eastAsia="Times New Roman" w:hAnsi="Times New Roman" w:cs="Times New Roman"/>
          <w:sz w:val="24"/>
          <w:szCs w:val="24"/>
          <w:lang w:eastAsia="et-EE"/>
        </w:rPr>
        <w:t xml:space="preserve"> ja isikukood Eesti Kohtuekspertiisi Instituudile isiku tuvastamiseks</w:t>
      </w:r>
      <w:r w:rsidR="00AF5BC1" w:rsidRPr="00707AA2">
        <w:rPr>
          <w:rFonts w:ascii="Times New Roman" w:eastAsia="Times New Roman" w:hAnsi="Times New Roman" w:cs="Times New Roman"/>
          <w:sz w:val="24"/>
          <w:szCs w:val="24"/>
          <w:lang w:eastAsia="et-EE"/>
        </w:rPr>
        <w:t xml:space="preserve">, kui Eesti Kohtuekspertiisi Instituudil ei ole õnnestunud tundmatu surnu isikut </w:t>
      </w:r>
      <w:r w:rsidR="008B1FDB" w:rsidRPr="00707AA2">
        <w:rPr>
          <w:rFonts w:ascii="Times New Roman" w:eastAsia="Times New Roman" w:hAnsi="Times New Roman" w:cs="Times New Roman"/>
          <w:sz w:val="24"/>
          <w:szCs w:val="24"/>
          <w:lang w:eastAsia="et-EE"/>
        </w:rPr>
        <w:t xml:space="preserve">tuvastada </w:t>
      </w:r>
      <w:r w:rsidR="00AF5BC1" w:rsidRPr="00707AA2">
        <w:rPr>
          <w:rFonts w:ascii="Times New Roman" w:eastAsia="Times New Roman" w:hAnsi="Times New Roman" w:cs="Times New Roman"/>
          <w:sz w:val="24"/>
          <w:szCs w:val="24"/>
          <w:lang w:eastAsia="et-EE"/>
        </w:rPr>
        <w:t>muul viisil</w:t>
      </w:r>
      <w:r w:rsidR="008B1FDB" w:rsidRPr="00707AA2">
        <w:rPr>
          <w:rFonts w:ascii="Times New Roman" w:eastAsia="Times New Roman" w:hAnsi="Times New Roman" w:cs="Times New Roman"/>
          <w:sz w:val="24"/>
          <w:szCs w:val="24"/>
          <w:lang w:eastAsia="et-EE"/>
        </w:rPr>
        <w:t>.</w:t>
      </w:r>
    </w:p>
    <w:p w14:paraId="68842BE3" w14:textId="5FFE5086" w:rsidR="30493A01" w:rsidRPr="00707AA2" w:rsidRDefault="30493A01" w:rsidP="30493A01">
      <w:pPr>
        <w:spacing w:after="0" w:line="240" w:lineRule="auto"/>
        <w:jc w:val="both"/>
        <w:rPr>
          <w:rFonts w:ascii="Times New Roman" w:eastAsia="Times New Roman" w:hAnsi="Times New Roman" w:cs="Times New Roman"/>
          <w:sz w:val="24"/>
          <w:szCs w:val="24"/>
          <w:lang w:eastAsia="et-EE"/>
        </w:rPr>
      </w:pPr>
    </w:p>
    <w:p w14:paraId="71D0AF7E" w14:textId="6E26713C" w:rsidR="001A18FB" w:rsidRDefault="00D56B49" w:rsidP="4B7E536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707AA2">
        <w:rPr>
          <w:rFonts w:ascii="Times New Roman" w:eastAsia="Times New Roman" w:hAnsi="Times New Roman" w:cs="Times New Roman"/>
          <w:color w:val="000000"/>
          <w:kern w:val="0"/>
          <w:sz w:val="24"/>
          <w:szCs w:val="24"/>
          <w:lang w:eastAsia="et-EE"/>
          <w14:ligatures w14:val="none"/>
        </w:rPr>
        <w:t>(</w:t>
      </w:r>
      <w:r w:rsidR="008B1FDB" w:rsidRPr="00707AA2">
        <w:rPr>
          <w:rFonts w:ascii="Times New Roman" w:eastAsia="Times New Roman" w:hAnsi="Times New Roman" w:cs="Times New Roman"/>
          <w:color w:val="000000"/>
          <w:kern w:val="0"/>
          <w:sz w:val="24"/>
          <w:szCs w:val="24"/>
          <w:lang w:eastAsia="et-EE"/>
          <w14:ligatures w14:val="none"/>
        </w:rPr>
        <w:t>4</w:t>
      </w:r>
      <w:r w:rsidR="008B1FDB" w:rsidRPr="00C55CA8">
        <w:rPr>
          <w:rFonts w:ascii="Times New Roman" w:eastAsia="Times New Roman" w:hAnsi="Times New Roman" w:cs="Times New Roman"/>
          <w:color w:val="000000"/>
          <w:kern w:val="0"/>
          <w:sz w:val="24"/>
          <w:szCs w:val="24"/>
          <w:lang w:eastAsia="et-EE"/>
          <w14:ligatures w14:val="none"/>
        </w:rPr>
        <w:t>)</w:t>
      </w:r>
      <w:r w:rsidR="00C55CA8">
        <w:rPr>
          <w:rFonts w:ascii="Times New Roman" w:eastAsia="Times New Roman" w:hAnsi="Times New Roman" w:cs="Times New Roman"/>
          <w:color w:val="000000"/>
          <w:kern w:val="0"/>
          <w:sz w:val="24"/>
          <w:szCs w:val="24"/>
          <w:lang w:eastAsia="et-EE"/>
          <w14:ligatures w14:val="none"/>
        </w:rPr>
        <w:t xml:space="preserve"> </w:t>
      </w:r>
      <w:r w:rsidR="00A360B2" w:rsidRPr="00A360B2">
        <w:rPr>
          <w:rFonts w:ascii="Times New Roman" w:eastAsia="Times New Roman" w:hAnsi="Times New Roman" w:cs="Times New Roman"/>
          <w:color w:val="000000"/>
          <w:kern w:val="0"/>
          <w:sz w:val="24"/>
          <w:szCs w:val="24"/>
          <w:lang w:eastAsia="et-EE"/>
          <w14:ligatures w14:val="none"/>
        </w:rPr>
        <w:t>Käesolevas paragrahvis nimetatud eesmärgid ei piira geenivaramu vastutava töötleja õigust väljastada geenidoonori</w:t>
      </w:r>
      <w:r w:rsidR="0093162D">
        <w:rPr>
          <w:rFonts w:ascii="Times New Roman" w:eastAsia="Times New Roman" w:hAnsi="Times New Roman" w:cs="Times New Roman"/>
          <w:color w:val="000000"/>
          <w:kern w:val="0"/>
          <w:sz w:val="24"/>
          <w:szCs w:val="24"/>
          <w:lang w:eastAsia="et-EE"/>
          <w14:ligatures w14:val="none"/>
        </w:rPr>
        <w:t xml:space="preserve"> </w:t>
      </w:r>
      <w:r w:rsidR="00A360B2" w:rsidRPr="00A360B2">
        <w:rPr>
          <w:rFonts w:ascii="Times New Roman" w:eastAsia="Times New Roman" w:hAnsi="Times New Roman" w:cs="Times New Roman"/>
          <w:color w:val="000000"/>
          <w:kern w:val="0"/>
          <w:sz w:val="24"/>
          <w:szCs w:val="24"/>
          <w:lang w:eastAsia="et-EE"/>
          <w14:ligatures w14:val="none"/>
        </w:rPr>
        <w:t>tahteavalduse alusel tema andmeid muudel eesmärkidel.</w:t>
      </w:r>
    </w:p>
    <w:p w14:paraId="76A27AAA" w14:textId="5E7CB62F" w:rsidR="003F395E" w:rsidRPr="003F395E" w:rsidRDefault="003F395E" w:rsidP="1E0B54B1">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5B760F4F" w14:textId="406FE5D9" w:rsidR="00112F29" w:rsidRDefault="7CDD4C98"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00DC678B">
        <w:rPr>
          <w:rFonts w:ascii="Times New Roman" w:eastAsia="Times New Roman" w:hAnsi="Times New Roman" w:cs="Times New Roman"/>
          <w:color w:val="000000" w:themeColor="text1"/>
          <w:sz w:val="24"/>
          <w:szCs w:val="24"/>
          <w:lang w:eastAsia="et-EE"/>
        </w:rPr>
        <w:t>5</w:t>
      </w:r>
      <w:r w:rsidRPr="00C259F7">
        <w:rPr>
          <w:rFonts w:ascii="Times New Roman" w:eastAsia="Times New Roman" w:hAnsi="Times New Roman" w:cs="Times New Roman"/>
          <w:color w:val="000000"/>
          <w:kern w:val="0"/>
          <w:sz w:val="24"/>
          <w:szCs w:val="24"/>
          <w:lang w:eastAsia="et-EE"/>
          <w14:ligatures w14:val="none"/>
        </w:rPr>
        <w:t xml:space="preserve">) </w:t>
      </w:r>
      <w:r w:rsidRPr="008E3B5E">
        <w:rPr>
          <w:rFonts w:ascii="Times New Roman" w:eastAsia="Times New Roman" w:hAnsi="Times New Roman" w:cs="Times New Roman"/>
          <w:color w:val="000000"/>
          <w:kern w:val="0"/>
          <w:sz w:val="24"/>
          <w:szCs w:val="24"/>
          <w:lang w:eastAsia="et-EE"/>
          <w14:ligatures w14:val="none"/>
        </w:rPr>
        <w:t xml:space="preserve">Geenivaramu </w:t>
      </w:r>
      <w:r w:rsidR="00DC48CC" w:rsidRPr="008E3B5E">
        <w:rPr>
          <w:rFonts w:ascii="Times New Roman" w:eastAsia="Times New Roman" w:hAnsi="Times New Roman" w:cs="Times New Roman"/>
          <w:color w:val="000000"/>
          <w:kern w:val="0"/>
          <w:sz w:val="24"/>
          <w:szCs w:val="24"/>
          <w:lang w:eastAsia="et-EE"/>
          <w14:ligatures w14:val="none"/>
        </w:rPr>
        <w:t>vastutav töötleja võimalda</w:t>
      </w:r>
      <w:r w:rsidR="00F114E9" w:rsidRPr="008E3B5E">
        <w:rPr>
          <w:rFonts w:ascii="Times New Roman" w:eastAsia="Times New Roman" w:hAnsi="Times New Roman" w:cs="Times New Roman"/>
          <w:color w:val="000000"/>
          <w:kern w:val="0"/>
          <w:sz w:val="24"/>
          <w:szCs w:val="24"/>
          <w:lang w:eastAsia="et-EE"/>
          <w14:ligatures w14:val="none"/>
        </w:rPr>
        <w:t>b</w:t>
      </w:r>
      <w:r w:rsidR="00DC48CC">
        <w:rPr>
          <w:rFonts w:ascii="Times New Roman" w:eastAsia="Times New Roman" w:hAnsi="Times New Roman" w:cs="Times New Roman"/>
          <w:color w:val="000000"/>
          <w:kern w:val="0"/>
          <w:sz w:val="24"/>
          <w:szCs w:val="24"/>
          <w:lang w:eastAsia="et-EE"/>
          <w14:ligatures w14:val="none"/>
        </w:rPr>
        <w:t xml:space="preserve"> </w:t>
      </w:r>
      <w:r w:rsidR="00FA5E2D">
        <w:rPr>
          <w:rFonts w:ascii="Times New Roman" w:eastAsia="Times New Roman" w:hAnsi="Times New Roman" w:cs="Times New Roman"/>
          <w:color w:val="000000"/>
          <w:kern w:val="0"/>
          <w:sz w:val="24"/>
          <w:szCs w:val="24"/>
          <w:lang w:eastAsia="et-EE"/>
          <w14:ligatures w14:val="none"/>
        </w:rPr>
        <w:t xml:space="preserve">juurdepääsu </w:t>
      </w:r>
      <w:r w:rsidR="009D49B6">
        <w:rPr>
          <w:rFonts w:ascii="Times New Roman" w:eastAsia="Times New Roman" w:hAnsi="Times New Roman" w:cs="Times New Roman"/>
          <w:color w:val="000000"/>
          <w:kern w:val="0"/>
          <w:sz w:val="24"/>
          <w:szCs w:val="24"/>
          <w:lang w:eastAsia="et-EE"/>
          <w14:ligatures w14:val="none"/>
        </w:rPr>
        <w:t>või</w:t>
      </w:r>
      <w:r w:rsidR="00FA5E2D">
        <w:rPr>
          <w:rFonts w:ascii="Times New Roman" w:eastAsia="Times New Roman" w:hAnsi="Times New Roman" w:cs="Times New Roman"/>
          <w:color w:val="000000"/>
          <w:kern w:val="0"/>
          <w:sz w:val="24"/>
          <w:szCs w:val="24"/>
          <w:lang w:eastAsia="et-EE"/>
          <w14:ligatures w14:val="none"/>
        </w:rPr>
        <w:t xml:space="preserve"> väljasta</w:t>
      </w:r>
      <w:r w:rsidR="009D49B6">
        <w:rPr>
          <w:rFonts w:ascii="Times New Roman" w:eastAsia="Times New Roman" w:hAnsi="Times New Roman" w:cs="Times New Roman"/>
          <w:color w:val="000000"/>
          <w:kern w:val="0"/>
          <w:sz w:val="24"/>
          <w:szCs w:val="24"/>
          <w:lang w:eastAsia="et-EE"/>
          <w14:ligatures w14:val="none"/>
        </w:rPr>
        <w:t>b</w:t>
      </w:r>
      <w:r w:rsidR="00FA5E2D">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pseudonüümitud koeproov</w:t>
      </w:r>
      <w:r w:rsidR="00FA5E2D">
        <w:rPr>
          <w:rFonts w:ascii="Times New Roman" w:eastAsia="Times New Roman" w:hAnsi="Times New Roman" w:cs="Times New Roman"/>
          <w:color w:val="000000"/>
          <w:kern w:val="0"/>
          <w:sz w:val="24"/>
          <w:szCs w:val="24"/>
          <w:lang w:eastAsia="et-EE"/>
          <w14:ligatures w14:val="none"/>
        </w:rPr>
        <w:t>e</w:t>
      </w:r>
      <w:r w:rsidRPr="00C259F7">
        <w:rPr>
          <w:rFonts w:ascii="Times New Roman" w:eastAsia="Times New Roman" w:hAnsi="Times New Roman" w:cs="Times New Roman"/>
          <w:color w:val="000000"/>
          <w:kern w:val="0"/>
          <w:sz w:val="24"/>
          <w:szCs w:val="24"/>
          <w:lang w:eastAsia="et-EE"/>
          <w14:ligatures w14:val="none"/>
        </w:rPr>
        <w:t xml:space="preserve"> ja</w:t>
      </w:r>
      <w:r w:rsidR="77640014" w:rsidRPr="00C259F7">
        <w:rPr>
          <w:rFonts w:ascii="Times New Roman" w:eastAsia="Times New Roman" w:hAnsi="Times New Roman" w:cs="Times New Roman"/>
          <w:color w:val="000000" w:themeColor="text1"/>
          <w:sz w:val="24"/>
          <w:szCs w:val="24"/>
          <w:lang w:eastAsia="et-EE"/>
        </w:rPr>
        <w:t xml:space="preserve"> </w:t>
      </w:r>
      <w:r w:rsidR="77640014" w:rsidRPr="0FB22AF2">
        <w:rPr>
          <w:rFonts w:ascii="Times New Roman" w:eastAsia="Times New Roman" w:hAnsi="Times New Roman" w:cs="Times New Roman"/>
          <w:color w:val="000000" w:themeColor="text1"/>
          <w:sz w:val="24"/>
          <w:szCs w:val="24"/>
          <w:lang w:eastAsia="et-EE"/>
        </w:rPr>
        <w:t>pseudonüümitud</w:t>
      </w:r>
      <w:r w:rsidRPr="00C259F7">
        <w:rPr>
          <w:rFonts w:ascii="Times New Roman" w:eastAsia="Times New Roman" w:hAnsi="Times New Roman" w:cs="Times New Roman"/>
          <w:color w:val="000000" w:themeColor="text1"/>
          <w:sz w:val="24"/>
          <w:szCs w:val="24"/>
          <w:lang w:eastAsia="et-EE"/>
        </w:rPr>
        <w:t xml:space="preserve"> isiku</w:t>
      </w:r>
      <w:r w:rsidRPr="00C259F7">
        <w:rPr>
          <w:rFonts w:ascii="Times New Roman" w:eastAsia="Times New Roman" w:hAnsi="Times New Roman" w:cs="Times New Roman"/>
          <w:color w:val="000000"/>
          <w:kern w:val="0"/>
          <w:sz w:val="24"/>
          <w:szCs w:val="24"/>
          <w:lang w:eastAsia="et-EE"/>
          <w14:ligatures w14:val="none"/>
        </w:rPr>
        <w:t>andme</w:t>
      </w:r>
      <w:r w:rsidR="00FA5E2D">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xml:space="preserve"> </w:t>
      </w:r>
      <w:r w:rsidR="0007624C" w:rsidRPr="0B22AEE2">
        <w:rPr>
          <w:rFonts w:ascii="Times New Roman" w:eastAsia="Times New Roman" w:hAnsi="Times New Roman" w:cs="Times New Roman"/>
          <w:color w:val="000000" w:themeColor="text1"/>
          <w:sz w:val="24"/>
          <w:szCs w:val="24"/>
          <w:lang w:eastAsia="et-EE"/>
        </w:rPr>
        <w:t xml:space="preserve">käesoleva seaduse </w:t>
      </w:r>
      <w:r w:rsidR="009D49B6">
        <w:rPr>
          <w:rFonts w:ascii="Times New Roman" w:eastAsia="Times New Roman" w:hAnsi="Times New Roman" w:cs="Times New Roman"/>
          <w:color w:val="000000" w:themeColor="text1"/>
          <w:sz w:val="24"/>
          <w:szCs w:val="24"/>
          <w:lang w:eastAsia="et-EE"/>
        </w:rPr>
        <w:t>§</w:t>
      </w:r>
      <w:r w:rsidR="0007624C" w:rsidRPr="0B22AEE2">
        <w:rPr>
          <w:rFonts w:ascii="Times New Roman" w:eastAsia="Times New Roman" w:hAnsi="Times New Roman" w:cs="Times New Roman"/>
          <w:color w:val="000000" w:themeColor="text1"/>
          <w:sz w:val="24"/>
          <w:szCs w:val="24"/>
          <w:lang w:eastAsia="et-EE"/>
        </w:rPr>
        <w:t xml:space="preserve"> </w:t>
      </w:r>
      <w:r w:rsidR="00E822E1">
        <w:rPr>
          <w:rFonts w:ascii="Times New Roman" w:eastAsia="Times New Roman" w:hAnsi="Times New Roman" w:cs="Times New Roman"/>
          <w:color w:val="000000" w:themeColor="text1"/>
          <w:sz w:val="24"/>
          <w:szCs w:val="24"/>
          <w:lang w:eastAsia="et-EE"/>
        </w:rPr>
        <w:t>5</w:t>
      </w:r>
      <w:r w:rsidR="0E4D69A2" w:rsidRPr="0B22AEE2">
        <w:rPr>
          <w:rFonts w:ascii="Times New Roman" w:eastAsia="Times New Roman" w:hAnsi="Times New Roman" w:cs="Times New Roman"/>
          <w:color w:val="000000" w:themeColor="text1"/>
          <w:sz w:val="24"/>
          <w:szCs w:val="24"/>
          <w:lang w:eastAsia="et-EE"/>
        </w:rPr>
        <w:t xml:space="preserve"> lõik</w:t>
      </w:r>
      <w:r w:rsidR="73BE76A0" w:rsidRPr="0B22AEE2">
        <w:rPr>
          <w:rFonts w:ascii="Times New Roman" w:eastAsia="Times New Roman" w:hAnsi="Times New Roman" w:cs="Times New Roman"/>
          <w:color w:val="000000" w:themeColor="text1"/>
          <w:sz w:val="24"/>
          <w:szCs w:val="24"/>
          <w:lang w:eastAsia="et-EE"/>
        </w:rPr>
        <w:t>es 2</w:t>
      </w:r>
      <w:r w:rsidR="0007624C" w:rsidRPr="0B22AEE2">
        <w:rPr>
          <w:rFonts w:ascii="Times New Roman" w:eastAsia="Times New Roman" w:hAnsi="Times New Roman" w:cs="Times New Roman"/>
          <w:color w:val="000000" w:themeColor="text1"/>
          <w:sz w:val="24"/>
          <w:szCs w:val="24"/>
          <w:lang w:eastAsia="et-EE"/>
        </w:rPr>
        <w:t xml:space="preserve"> </w:t>
      </w:r>
      <w:r w:rsidR="06D7C1E5" w:rsidRPr="0B22AEE2">
        <w:rPr>
          <w:rFonts w:ascii="Times New Roman" w:eastAsia="Times New Roman" w:hAnsi="Times New Roman" w:cs="Times New Roman"/>
          <w:color w:val="000000" w:themeColor="text1"/>
          <w:sz w:val="24"/>
          <w:szCs w:val="24"/>
          <w:lang w:eastAsia="et-EE"/>
        </w:rPr>
        <w:t>nimet</w:t>
      </w:r>
      <w:r w:rsidR="05477FD9" w:rsidRPr="0B22AEE2">
        <w:rPr>
          <w:rFonts w:ascii="Times New Roman" w:eastAsia="Times New Roman" w:hAnsi="Times New Roman" w:cs="Times New Roman"/>
          <w:color w:val="000000" w:themeColor="text1"/>
          <w:sz w:val="24"/>
          <w:szCs w:val="24"/>
          <w:lang w:eastAsia="et-EE"/>
        </w:rPr>
        <w:t>a</w:t>
      </w:r>
      <w:r w:rsidR="06D7C1E5" w:rsidRPr="0B22AEE2">
        <w:rPr>
          <w:rFonts w:ascii="Times New Roman" w:eastAsia="Times New Roman" w:hAnsi="Times New Roman" w:cs="Times New Roman"/>
          <w:color w:val="000000" w:themeColor="text1"/>
          <w:sz w:val="24"/>
          <w:szCs w:val="24"/>
          <w:lang w:eastAsia="et-EE"/>
        </w:rPr>
        <w:t>tud</w:t>
      </w:r>
      <w:r w:rsidR="0007624C" w:rsidRPr="0B22AEE2">
        <w:rPr>
          <w:rFonts w:ascii="Times New Roman" w:eastAsia="Times New Roman" w:hAnsi="Times New Roman" w:cs="Times New Roman"/>
          <w:color w:val="000000" w:themeColor="text1"/>
          <w:sz w:val="24"/>
          <w:szCs w:val="24"/>
          <w:lang w:eastAsia="et-EE"/>
        </w:rPr>
        <w:t xml:space="preserve"> </w:t>
      </w:r>
      <w:r w:rsidRPr="00C259F7">
        <w:rPr>
          <w:rFonts w:ascii="Times New Roman" w:eastAsia="Times New Roman" w:hAnsi="Times New Roman" w:cs="Times New Roman"/>
          <w:color w:val="000000"/>
          <w:kern w:val="0"/>
          <w:sz w:val="24"/>
          <w:szCs w:val="24"/>
          <w:lang w:eastAsia="et-EE"/>
          <w14:ligatures w14:val="none"/>
        </w:rPr>
        <w:t>eesmärgi</w:t>
      </w:r>
      <w:r w:rsidR="009D49B6">
        <w:rPr>
          <w:rFonts w:ascii="Times New Roman" w:eastAsia="Times New Roman" w:hAnsi="Times New Roman" w:cs="Times New Roman"/>
          <w:color w:val="000000"/>
          <w:kern w:val="0"/>
          <w:sz w:val="24"/>
          <w:szCs w:val="24"/>
          <w:lang w:eastAsia="et-EE"/>
          <w14:ligatures w14:val="none"/>
        </w:rPr>
        <w:t>l</w:t>
      </w:r>
      <w:r w:rsidR="00112F29">
        <w:rPr>
          <w:rFonts w:ascii="Times New Roman" w:eastAsia="Times New Roman" w:hAnsi="Times New Roman" w:cs="Times New Roman"/>
          <w:color w:val="000000"/>
          <w:kern w:val="0"/>
          <w:sz w:val="24"/>
          <w:szCs w:val="24"/>
          <w:lang w:eastAsia="et-EE"/>
          <w14:ligatures w14:val="none"/>
        </w:rPr>
        <w:t>,</w:t>
      </w:r>
      <w:r w:rsidR="00AC7C0C" w:rsidRPr="0B22AEE2">
        <w:rPr>
          <w:rFonts w:ascii="Times New Roman" w:eastAsia="Times New Roman" w:hAnsi="Times New Roman" w:cs="Times New Roman"/>
          <w:color w:val="000000" w:themeColor="text1"/>
          <w:sz w:val="24"/>
          <w:szCs w:val="24"/>
          <w:lang w:eastAsia="et-EE"/>
        </w:rPr>
        <w:t xml:space="preserve"> </w:t>
      </w:r>
      <w:r w:rsidR="00112F29">
        <w:rPr>
          <w:rFonts w:ascii="Times New Roman" w:eastAsia="Times New Roman" w:hAnsi="Times New Roman" w:cs="Times New Roman"/>
          <w:color w:val="000000" w:themeColor="text1"/>
          <w:sz w:val="24"/>
          <w:szCs w:val="24"/>
          <w:lang w:eastAsia="et-EE"/>
        </w:rPr>
        <w:t>hinnates eelnevalt järgmisi</w:t>
      </w:r>
      <w:r w:rsidR="62883F48" w:rsidRPr="00C259F7">
        <w:rPr>
          <w:rFonts w:ascii="Times New Roman" w:eastAsia="Times New Roman" w:hAnsi="Times New Roman" w:cs="Times New Roman"/>
          <w:color w:val="000000"/>
          <w:kern w:val="0"/>
          <w:sz w:val="24"/>
          <w:szCs w:val="24"/>
          <w:lang w:eastAsia="et-EE"/>
          <w14:ligatures w14:val="none"/>
        </w:rPr>
        <w:t xml:space="preserve"> </w:t>
      </w:r>
      <w:r w:rsidR="00EE7046">
        <w:rPr>
          <w:rFonts w:ascii="Times New Roman" w:eastAsia="Times New Roman" w:hAnsi="Times New Roman" w:cs="Times New Roman"/>
          <w:color w:val="000000"/>
          <w:kern w:val="0"/>
          <w:sz w:val="24"/>
          <w:szCs w:val="24"/>
          <w:lang w:eastAsia="et-EE"/>
          <w14:ligatures w14:val="none"/>
        </w:rPr>
        <w:t>tingimusi</w:t>
      </w:r>
      <w:r w:rsidR="00112F29">
        <w:rPr>
          <w:rFonts w:ascii="Times New Roman" w:eastAsia="Times New Roman" w:hAnsi="Times New Roman" w:cs="Times New Roman"/>
          <w:color w:val="000000"/>
          <w:kern w:val="0"/>
          <w:sz w:val="24"/>
          <w:szCs w:val="24"/>
          <w:lang w:eastAsia="et-EE"/>
          <w14:ligatures w14:val="none"/>
        </w:rPr>
        <w:t>:</w:t>
      </w:r>
    </w:p>
    <w:p w14:paraId="25746F18" w14:textId="44D28646" w:rsidR="007A70F6" w:rsidRPr="00C259F7" w:rsidRDefault="00AC7C0C"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1</w:t>
      </w:r>
      <w:r w:rsidR="247BEADA" w:rsidRPr="00C259F7">
        <w:rPr>
          <w:rFonts w:ascii="Times New Roman" w:eastAsia="Times New Roman" w:hAnsi="Times New Roman" w:cs="Times New Roman"/>
          <w:color w:val="000000"/>
          <w:kern w:val="0"/>
          <w:sz w:val="24"/>
          <w:szCs w:val="24"/>
          <w:lang w:eastAsia="et-EE"/>
          <w14:ligatures w14:val="none"/>
        </w:rPr>
        <w:t xml:space="preserve">) </w:t>
      </w:r>
      <w:r w:rsidR="66888064" w:rsidRPr="00C259F7">
        <w:rPr>
          <w:rFonts w:ascii="Times New Roman" w:eastAsia="Times New Roman" w:hAnsi="Times New Roman" w:cs="Times New Roman"/>
          <w:color w:val="000000"/>
          <w:kern w:val="0"/>
          <w:sz w:val="24"/>
          <w:szCs w:val="24"/>
          <w:lang w:eastAsia="et-EE"/>
          <w14:ligatures w14:val="none"/>
        </w:rPr>
        <w:t>koeproovide kasutamise soovi korra</w:t>
      </w:r>
      <w:r w:rsidR="78E05F6B" w:rsidRPr="00C259F7">
        <w:rPr>
          <w:rFonts w:ascii="Times New Roman" w:eastAsia="Times New Roman" w:hAnsi="Times New Roman" w:cs="Times New Roman"/>
          <w:color w:val="000000"/>
          <w:kern w:val="0"/>
          <w:sz w:val="24"/>
          <w:szCs w:val="24"/>
          <w:lang w:eastAsia="et-EE"/>
          <w14:ligatures w14:val="none"/>
        </w:rPr>
        <w:t>l</w:t>
      </w:r>
      <w:r w:rsidR="247BEADA" w:rsidRPr="00C259F7">
        <w:rPr>
          <w:rFonts w:ascii="Times New Roman" w:eastAsia="Times New Roman" w:hAnsi="Times New Roman" w:cs="Times New Roman"/>
          <w:color w:val="000000"/>
          <w:kern w:val="0"/>
          <w:sz w:val="24"/>
          <w:szCs w:val="24"/>
          <w:lang w:eastAsia="et-EE"/>
          <w14:ligatures w14:val="none"/>
        </w:rPr>
        <w:t xml:space="preserve"> </w:t>
      </w:r>
      <w:r w:rsidR="00341D7B">
        <w:rPr>
          <w:rFonts w:ascii="Times New Roman" w:eastAsia="Times New Roman" w:hAnsi="Times New Roman" w:cs="Times New Roman"/>
          <w:color w:val="000000"/>
          <w:kern w:val="0"/>
          <w:sz w:val="24"/>
          <w:szCs w:val="24"/>
          <w:lang w:eastAsia="et-EE"/>
          <w14:ligatures w14:val="none"/>
        </w:rPr>
        <w:t>taotletav</w:t>
      </w:r>
      <w:r w:rsidR="247BEADA" w:rsidRPr="00C259F7">
        <w:rPr>
          <w:rFonts w:ascii="Times New Roman" w:eastAsia="Times New Roman" w:hAnsi="Times New Roman" w:cs="Times New Roman"/>
          <w:color w:val="000000"/>
          <w:kern w:val="0"/>
          <w:sz w:val="24"/>
          <w:szCs w:val="24"/>
          <w:lang w:eastAsia="et-EE"/>
          <w14:ligatures w14:val="none"/>
        </w:rPr>
        <w:t xml:space="preserve"> koeproovide kogus</w:t>
      </w:r>
      <w:r w:rsidR="78E05F6B" w:rsidRPr="00C259F7">
        <w:rPr>
          <w:rFonts w:ascii="Times New Roman" w:eastAsia="Times New Roman" w:hAnsi="Times New Roman" w:cs="Times New Roman"/>
          <w:color w:val="000000"/>
          <w:kern w:val="0"/>
          <w:sz w:val="24"/>
          <w:szCs w:val="24"/>
          <w:lang w:eastAsia="et-EE"/>
          <w14:ligatures w14:val="none"/>
        </w:rPr>
        <w:t>,</w:t>
      </w:r>
      <w:r w:rsidR="247BEADA" w:rsidRPr="00C259F7">
        <w:rPr>
          <w:rFonts w:ascii="Times New Roman" w:eastAsia="Times New Roman" w:hAnsi="Times New Roman" w:cs="Times New Roman"/>
          <w:color w:val="000000"/>
          <w:kern w:val="0"/>
          <w:sz w:val="24"/>
          <w:szCs w:val="24"/>
          <w:lang w:eastAsia="et-EE"/>
          <w14:ligatures w14:val="none"/>
        </w:rPr>
        <w:t xml:space="preserve"> geenivaramu koosseisu kuuluvate koeproovide kogus</w:t>
      </w:r>
      <w:r w:rsidR="78E05F6B" w:rsidRPr="00C259F7">
        <w:rPr>
          <w:rFonts w:ascii="Times New Roman" w:eastAsia="Times New Roman" w:hAnsi="Times New Roman" w:cs="Times New Roman"/>
          <w:color w:val="000000"/>
          <w:kern w:val="0"/>
          <w:sz w:val="24"/>
          <w:szCs w:val="24"/>
          <w:lang w:eastAsia="et-EE"/>
          <w14:ligatures w14:val="none"/>
        </w:rPr>
        <w:t xml:space="preserve"> ja</w:t>
      </w:r>
      <w:r w:rsidR="247BEADA" w:rsidRPr="00C259F7">
        <w:rPr>
          <w:rFonts w:ascii="Times New Roman" w:eastAsia="Times New Roman" w:hAnsi="Times New Roman" w:cs="Times New Roman"/>
          <w:color w:val="000000"/>
          <w:kern w:val="0"/>
          <w:sz w:val="24"/>
          <w:szCs w:val="24"/>
          <w:lang w:eastAsia="et-EE"/>
          <w14:ligatures w14:val="none"/>
        </w:rPr>
        <w:t xml:space="preserve"> koeproovide analüüsi tulemuse</w:t>
      </w:r>
      <w:r w:rsidR="78E05F6B" w:rsidRPr="00C259F7">
        <w:rPr>
          <w:rFonts w:ascii="Times New Roman" w:eastAsia="Times New Roman" w:hAnsi="Times New Roman" w:cs="Times New Roman"/>
          <w:color w:val="000000"/>
          <w:kern w:val="0"/>
          <w:sz w:val="24"/>
          <w:szCs w:val="24"/>
          <w:lang w:eastAsia="et-EE"/>
          <w14:ligatures w14:val="none"/>
        </w:rPr>
        <w:t>na</w:t>
      </w:r>
      <w:r w:rsidR="247BEADA" w:rsidRPr="00C259F7">
        <w:rPr>
          <w:rFonts w:ascii="Times New Roman" w:eastAsia="Times New Roman" w:hAnsi="Times New Roman" w:cs="Times New Roman"/>
          <w:color w:val="000000"/>
          <w:kern w:val="0"/>
          <w:sz w:val="24"/>
          <w:szCs w:val="24"/>
          <w:lang w:eastAsia="et-EE"/>
          <w14:ligatures w14:val="none"/>
        </w:rPr>
        <w:t xml:space="preserve"> saad</w:t>
      </w:r>
      <w:r w:rsidR="0F88231E" w:rsidRPr="00C259F7">
        <w:rPr>
          <w:rFonts w:ascii="Times New Roman" w:eastAsia="Times New Roman" w:hAnsi="Times New Roman" w:cs="Times New Roman"/>
          <w:color w:val="000000"/>
          <w:kern w:val="0"/>
          <w:sz w:val="24"/>
          <w:szCs w:val="24"/>
          <w:lang w:eastAsia="et-EE"/>
          <w14:ligatures w14:val="none"/>
        </w:rPr>
        <w:t>ud</w:t>
      </w:r>
      <w:r w:rsidR="247BEADA" w:rsidRPr="00C259F7">
        <w:rPr>
          <w:rFonts w:ascii="Times New Roman" w:eastAsia="Times New Roman" w:hAnsi="Times New Roman" w:cs="Times New Roman"/>
          <w:color w:val="000000"/>
          <w:kern w:val="0"/>
          <w:sz w:val="24"/>
          <w:szCs w:val="24"/>
          <w:lang w:eastAsia="et-EE"/>
          <w14:ligatures w14:val="none"/>
        </w:rPr>
        <w:t xml:space="preserve"> andmete teaduslik väärtus;</w:t>
      </w:r>
    </w:p>
    <w:p w14:paraId="4749C260" w14:textId="46E74BB6" w:rsidR="007A70F6" w:rsidRPr="00C259F7" w:rsidRDefault="00341D7B"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2</w:t>
      </w:r>
      <w:r w:rsidR="00D56B49" w:rsidRPr="00C259F7">
        <w:rPr>
          <w:rFonts w:ascii="Times New Roman" w:eastAsia="Times New Roman" w:hAnsi="Times New Roman" w:cs="Times New Roman"/>
          <w:color w:val="000000"/>
          <w:kern w:val="0"/>
          <w:sz w:val="24"/>
          <w:szCs w:val="24"/>
          <w:lang w:eastAsia="et-EE"/>
          <w14:ligatures w14:val="none"/>
        </w:rPr>
        <w:t xml:space="preserve">) </w:t>
      </w:r>
      <w:r w:rsidR="00FA07B6" w:rsidRPr="00C259F7">
        <w:rPr>
          <w:rFonts w:ascii="Times New Roman" w:eastAsia="Times New Roman" w:hAnsi="Times New Roman" w:cs="Times New Roman"/>
          <w:color w:val="000000"/>
          <w:kern w:val="0"/>
          <w:sz w:val="24"/>
          <w:szCs w:val="24"/>
          <w:lang w:eastAsia="et-EE"/>
          <w14:ligatures w14:val="none"/>
        </w:rPr>
        <w:t xml:space="preserve">geenidoonoritele </w:t>
      </w:r>
      <w:r w:rsidR="00D56B49" w:rsidRPr="00C259F7">
        <w:rPr>
          <w:rFonts w:ascii="Times New Roman" w:eastAsia="Times New Roman" w:hAnsi="Times New Roman" w:cs="Times New Roman"/>
          <w:color w:val="000000"/>
          <w:kern w:val="0"/>
          <w:sz w:val="24"/>
          <w:szCs w:val="24"/>
          <w:lang w:eastAsia="et-EE"/>
          <w14:ligatures w14:val="none"/>
        </w:rPr>
        <w:t>kaasnev koormus;</w:t>
      </w:r>
    </w:p>
    <w:p w14:paraId="70AAB72A" w14:textId="67C64991" w:rsidR="00245F68" w:rsidRDefault="00341D7B" w:rsidP="00DE717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3</w:t>
      </w:r>
      <w:r w:rsidR="00D56B49" w:rsidRPr="00C259F7">
        <w:rPr>
          <w:rFonts w:ascii="Times New Roman" w:eastAsia="Times New Roman" w:hAnsi="Times New Roman" w:cs="Times New Roman"/>
          <w:color w:val="000000"/>
          <w:kern w:val="0"/>
          <w:sz w:val="24"/>
          <w:szCs w:val="24"/>
          <w:lang w:eastAsia="et-EE"/>
          <w14:ligatures w14:val="none"/>
        </w:rPr>
        <w:t xml:space="preserve">) </w:t>
      </w:r>
      <w:r w:rsidR="00FA07B6" w:rsidRPr="00C259F7">
        <w:rPr>
          <w:rFonts w:ascii="Times New Roman" w:eastAsia="Times New Roman" w:hAnsi="Times New Roman" w:cs="Times New Roman"/>
          <w:color w:val="000000"/>
          <w:kern w:val="0"/>
          <w:sz w:val="24"/>
          <w:szCs w:val="24"/>
          <w:lang w:eastAsia="et-EE"/>
          <w14:ligatures w14:val="none"/>
        </w:rPr>
        <w:t xml:space="preserve">geenivaramule </w:t>
      </w:r>
      <w:r w:rsidR="00D56B49" w:rsidRPr="00C259F7">
        <w:rPr>
          <w:rFonts w:ascii="Times New Roman" w:eastAsia="Times New Roman" w:hAnsi="Times New Roman" w:cs="Times New Roman"/>
          <w:color w:val="000000"/>
          <w:kern w:val="0"/>
          <w:sz w:val="24"/>
          <w:szCs w:val="24"/>
          <w:lang w:eastAsia="et-EE"/>
          <w14:ligatures w14:val="none"/>
        </w:rPr>
        <w:t>kaasnev ressursikulu</w:t>
      </w:r>
      <w:r w:rsidR="003C2F75">
        <w:rPr>
          <w:rFonts w:ascii="Times New Roman" w:eastAsia="Times New Roman" w:hAnsi="Times New Roman" w:cs="Times New Roman"/>
          <w:color w:val="000000"/>
          <w:kern w:val="0"/>
          <w:sz w:val="24"/>
          <w:szCs w:val="24"/>
          <w:lang w:eastAsia="et-EE"/>
          <w14:ligatures w14:val="none"/>
        </w:rPr>
        <w:t>;</w:t>
      </w:r>
    </w:p>
    <w:p w14:paraId="72C5FA60" w14:textId="21010455" w:rsidR="003C2F75" w:rsidRDefault="003C2F75" w:rsidP="00DE717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4) </w:t>
      </w:r>
      <w:r w:rsidR="009A47F3" w:rsidRPr="008E3B5E">
        <w:rPr>
          <w:rFonts w:ascii="Times New Roman" w:eastAsia="Times New Roman" w:hAnsi="Times New Roman" w:cs="Times New Roman"/>
          <w:color w:val="000000"/>
          <w:kern w:val="0"/>
          <w:sz w:val="24"/>
          <w:szCs w:val="24"/>
          <w:lang w:eastAsia="et-EE"/>
          <w14:ligatures w14:val="none"/>
        </w:rPr>
        <w:t>käesoleva paragrahvi lõikes 6 nimetatud</w:t>
      </w:r>
      <w:r w:rsidR="003B7A4F" w:rsidRPr="008E3B5E">
        <w:rPr>
          <w:rFonts w:ascii="Times New Roman" w:eastAsia="Times New Roman" w:hAnsi="Times New Roman" w:cs="Times New Roman"/>
          <w:color w:val="000000"/>
          <w:kern w:val="0"/>
          <w:sz w:val="24"/>
          <w:szCs w:val="24"/>
          <w:lang w:eastAsia="et-EE"/>
          <w14:ligatures w14:val="none"/>
        </w:rPr>
        <w:t xml:space="preserve"> tingimus</w:t>
      </w:r>
      <w:ins w:id="28" w:author="Moonika Kuusk - JUSTDIGI" w:date="2025-10-07T19:17:00Z" w16du:dateUtc="2025-10-07T16:17:00Z">
        <w:r w:rsidR="00173531">
          <w:rPr>
            <w:rFonts w:ascii="Times New Roman" w:eastAsia="Times New Roman" w:hAnsi="Times New Roman" w:cs="Times New Roman"/>
            <w:color w:val="000000"/>
            <w:kern w:val="0"/>
            <w:sz w:val="24"/>
            <w:szCs w:val="24"/>
            <w:lang w:eastAsia="et-EE"/>
            <w14:ligatures w14:val="none"/>
          </w:rPr>
          <w:t>ed</w:t>
        </w:r>
      </w:ins>
      <w:del w:id="29" w:author="Moonika Kuusk - JUSTDIGI" w:date="2025-10-07T19:17:00Z" w16du:dateUtc="2025-10-07T16:17:00Z">
        <w:r w:rsidR="00E164D0" w:rsidRPr="008E3B5E" w:rsidDel="00173531">
          <w:rPr>
            <w:rFonts w:ascii="Times New Roman" w:eastAsia="Times New Roman" w:hAnsi="Times New Roman" w:cs="Times New Roman"/>
            <w:color w:val="000000"/>
            <w:kern w:val="0"/>
            <w:sz w:val="24"/>
            <w:szCs w:val="24"/>
            <w:lang w:eastAsia="et-EE"/>
            <w14:ligatures w14:val="none"/>
          </w:rPr>
          <w:delText>i</w:delText>
        </w:r>
      </w:del>
      <w:r w:rsidR="003B7A4F" w:rsidRPr="008E3B5E">
        <w:rPr>
          <w:rFonts w:ascii="Times New Roman" w:eastAsia="Times New Roman" w:hAnsi="Times New Roman" w:cs="Times New Roman"/>
          <w:color w:val="000000"/>
          <w:kern w:val="0"/>
          <w:sz w:val="24"/>
          <w:szCs w:val="24"/>
          <w:lang w:eastAsia="et-EE"/>
          <w14:ligatures w14:val="none"/>
        </w:rPr>
        <w:t>.</w:t>
      </w:r>
    </w:p>
    <w:p w14:paraId="53C6CCE0" w14:textId="77777777" w:rsidR="00245F68" w:rsidRDefault="00245F68" w:rsidP="00DE717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69693B3" w14:textId="579140D7" w:rsidR="007A70F6" w:rsidRPr="00C259F7" w:rsidDel="00495243" w:rsidRDefault="00D56B49" w:rsidP="00DE717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sidDel="00495243">
        <w:rPr>
          <w:rFonts w:ascii="Times New Roman" w:eastAsia="Times New Roman" w:hAnsi="Times New Roman" w:cs="Times New Roman"/>
          <w:color w:val="000000"/>
          <w:kern w:val="0"/>
          <w:sz w:val="24"/>
          <w:szCs w:val="24"/>
          <w:lang w:eastAsia="et-EE"/>
          <w14:ligatures w14:val="none"/>
        </w:rPr>
        <w:t>(</w:t>
      </w:r>
      <w:r w:rsidR="003C2F75">
        <w:rPr>
          <w:rFonts w:ascii="Times New Roman" w:eastAsia="Times New Roman" w:hAnsi="Times New Roman" w:cs="Times New Roman"/>
          <w:color w:val="000000"/>
          <w:kern w:val="0"/>
          <w:sz w:val="24"/>
          <w:szCs w:val="24"/>
          <w:lang w:eastAsia="et-EE"/>
          <w14:ligatures w14:val="none"/>
        </w:rPr>
        <w:t>6</w:t>
      </w:r>
      <w:r w:rsidRPr="00C259F7" w:rsidDel="00495243">
        <w:rPr>
          <w:rFonts w:ascii="Times New Roman" w:eastAsia="Times New Roman" w:hAnsi="Times New Roman" w:cs="Times New Roman"/>
          <w:color w:val="000000"/>
          <w:kern w:val="0"/>
          <w:sz w:val="24"/>
          <w:szCs w:val="24"/>
          <w:lang w:eastAsia="et-EE"/>
          <w14:ligatures w14:val="none"/>
        </w:rPr>
        <w:t>) Teadusuuringu vastutav töötleja peab:</w:t>
      </w:r>
    </w:p>
    <w:p w14:paraId="6E20CAFE" w14:textId="22ED8CE4" w:rsidR="007A70F6" w:rsidRPr="00C259F7" w:rsidDel="00495243" w:rsidRDefault="00D56B49" w:rsidP="00DE717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sidDel="00495243">
        <w:rPr>
          <w:rFonts w:ascii="Times New Roman" w:eastAsia="Times New Roman" w:hAnsi="Times New Roman" w:cs="Times New Roman"/>
          <w:color w:val="000000"/>
          <w:kern w:val="0"/>
          <w:sz w:val="24"/>
          <w:szCs w:val="24"/>
          <w:lang w:eastAsia="et-EE"/>
          <w14:ligatures w14:val="none"/>
        </w:rPr>
        <w:t>1) omama vajalikke erialaseid teadmisi ja ressursse;</w:t>
      </w:r>
    </w:p>
    <w:p w14:paraId="6DA055BE" w14:textId="2E4A8E7E" w:rsidR="007A70F6" w:rsidRPr="00C259F7" w:rsidDel="00495243" w:rsidRDefault="00D56B49" w:rsidP="4B7E536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4B7E536E" w:rsidDel="00495243">
        <w:rPr>
          <w:rFonts w:ascii="Times New Roman" w:eastAsia="Times New Roman" w:hAnsi="Times New Roman" w:cs="Times New Roman"/>
          <w:color w:val="000000"/>
          <w:kern w:val="0"/>
          <w:sz w:val="24"/>
          <w:szCs w:val="24"/>
          <w:lang w:eastAsia="et-EE"/>
          <w14:ligatures w14:val="none"/>
        </w:rPr>
        <w:t xml:space="preserve">2) </w:t>
      </w:r>
      <w:r w:rsidR="007177BE" w:rsidRPr="4B7E536E" w:rsidDel="00495243">
        <w:rPr>
          <w:rFonts w:ascii="Times New Roman" w:eastAsia="Times New Roman" w:hAnsi="Times New Roman" w:cs="Times New Roman"/>
          <w:color w:val="000000"/>
          <w:kern w:val="0"/>
          <w:sz w:val="24"/>
          <w:szCs w:val="24"/>
          <w:lang w:eastAsia="et-EE"/>
          <w14:ligatures w14:val="none"/>
        </w:rPr>
        <w:t>järgi</w:t>
      </w:r>
      <w:r w:rsidRPr="4B7E536E" w:rsidDel="00495243">
        <w:rPr>
          <w:rFonts w:ascii="Times New Roman" w:eastAsia="Times New Roman" w:hAnsi="Times New Roman" w:cs="Times New Roman"/>
          <w:color w:val="000000"/>
          <w:kern w:val="0"/>
          <w:sz w:val="24"/>
          <w:szCs w:val="24"/>
          <w:lang w:eastAsia="et-EE"/>
          <w14:ligatures w14:val="none"/>
        </w:rPr>
        <w:t xml:space="preserve">ma põhjalikult teadusuuringute </w:t>
      </w:r>
      <w:r w:rsidR="00E75310" w:rsidRPr="4B7E536E" w:rsidDel="00495243">
        <w:rPr>
          <w:rFonts w:ascii="Times New Roman" w:eastAsia="Times New Roman" w:hAnsi="Times New Roman" w:cs="Times New Roman"/>
          <w:color w:val="000000"/>
          <w:kern w:val="0"/>
          <w:sz w:val="24"/>
          <w:szCs w:val="24"/>
          <w:lang w:eastAsia="et-EE"/>
          <w14:ligatures w14:val="none"/>
        </w:rPr>
        <w:t>tegemist</w:t>
      </w:r>
      <w:r w:rsidRPr="0B22AEE2">
        <w:rPr>
          <w:rFonts w:ascii="Times New Roman" w:eastAsia="Times New Roman" w:hAnsi="Times New Roman" w:cs="Times New Roman"/>
          <w:color w:val="000000" w:themeColor="text1"/>
          <w:sz w:val="24"/>
          <w:szCs w:val="24"/>
          <w:lang w:eastAsia="et-EE"/>
        </w:rPr>
        <w:t xml:space="preserve"> reguleerivaid õigusakte, häid teadustavasid</w:t>
      </w:r>
      <w:r w:rsidRPr="4B7E536E" w:rsidDel="00495243">
        <w:rPr>
          <w:rFonts w:ascii="Times New Roman" w:eastAsia="Times New Roman" w:hAnsi="Times New Roman" w:cs="Times New Roman"/>
          <w:color w:val="000000"/>
          <w:kern w:val="0"/>
          <w:sz w:val="24"/>
          <w:szCs w:val="24"/>
          <w:lang w:eastAsia="et-EE"/>
          <w14:ligatures w14:val="none"/>
        </w:rPr>
        <w:t xml:space="preserve"> ja eetikanorme;</w:t>
      </w:r>
    </w:p>
    <w:p w14:paraId="26E69406" w14:textId="6EB5353E" w:rsidR="007A70F6" w:rsidRPr="00C259F7" w:rsidDel="00495243"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B22AEE2">
        <w:rPr>
          <w:rFonts w:ascii="Times New Roman" w:eastAsia="Times New Roman" w:hAnsi="Times New Roman" w:cs="Times New Roman"/>
          <w:color w:val="000000" w:themeColor="text1"/>
          <w:sz w:val="24"/>
          <w:szCs w:val="24"/>
          <w:lang w:eastAsia="et-EE"/>
        </w:rPr>
        <w:t>3) tagama isikuandmete kaitse ja küberturvalisuse nõuete järgimise.</w:t>
      </w:r>
    </w:p>
    <w:p w14:paraId="2B7E89A1"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D151D08" w14:textId="27DDBEC3" w:rsidR="007A70F6" w:rsidRPr="00C259F7" w:rsidRDefault="247BEADA" w:rsidP="00EE64E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8E3B5E">
        <w:rPr>
          <w:rFonts w:ascii="Times New Roman" w:eastAsia="Times New Roman" w:hAnsi="Times New Roman" w:cs="Times New Roman"/>
          <w:color w:val="000000"/>
          <w:kern w:val="0"/>
          <w:sz w:val="24"/>
          <w:szCs w:val="24"/>
          <w:lang w:eastAsia="et-EE"/>
          <w14:ligatures w14:val="none"/>
        </w:rPr>
        <w:t>(</w:t>
      </w:r>
      <w:r w:rsidR="006F3BBC" w:rsidRPr="008E3B5E">
        <w:rPr>
          <w:rFonts w:ascii="Times New Roman" w:eastAsia="Times New Roman" w:hAnsi="Times New Roman" w:cs="Times New Roman"/>
          <w:color w:val="000000" w:themeColor="text1"/>
          <w:sz w:val="24"/>
          <w:szCs w:val="24"/>
          <w:lang w:eastAsia="et-EE"/>
        </w:rPr>
        <w:t>7</w:t>
      </w:r>
      <w:r w:rsidRPr="008E3B5E">
        <w:rPr>
          <w:rFonts w:ascii="Times New Roman" w:eastAsia="Times New Roman" w:hAnsi="Times New Roman" w:cs="Times New Roman"/>
          <w:color w:val="000000"/>
          <w:kern w:val="0"/>
          <w:sz w:val="24"/>
          <w:szCs w:val="24"/>
          <w:lang w:eastAsia="et-EE"/>
          <w14:ligatures w14:val="none"/>
        </w:rPr>
        <w:t xml:space="preserve">) </w:t>
      </w:r>
      <w:r w:rsidR="5F36C9D0" w:rsidRPr="008E3B5E">
        <w:rPr>
          <w:rFonts w:ascii="Times New Roman" w:eastAsia="Times New Roman" w:hAnsi="Times New Roman" w:cs="Times New Roman"/>
          <w:color w:val="000000"/>
          <w:kern w:val="0"/>
          <w:sz w:val="24"/>
          <w:szCs w:val="24"/>
          <w:lang w:eastAsia="et-EE"/>
          <w14:ligatures w14:val="none"/>
        </w:rPr>
        <w:t>Geenivaramu vastutav töötleja teeb</w:t>
      </w:r>
      <w:r w:rsidR="00880375" w:rsidRPr="008E3B5E">
        <w:rPr>
          <w:rFonts w:ascii="Times New Roman" w:eastAsia="Times New Roman" w:hAnsi="Times New Roman" w:cs="Times New Roman"/>
          <w:color w:val="000000"/>
          <w:kern w:val="0"/>
          <w:sz w:val="24"/>
          <w:szCs w:val="24"/>
          <w:lang w:eastAsia="et-EE"/>
          <w14:ligatures w14:val="none"/>
        </w:rPr>
        <w:t xml:space="preserve"> käesoleva paragr</w:t>
      </w:r>
      <w:r w:rsidR="00D424A2" w:rsidRPr="008E3B5E">
        <w:rPr>
          <w:rFonts w:ascii="Times New Roman" w:eastAsia="Times New Roman" w:hAnsi="Times New Roman" w:cs="Times New Roman"/>
          <w:color w:val="000000"/>
          <w:kern w:val="0"/>
          <w:sz w:val="24"/>
          <w:szCs w:val="24"/>
          <w:lang w:eastAsia="et-EE"/>
          <w14:ligatures w14:val="none"/>
        </w:rPr>
        <w:t xml:space="preserve">ahvi lõigete 5 ja 6 </w:t>
      </w:r>
      <w:del w:id="30" w:author="Moonika Kuusk - JUSTDIGI" w:date="2025-10-07T19:18:00Z" w16du:dateUtc="2025-10-07T16:18:00Z">
        <w:r w:rsidR="092F3C0A" w:rsidRPr="008E3B5E" w:rsidDel="00332F95">
          <w:rPr>
            <w:rFonts w:ascii="Times New Roman" w:eastAsia="Times New Roman" w:hAnsi="Times New Roman" w:cs="Times New Roman"/>
            <w:color w:val="000000"/>
            <w:kern w:val="0"/>
            <w:sz w:val="24"/>
            <w:szCs w:val="24"/>
            <w:lang w:eastAsia="et-EE"/>
            <w14:ligatures w14:val="none"/>
          </w:rPr>
          <w:delText xml:space="preserve"> </w:delText>
        </w:r>
      </w:del>
      <w:r w:rsidR="0599330C" w:rsidRPr="008E3B5E">
        <w:rPr>
          <w:rFonts w:ascii="Times New Roman" w:eastAsia="Times New Roman" w:hAnsi="Times New Roman" w:cs="Times New Roman"/>
          <w:color w:val="000000"/>
          <w:kern w:val="0"/>
          <w:sz w:val="24"/>
          <w:szCs w:val="24"/>
          <w:lang w:eastAsia="et-EE"/>
          <w14:ligatures w14:val="none"/>
        </w:rPr>
        <w:t>kohta</w:t>
      </w:r>
      <w:r w:rsidRPr="008E3B5E">
        <w:rPr>
          <w:rFonts w:ascii="Times New Roman" w:eastAsia="Times New Roman" w:hAnsi="Times New Roman" w:cs="Times New Roman"/>
          <w:color w:val="000000"/>
          <w:kern w:val="0"/>
          <w:sz w:val="24"/>
          <w:szCs w:val="24"/>
          <w:lang w:eastAsia="et-EE"/>
          <w14:ligatures w14:val="none"/>
        </w:rPr>
        <w:t xml:space="preserve"> </w:t>
      </w:r>
      <w:r w:rsidR="00EE64E1" w:rsidRPr="008E3B5E">
        <w:rPr>
          <w:rFonts w:ascii="Times New Roman" w:eastAsia="Times New Roman" w:hAnsi="Times New Roman" w:cs="Times New Roman"/>
          <w:color w:val="000000" w:themeColor="text1"/>
          <w:sz w:val="24"/>
          <w:szCs w:val="24"/>
          <w:lang w:eastAsia="et-EE"/>
        </w:rPr>
        <w:t xml:space="preserve">kirjalikult vormistatud </w:t>
      </w:r>
      <w:r w:rsidRPr="008E3B5E">
        <w:rPr>
          <w:rFonts w:ascii="Times New Roman" w:eastAsia="Times New Roman" w:hAnsi="Times New Roman" w:cs="Times New Roman"/>
          <w:color w:val="000000"/>
          <w:kern w:val="0"/>
          <w:sz w:val="24"/>
          <w:szCs w:val="24"/>
          <w:lang w:eastAsia="et-EE"/>
          <w14:ligatures w14:val="none"/>
        </w:rPr>
        <w:t>kaalutlusotsuse.</w:t>
      </w:r>
    </w:p>
    <w:p w14:paraId="3316DBFB" w14:textId="77777777" w:rsidR="00FF64F4" w:rsidRPr="00B11670" w:rsidRDefault="00FF64F4" w:rsidP="0B22AEE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07F6750" w14:textId="6AFED6CF" w:rsidR="00FF64F4" w:rsidRPr="00CB545D" w:rsidRDefault="00FF64F4" w:rsidP="0B22AEE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B11670">
        <w:rPr>
          <w:rFonts w:ascii="Times New Roman" w:eastAsia="Times New Roman" w:hAnsi="Times New Roman" w:cs="Times New Roman"/>
          <w:color w:val="000000"/>
          <w:kern w:val="0"/>
          <w:sz w:val="24"/>
          <w:szCs w:val="24"/>
          <w:lang w:eastAsia="et-EE"/>
          <w14:ligatures w14:val="none"/>
        </w:rPr>
        <w:t>(</w:t>
      </w:r>
      <w:r w:rsidR="004D1F6F">
        <w:rPr>
          <w:rFonts w:ascii="Times New Roman" w:eastAsia="Times New Roman" w:hAnsi="Times New Roman" w:cs="Times New Roman"/>
          <w:color w:val="000000"/>
          <w:kern w:val="0"/>
          <w:sz w:val="24"/>
          <w:szCs w:val="24"/>
          <w:lang w:eastAsia="et-EE"/>
          <w14:ligatures w14:val="none"/>
        </w:rPr>
        <w:t>8</w:t>
      </w:r>
      <w:r w:rsidRPr="00B11670">
        <w:rPr>
          <w:rFonts w:ascii="Times New Roman" w:eastAsia="Times New Roman" w:hAnsi="Times New Roman" w:cs="Times New Roman"/>
          <w:color w:val="000000"/>
          <w:kern w:val="0"/>
          <w:sz w:val="24"/>
          <w:szCs w:val="24"/>
          <w:lang w:eastAsia="et-EE"/>
          <w14:ligatures w14:val="none"/>
        </w:rPr>
        <w:t xml:space="preserve">) Kui geenivaramu vastutav töötleja leiab kooskõlas käesoleva seaduse § </w:t>
      </w:r>
      <w:r w:rsidR="001C33C2">
        <w:rPr>
          <w:rFonts w:ascii="Times New Roman" w:eastAsia="Times New Roman" w:hAnsi="Times New Roman" w:cs="Times New Roman"/>
          <w:color w:val="000000"/>
          <w:kern w:val="0"/>
          <w:sz w:val="24"/>
          <w:szCs w:val="24"/>
          <w:lang w:eastAsia="et-EE"/>
          <w14:ligatures w14:val="none"/>
        </w:rPr>
        <w:t>9</w:t>
      </w:r>
      <w:r w:rsidRPr="00B11670">
        <w:rPr>
          <w:rFonts w:ascii="Times New Roman" w:eastAsia="Times New Roman" w:hAnsi="Times New Roman" w:cs="Times New Roman"/>
          <w:color w:val="000000"/>
          <w:kern w:val="0"/>
          <w:sz w:val="24"/>
          <w:szCs w:val="24"/>
          <w:lang w:eastAsia="et-EE"/>
          <w14:ligatures w14:val="none"/>
        </w:rPr>
        <w:t xml:space="preserve"> lõikega 3, et </w:t>
      </w:r>
      <w:r w:rsidR="000D7F1D" w:rsidRPr="00B11670">
        <w:rPr>
          <w:rFonts w:ascii="Times New Roman" w:eastAsia="Times New Roman" w:hAnsi="Times New Roman" w:cs="Times New Roman"/>
          <w:color w:val="000000"/>
          <w:kern w:val="0"/>
          <w:sz w:val="24"/>
          <w:szCs w:val="24"/>
          <w:lang w:eastAsia="et-EE"/>
          <w14:ligatures w14:val="none"/>
        </w:rPr>
        <w:t xml:space="preserve">teadusuuringus </w:t>
      </w:r>
      <w:r w:rsidR="00F97A1C" w:rsidRPr="00B11670">
        <w:rPr>
          <w:rFonts w:ascii="Times New Roman" w:eastAsia="Times New Roman" w:hAnsi="Times New Roman" w:cs="Times New Roman"/>
          <w:color w:val="000000"/>
          <w:kern w:val="0"/>
          <w:sz w:val="24"/>
          <w:szCs w:val="24"/>
          <w:lang w:eastAsia="et-EE"/>
          <w14:ligatures w14:val="none"/>
        </w:rPr>
        <w:t xml:space="preserve">geenivaramu koeproovide ja andmete kasutamise tulemusel </w:t>
      </w:r>
      <w:r w:rsidR="00B24935" w:rsidRPr="00B11670">
        <w:rPr>
          <w:rFonts w:ascii="Times New Roman" w:eastAsia="Times New Roman" w:hAnsi="Times New Roman" w:cs="Times New Roman"/>
          <w:color w:val="000000"/>
          <w:kern w:val="0"/>
          <w:sz w:val="24"/>
          <w:szCs w:val="24"/>
          <w:lang w:eastAsia="et-EE"/>
          <w14:ligatures w14:val="none"/>
        </w:rPr>
        <w:t>saadavate</w:t>
      </w:r>
      <w:r w:rsidR="00F97A1C" w:rsidRPr="00B11670">
        <w:rPr>
          <w:rFonts w:ascii="Times New Roman" w:eastAsia="Times New Roman" w:hAnsi="Times New Roman" w:cs="Times New Roman"/>
          <w:color w:val="000000"/>
          <w:kern w:val="0"/>
          <w:sz w:val="24"/>
          <w:szCs w:val="24"/>
          <w:lang w:eastAsia="et-EE"/>
          <w14:ligatures w14:val="none"/>
        </w:rPr>
        <w:t xml:space="preserve"> andmete ning teadusuuringus kogutud koeproovide ja andmete </w:t>
      </w:r>
      <w:r w:rsidRPr="00B11670">
        <w:rPr>
          <w:rFonts w:ascii="Times New Roman" w:eastAsia="Times New Roman" w:hAnsi="Times New Roman" w:cs="Times New Roman"/>
          <w:color w:val="000000"/>
          <w:kern w:val="0"/>
          <w:sz w:val="24"/>
          <w:szCs w:val="24"/>
          <w:lang w:eastAsia="et-EE"/>
          <w14:ligatures w14:val="none"/>
        </w:rPr>
        <w:t xml:space="preserve">töötlemine geenivaramus on geenivaramu eesmärkide saavutamiseks vajalik, </w:t>
      </w:r>
      <w:r w:rsidRPr="00CB545D">
        <w:rPr>
          <w:rFonts w:ascii="Times New Roman" w:eastAsia="Times New Roman" w:hAnsi="Times New Roman" w:cs="Times New Roman"/>
          <w:color w:val="000000"/>
          <w:kern w:val="0"/>
          <w:sz w:val="24"/>
          <w:szCs w:val="24"/>
          <w:lang w:eastAsia="et-EE"/>
          <w14:ligatures w14:val="none"/>
        </w:rPr>
        <w:t xml:space="preserve">näeb ta </w:t>
      </w:r>
      <w:r w:rsidR="00916CAD" w:rsidRPr="00CB545D">
        <w:rPr>
          <w:rFonts w:ascii="Times New Roman" w:eastAsia="Times New Roman" w:hAnsi="Times New Roman" w:cs="Times New Roman"/>
          <w:color w:val="000000"/>
          <w:kern w:val="0"/>
          <w:sz w:val="24"/>
          <w:szCs w:val="24"/>
          <w:lang w:eastAsia="et-EE"/>
          <w14:ligatures w14:val="none"/>
        </w:rPr>
        <w:t>selle</w:t>
      </w:r>
      <w:r w:rsidR="00C349A0" w:rsidRPr="00CB545D">
        <w:rPr>
          <w:rFonts w:ascii="Times New Roman" w:eastAsia="Times New Roman" w:hAnsi="Times New Roman" w:cs="Times New Roman"/>
          <w:color w:val="000000"/>
          <w:kern w:val="0"/>
          <w:sz w:val="24"/>
          <w:szCs w:val="24"/>
          <w:lang w:eastAsia="et-EE"/>
          <w14:ligatures w14:val="none"/>
        </w:rPr>
        <w:t>kohase</w:t>
      </w:r>
      <w:r w:rsidR="00916CAD" w:rsidRPr="00CB545D">
        <w:rPr>
          <w:rFonts w:ascii="Times New Roman" w:eastAsia="Times New Roman" w:hAnsi="Times New Roman" w:cs="Times New Roman"/>
          <w:color w:val="000000"/>
          <w:kern w:val="0"/>
          <w:sz w:val="24"/>
          <w:szCs w:val="24"/>
          <w:lang w:eastAsia="et-EE"/>
          <w14:ligatures w14:val="none"/>
        </w:rPr>
        <w:t xml:space="preserve"> </w:t>
      </w:r>
      <w:r w:rsidR="00F7636C" w:rsidRPr="00CB545D">
        <w:rPr>
          <w:rFonts w:ascii="Times New Roman" w:eastAsia="Times New Roman" w:hAnsi="Times New Roman" w:cs="Times New Roman"/>
          <w:color w:val="000000"/>
          <w:kern w:val="0"/>
          <w:sz w:val="24"/>
          <w:szCs w:val="24"/>
          <w:lang w:eastAsia="et-EE"/>
          <w14:ligatures w14:val="none"/>
        </w:rPr>
        <w:t xml:space="preserve">tingimuse </w:t>
      </w:r>
      <w:r w:rsidR="00C45043" w:rsidRPr="00CB545D">
        <w:rPr>
          <w:rFonts w:ascii="Times New Roman" w:eastAsia="Times New Roman" w:hAnsi="Times New Roman" w:cs="Times New Roman"/>
          <w:color w:val="000000"/>
          <w:kern w:val="0"/>
          <w:sz w:val="24"/>
          <w:szCs w:val="24"/>
          <w:lang w:eastAsia="et-EE"/>
          <w14:ligatures w14:val="none"/>
        </w:rPr>
        <w:t xml:space="preserve">ja muud käesoleva seaduse § </w:t>
      </w:r>
      <w:r w:rsidR="001C33C2" w:rsidRPr="00CB545D">
        <w:rPr>
          <w:rFonts w:ascii="Times New Roman" w:eastAsia="Times New Roman" w:hAnsi="Times New Roman" w:cs="Times New Roman"/>
          <w:color w:val="000000"/>
          <w:kern w:val="0"/>
          <w:sz w:val="24"/>
          <w:szCs w:val="24"/>
          <w:lang w:eastAsia="et-EE"/>
          <w14:ligatures w14:val="none"/>
        </w:rPr>
        <w:t>9</w:t>
      </w:r>
      <w:r w:rsidR="00C45043" w:rsidRPr="00CB545D">
        <w:rPr>
          <w:rFonts w:ascii="Times New Roman" w:eastAsia="Times New Roman" w:hAnsi="Times New Roman" w:cs="Times New Roman"/>
          <w:color w:val="000000"/>
          <w:kern w:val="0"/>
          <w:sz w:val="24"/>
          <w:szCs w:val="24"/>
          <w:lang w:eastAsia="et-EE"/>
          <w14:ligatures w14:val="none"/>
        </w:rPr>
        <w:t xml:space="preserve"> lõikes 4 nimetatud </w:t>
      </w:r>
      <w:r w:rsidR="002A52C4" w:rsidRPr="00CB545D">
        <w:rPr>
          <w:rFonts w:ascii="Times New Roman" w:eastAsia="Times New Roman" w:hAnsi="Times New Roman" w:cs="Times New Roman"/>
          <w:color w:val="000000"/>
          <w:kern w:val="0"/>
          <w:sz w:val="24"/>
          <w:szCs w:val="24"/>
          <w:lang w:eastAsia="et-EE"/>
          <w14:ligatures w14:val="none"/>
        </w:rPr>
        <w:t>tingimuse</w:t>
      </w:r>
      <w:r w:rsidR="00C45043" w:rsidRPr="00CB545D">
        <w:rPr>
          <w:rFonts w:ascii="Times New Roman" w:eastAsia="Times New Roman" w:hAnsi="Times New Roman" w:cs="Times New Roman"/>
          <w:color w:val="000000"/>
          <w:kern w:val="0"/>
          <w:sz w:val="24"/>
          <w:szCs w:val="24"/>
          <w:lang w:eastAsia="et-EE"/>
          <w14:ligatures w14:val="none"/>
        </w:rPr>
        <w:t>d ette oma</w:t>
      </w:r>
      <w:r w:rsidR="00E13281" w:rsidRPr="00CB545D">
        <w:rPr>
          <w:rFonts w:ascii="Times New Roman" w:eastAsia="Times New Roman" w:hAnsi="Times New Roman" w:cs="Times New Roman"/>
          <w:color w:val="000000"/>
          <w:kern w:val="0"/>
          <w:sz w:val="24"/>
          <w:szCs w:val="24"/>
          <w:lang w:eastAsia="et-EE"/>
          <w14:ligatures w14:val="none"/>
        </w:rPr>
        <w:t xml:space="preserve"> </w:t>
      </w:r>
      <w:r w:rsidR="00F7636C" w:rsidRPr="00CB545D">
        <w:rPr>
          <w:rFonts w:ascii="Times New Roman" w:eastAsia="Times New Roman" w:hAnsi="Times New Roman" w:cs="Times New Roman"/>
          <w:color w:val="000000"/>
          <w:kern w:val="0"/>
          <w:sz w:val="24"/>
          <w:szCs w:val="24"/>
          <w:lang w:eastAsia="et-EE"/>
          <w14:ligatures w14:val="none"/>
        </w:rPr>
        <w:t>kaalutlusotsuses</w:t>
      </w:r>
      <w:r w:rsidR="00C45043" w:rsidRPr="00CB545D">
        <w:rPr>
          <w:rFonts w:ascii="Times New Roman" w:eastAsia="Times New Roman" w:hAnsi="Times New Roman" w:cs="Times New Roman"/>
          <w:color w:val="000000"/>
          <w:kern w:val="0"/>
          <w:sz w:val="24"/>
          <w:szCs w:val="24"/>
          <w:lang w:eastAsia="et-EE"/>
          <w14:ligatures w14:val="none"/>
        </w:rPr>
        <w:t>.</w:t>
      </w:r>
    </w:p>
    <w:p w14:paraId="44F3EAD8" w14:textId="77777777" w:rsidR="004D1F6F" w:rsidRPr="00CB545D" w:rsidRDefault="004D1F6F" w:rsidP="004D1F6F">
      <w:pPr>
        <w:spacing w:after="0" w:line="240" w:lineRule="auto"/>
        <w:rPr>
          <w:rStyle w:val="Kommentaariviide"/>
        </w:rPr>
      </w:pPr>
    </w:p>
    <w:p w14:paraId="2175F8C0" w14:textId="6E14F499" w:rsidR="00382902" w:rsidRDefault="6EAF6A39" w:rsidP="00F114E9">
      <w:pPr>
        <w:spacing w:after="0" w:line="240" w:lineRule="auto"/>
        <w:jc w:val="both"/>
        <w:rPr>
          <w:rFonts w:ascii="Times New Roman" w:eastAsia="Times New Roman" w:hAnsi="Times New Roman" w:cs="Times New Roman"/>
          <w:color w:val="000000" w:themeColor="text1"/>
          <w:sz w:val="24"/>
          <w:szCs w:val="24"/>
          <w:lang w:eastAsia="et-EE"/>
        </w:rPr>
      </w:pPr>
      <w:r w:rsidRPr="00CB545D">
        <w:rPr>
          <w:rFonts w:ascii="Times New Roman" w:eastAsia="Times New Roman" w:hAnsi="Times New Roman" w:cs="Times New Roman"/>
          <w:color w:val="000000" w:themeColor="text1"/>
          <w:sz w:val="24"/>
          <w:szCs w:val="24"/>
          <w:lang w:eastAsia="et-EE"/>
        </w:rPr>
        <w:t>(</w:t>
      </w:r>
      <w:r w:rsidR="007719BF" w:rsidRPr="00CB545D">
        <w:rPr>
          <w:rFonts w:ascii="Times New Roman" w:eastAsia="Times New Roman" w:hAnsi="Times New Roman" w:cs="Times New Roman"/>
          <w:color w:val="000000" w:themeColor="text1"/>
          <w:sz w:val="24"/>
          <w:szCs w:val="24"/>
          <w:lang w:eastAsia="et-EE"/>
        </w:rPr>
        <w:t>9</w:t>
      </w:r>
      <w:r w:rsidRPr="00CB545D">
        <w:rPr>
          <w:rFonts w:ascii="Times New Roman" w:eastAsia="Times New Roman" w:hAnsi="Times New Roman" w:cs="Times New Roman"/>
          <w:color w:val="000000" w:themeColor="text1"/>
          <w:sz w:val="24"/>
          <w:szCs w:val="24"/>
          <w:lang w:eastAsia="et-EE"/>
        </w:rPr>
        <w:t>)</w:t>
      </w:r>
      <w:r w:rsidR="006D3980" w:rsidRPr="00CB545D">
        <w:rPr>
          <w:rFonts w:ascii="Times New Roman" w:eastAsia="Times New Roman" w:hAnsi="Times New Roman" w:cs="Times New Roman"/>
          <w:color w:val="000000" w:themeColor="text1"/>
          <w:sz w:val="24"/>
          <w:szCs w:val="24"/>
          <w:lang w:eastAsia="et-EE"/>
        </w:rPr>
        <w:t xml:space="preserve"> </w:t>
      </w:r>
      <w:r w:rsidR="00382902" w:rsidRPr="00CB545D">
        <w:rPr>
          <w:rFonts w:ascii="Times New Roman" w:eastAsia="Times New Roman" w:hAnsi="Times New Roman" w:cs="Times New Roman"/>
          <w:color w:val="000000" w:themeColor="text1"/>
          <w:sz w:val="24"/>
          <w:szCs w:val="24"/>
          <w:lang w:eastAsia="et-EE"/>
        </w:rPr>
        <w:t xml:space="preserve">Isik, </w:t>
      </w:r>
      <w:r w:rsidR="00382902" w:rsidRPr="002A780A">
        <w:rPr>
          <w:rFonts w:ascii="Times New Roman" w:eastAsia="Times New Roman" w:hAnsi="Times New Roman" w:cs="Times New Roman"/>
          <w:color w:val="000000" w:themeColor="text1"/>
          <w:sz w:val="24"/>
          <w:szCs w:val="24"/>
          <w:lang w:eastAsia="et-EE"/>
        </w:rPr>
        <w:t>kes peab läbima käesoleva seaduse § 2</w:t>
      </w:r>
      <w:r w:rsidR="00E822E1" w:rsidRPr="002A780A">
        <w:rPr>
          <w:rFonts w:ascii="Times New Roman" w:eastAsia="Times New Roman" w:hAnsi="Times New Roman" w:cs="Times New Roman"/>
          <w:color w:val="000000" w:themeColor="text1"/>
          <w:sz w:val="24"/>
          <w:szCs w:val="24"/>
          <w:lang w:eastAsia="et-EE"/>
        </w:rPr>
        <w:t>7</w:t>
      </w:r>
      <w:r w:rsidR="00382902" w:rsidRPr="00CB545D">
        <w:rPr>
          <w:rFonts w:ascii="Times New Roman" w:eastAsia="Times New Roman" w:hAnsi="Times New Roman" w:cs="Times New Roman"/>
          <w:color w:val="000000" w:themeColor="text1"/>
          <w:sz w:val="24"/>
          <w:szCs w:val="24"/>
          <w:lang w:eastAsia="et-EE"/>
        </w:rPr>
        <w:t xml:space="preserve"> alusel eetikakomitee, peab saama enne koeproovide ja andmete kasutamist või väljastamist eetikakomitee heakskiidu.</w:t>
      </w:r>
    </w:p>
    <w:p w14:paraId="5C6634BE" w14:textId="77777777" w:rsidR="00362F6C" w:rsidRDefault="00362F6C" w:rsidP="4B7E536E">
      <w:pPr>
        <w:spacing w:after="0" w:line="240" w:lineRule="auto"/>
        <w:jc w:val="both"/>
        <w:rPr>
          <w:rFonts w:ascii="Times New Roman" w:eastAsia="Times New Roman" w:hAnsi="Times New Roman" w:cs="Times New Roman"/>
          <w:color w:val="000000" w:themeColor="text1"/>
          <w:sz w:val="24"/>
          <w:szCs w:val="24"/>
          <w:highlight w:val="green"/>
          <w:lang w:eastAsia="et-EE"/>
        </w:rPr>
      </w:pPr>
    </w:p>
    <w:p w14:paraId="12C8F705" w14:textId="34F8868C" w:rsidR="007A70F6" w:rsidRPr="00C259F7" w:rsidRDefault="7CDD4C98" w:rsidP="4B7E536E">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4B7E536E">
        <w:rPr>
          <w:rFonts w:ascii="Times New Roman" w:eastAsia="Times New Roman" w:hAnsi="Times New Roman" w:cs="Times New Roman"/>
          <w:b/>
          <w:bCs/>
          <w:kern w:val="0"/>
          <w:sz w:val="24"/>
          <w:szCs w:val="24"/>
          <w:lang w:eastAsia="et-EE"/>
          <w14:ligatures w14:val="none"/>
        </w:rPr>
        <w:t>§ 1</w:t>
      </w:r>
      <w:r w:rsidR="0070017C">
        <w:rPr>
          <w:rFonts w:ascii="Times New Roman" w:eastAsia="Times New Roman" w:hAnsi="Times New Roman" w:cs="Times New Roman"/>
          <w:b/>
          <w:bCs/>
          <w:kern w:val="0"/>
          <w:sz w:val="24"/>
          <w:szCs w:val="24"/>
          <w:lang w:eastAsia="et-EE"/>
          <w14:ligatures w14:val="none"/>
        </w:rPr>
        <w:t>4</w:t>
      </w:r>
      <w:r w:rsidRPr="4B7E536E">
        <w:rPr>
          <w:rFonts w:ascii="Times New Roman" w:eastAsia="Times New Roman" w:hAnsi="Times New Roman" w:cs="Times New Roman"/>
          <w:b/>
          <w:bCs/>
          <w:kern w:val="0"/>
          <w:sz w:val="24"/>
          <w:szCs w:val="24"/>
          <w:lang w:eastAsia="et-EE"/>
          <w14:ligatures w14:val="none"/>
        </w:rPr>
        <w:t>. Sugupuu kasutamise ja väljastamise lubatavuse erisus</w:t>
      </w:r>
    </w:p>
    <w:p w14:paraId="57CCA6EA" w14:textId="77777777" w:rsidR="007A70F6" w:rsidRPr="00C259F7" w:rsidRDefault="007A70F6" w:rsidP="00AA04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1964A47F" w14:textId="180E3D12" w:rsidR="007A70F6" w:rsidRPr="00C259F7" w:rsidRDefault="00D56B49" w:rsidP="4B7E536E">
      <w:pPr>
        <w:spacing w:after="0" w:line="240" w:lineRule="auto"/>
        <w:jc w:val="both"/>
        <w:textAlignment w:val="baseline"/>
        <w:rPr>
          <w:rFonts w:ascii="Times New Roman" w:eastAsia="Times New Roman" w:hAnsi="Times New Roman" w:cs="Times New Roman"/>
          <w:color w:val="000000" w:themeColor="text1"/>
          <w:sz w:val="24"/>
          <w:szCs w:val="24"/>
          <w:highlight w:val="green"/>
          <w:lang w:eastAsia="et-EE"/>
        </w:rPr>
      </w:pPr>
      <w:r w:rsidRPr="4B7E536E">
        <w:rPr>
          <w:rFonts w:ascii="Times New Roman" w:eastAsia="Times New Roman" w:hAnsi="Times New Roman" w:cs="Times New Roman"/>
          <w:color w:val="000000"/>
          <w:kern w:val="0"/>
          <w:sz w:val="24"/>
          <w:szCs w:val="24"/>
          <w:lang w:eastAsia="et-EE"/>
          <w14:ligatures w14:val="none"/>
        </w:rPr>
        <w:t>(1) Sugupuud võib kasutada ainult geenivaramu</w:t>
      </w:r>
      <w:r w:rsidR="00F7472D" w:rsidRPr="4B7E536E">
        <w:rPr>
          <w:rFonts w:ascii="Times New Roman" w:eastAsia="Times New Roman" w:hAnsi="Times New Roman" w:cs="Times New Roman"/>
          <w:color w:val="000000"/>
          <w:kern w:val="0"/>
          <w:sz w:val="24"/>
          <w:szCs w:val="24"/>
          <w:lang w:eastAsia="et-EE"/>
          <w14:ligatures w14:val="none"/>
        </w:rPr>
        <w:t>siseselt</w:t>
      </w:r>
      <w:r w:rsidRPr="4B7E536E">
        <w:rPr>
          <w:rFonts w:ascii="Times New Roman" w:eastAsia="Times New Roman" w:hAnsi="Times New Roman" w:cs="Times New Roman"/>
          <w:color w:val="000000"/>
          <w:kern w:val="0"/>
          <w:sz w:val="24"/>
          <w:szCs w:val="24"/>
          <w:lang w:eastAsia="et-EE"/>
          <w14:ligatures w14:val="none"/>
        </w:rPr>
        <w:t xml:space="preserve"> geenidoonorite koeproovide ja isikuandmete struktureerimiseks sugulusseoste põhjal</w:t>
      </w:r>
      <w:r w:rsidR="414C4A3B" w:rsidRPr="4B7E536E">
        <w:rPr>
          <w:rFonts w:ascii="Times New Roman" w:eastAsia="Times New Roman" w:hAnsi="Times New Roman" w:cs="Times New Roman"/>
          <w:color w:val="000000"/>
          <w:kern w:val="0"/>
          <w:sz w:val="24"/>
          <w:szCs w:val="24"/>
          <w:lang w:eastAsia="et-EE"/>
          <w14:ligatures w14:val="none"/>
        </w:rPr>
        <w:t>, sealhulgas käesoleva seaduse § 2</w:t>
      </w:r>
      <w:r w:rsidR="00475539">
        <w:rPr>
          <w:rFonts w:ascii="Times New Roman" w:eastAsia="Times New Roman" w:hAnsi="Times New Roman" w:cs="Times New Roman"/>
          <w:color w:val="000000"/>
          <w:kern w:val="0"/>
          <w:sz w:val="24"/>
          <w:szCs w:val="24"/>
          <w:lang w:eastAsia="et-EE"/>
          <w14:ligatures w14:val="none"/>
        </w:rPr>
        <w:t>6</w:t>
      </w:r>
      <w:r w:rsidR="414C4A3B" w:rsidRPr="4B7E536E">
        <w:rPr>
          <w:rFonts w:ascii="Times New Roman" w:eastAsia="Times New Roman" w:hAnsi="Times New Roman" w:cs="Times New Roman"/>
          <w:color w:val="000000"/>
          <w:kern w:val="0"/>
          <w:sz w:val="24"/>
          <w:szCs w:val="24"/>
          <w:lang w:eastAsia="et-EE"/>
          <w14:ligatures w14:val="none"/>
        </w:rPr>
        <w:t xml:space="preserve"> </w:t>
      </w:r>
      <w:r w:rsidR="000D5AAD">
        <w:rPr>
          <w:rFonts w:ascii="Times New Roman" w:eastAsia="Times New Roman" w:hAnsi="Times New Roman" w:cs="Times New Roman"/>
          <w:color w:val="000000"/>
          <w:kern w:val="0"/>
          <w:sz w:val="24"/>
          <w:szCs w:val="24"/>
          <w:lang w:eastAsia="et-EE"/>
          <w14:ligatures w14:val="none"/>
        </w:rPr>
        <w:t xml:space="preserve">lõike 1 </w:t>
      </w:r>
      <w:r w:rsidR="414C4A3B" w:rsidRPr="4B7E536E">
        <w:rPr>
          <w:rFonts w:ascii="Times New Roman" w:eastAsia="Times New Roman" w:hAnsi="Times New Roman" w:cs="Times New Roman"/>
          <w:color w:val="000000"/>
          <w:kern w:val="0"/>
          <w:sz w:val="24"/>
          <w:szCs w:val="24"/>
          <w:lang w:eastAsia="et-EE"/>
          <w14:ligatures w14:val="none"/>
        </w:rPr>
        <w:t>punktis 5 nimetatud juhul.</w:t>
      </w:r>
    </w:p>
    <w:p w14:paraId="51CFF0DD" w14:textId="630C914E" w:rsidR="4B7E536E" w:rsidRDefault="4B7E536E" w:rsidP="4B7E536E">
      <w:pPr>
        <w:spacing w:after="0" w:line="240" w:lineRule="auto"/>
        <w:jc w:val="both"/>
        <w:rPr>
          <w:rFonts w:ascii="Times New Roman" w:eastAsia="Times New Roman" w:hAnsi="Times New Roman" w:cs="Times New Roman"/>
          <w:color w:val="000000" w:themeColor="text1"/>
          <w:sz w:val="24"/>
          <w:szCs w:val="24"/>
          <w:highlight w:val="green"/>
          <w:lang w:eastAsia="et-EE"/>
        </w:rPr>
      </w:pPr>
    </w:p>
    <w:p w14:paraId="6AF83077" w14:textId="2C692474" w:rsidR="007A70F6" w:rsidRPr="00C259F7" w:rsidRDefault="00D56B49" w:rsidP="4B7E536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Geenivaramu vastutav töötleja võib teadusuuringu </w:t>
      </w:r>
      <w:r w:rsidR="000B275F" w:rsidRPr="00C259F7">
        <w:rPr>
          <w:rFonts w:ascii="Times New Roman" w:eastAsia="Times New Roman" w:hAnsi="Times New Roman" w:cs="Times New Roman"/>
          <w:color w:val="000000"/>
          <w:kern w:val="0"/>
          <w:sz w:val="24"/>
          <w:szCs w:val="24"/>
          <w:lang w:eastAsia="et-EE"/>
          <w14:ligatures w14:val="none"/>
        </w:rPr>
        <w:t>tegemiseks</w:t>
      </w:r>
      <w:r w:rsidRPr="00C259F7">
        <w:rPr>
          <w:rFonts w:ascii="Times New Roman" w:eastAsia="Times New Roman" w:hAnsi="Times New Roman" w:cs="Times New Roman"/>
          <w:color w:val="000000"/>
          <w:kern w:val="0"/>
          <w:sz w:val="24"/>
          <w:szCs w:val="24"/>
          <w:lang w:eastAsia="et-EE"/>
          <w14:ligatures w14:val="none"/>
        </w:rPr>
        <w:t xml:space="preserve"> võimaldada sugupuu kasutamist või väljastamist pseudonüümitud kujul.</w:t>
      </w:r>
    </w:p>
    <w:p w14:paraId="0E2EA840"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14D8196" w14:textId="77777777" w:rsidR="007A70F6" w:rsidRPr="00C259F7" w:rsidRDefault="00D56B49" w:rsidP="00D56B49">
      <w:pPr>
        <w:spacing w:after="0" w:line="240" w:lineRule="auto"/>
        <w:ind w:left="705"/>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4. jagu</w:t>
      </w:r>
    </w:p>
    <w:p w14:paraId="26D40483" w14:textId="41593FBD" w:rsidR="007A70F6" w:rsidRPr="00C259F7" w:rsidRDefault="00D56B49"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G</w:t>
      </w:r>
      <w:r w:rsidR="766F8FFB" w:rsidRPr="00C259F7">
        <w:rPr>
          <w:rFonts w:ascii="Times New Roman" w:eastAsia="Times New Roman" w:hAnsi="Times New Roman" w:cs="Times New Roman"/>
          <w:b/>
          <w:bCs/>
          <w:kern w:val="0"/>
          <w:sz w:val="24"/>
          <w:szCs w:val="24"/>
          <w:lang w:eastAsia="et-EE"/>
          <w14:ligatures w14:val="none"/>
        </w:rPr>
        <w:t xml:space="preserve">eenidoonorite vabatahtlikkus, geenidoonori tahteavaldused ja õigused </w:t>
      </w:r>
    </w:p>
    <w:p w14:paraId="4496333A" w14:textId="77777777" w:rsidR="007A70F6" w:rsidRPr="00C259F7" w:rsidRDefault="007A70F6"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p>
    <w:p w14:paraId="6BCD477F" w14:textId="05583CF7" w:rsidR="007A70F6" w:rsidRPr="00C259F7" w:rsidRDefault="00D56B49" w:rsidP="00AA048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w:t>
      </w:r>
      <w:r w:rsidR="0070017C">
        <w:rPr>
          <w:rFonts w:ascii="Times New Roman" w:eastAsia="Times New Roman" w:hAnsi="Times New Roman" w:cs="Times New Roman"/>
          <w:b/>
          <w:bCs/>
          <w:kern w:val="0"/>
          <w:sz w:val="24"/>
          <w:szCs w:val="24"/>
          <w:lang w:eastAsia="et-EE"/>
          <w14:ligatures w14:val="none"/>
        </w:rPr>
        <w:t>5</w:t>
      </w:r>
      <w:r w:rsidRPr="00C259F7">
        <w:rPr>
          <w:rFonts w:ascii="Times New Roman" w:eastAsia="Times New Roman" w:hAnsi="Times New Roman" w:cs="Times New Roman"/>
          <w:b/>
          <w:bCs/>
          <w:kern w:val="0"/>
          <w:sz w:val="24"/>
          <w:szCs w:val="24"/>
          <w:lang w:eastAsia="et-EE"/>
          <w14:ligatures w14:val="none"/>
        </w:rPr>
        <w:t>. Geenidoonorluse vabatahtlikkus</w:t>
      </w:r>
    </w:p>
    <w:p w14:paraId="5D7C90B4" w14:textId="77777777" w:rsidR="007A70F6" w:rsidRPr="00C259F7" w:rsidRDefault="007A70F6" w:rsidP="00AA04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34F14AC" w14:textId="25278801"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Geenidoonoriks hakkamine ja koeproovi võtmine toimub isiku teadliku ja vabatahtlikult antud tahteavalduse alusel, mis vastab vähemalt käesoleva seaduse §-s </w:t>
      </w:r>
      <w:r w:rsidR="00E42F8E">
        <w:rPr>
          <w:rFonts w:ascii="Times New Roman" w:eastAsia="Times New Roman" w:hAnsi="Times New Roman" w:cs="Times New Roman"/>
          <w:color w:val="000000"/>
          <w:kern w:val="0"/>
          <w:sz w:val="24"/>
          <w:szCs w:val="24"/>
          <w:lang w:eastAsia="et-EE"/>
          <w14:ligatures w14:val="none"/>
        </w:rPr>
        <w:t>20</w:t>
      </w:r>
      <w:r w:rsidRPr="00C259F7">
        <w:rPr>
          <w:rFonts w:ascii="Times New Roman" w:eastAsia="Times New Roman" w:hAnsi="Times New Roman" w:cs="Times New Roman"/>
          <w:color w:val="000000"/>
          <w:kern w:val="0"/>
          <w:sz w:val="24"/>
          <w:szCs w:val="24"/>
          <w:lang w:eastAsia="et-EE"/>
          <w14:ligatures w14:val="none"/>
        </w:rPr>
        <w:t xml:space="preserve"> </w:t>
      </w:r>
      <w:r w:rsidR="003D430B" w:rsidRPr="00C259F7">
        <w:rPr>
          <w:rFonts w:ascii="Times New Roman" w:eastAsia="Times New Roman" w:hAnsi="Times New Roman" w:cs="Times New Roman"/>
          <w:color w:val="000000"/>
          <w:kern w:val="0"/>
          <w:sz w:val="24"/>
          <w:szCs w:val="24"/>
          <w:lang w:eastAsia="et-EE"/>
          <w14:ligatures w14:val="none"/>
        </w:rPr>
        <w:t>sätestatud</w:t>
      </w:r>
      <w:r w:rsidRPr="00C259F7">
        <w:rPr>
          <w:rFonts w:ascii="Times New Roman" w:eastAsia="Times New Roman" w:hAnsi="Times New Roman" w:cs="Times New Roman"/>
          <w:color w:val="000000"/>
          <w:kern w:val="0"/>
          <w:sz w:val="24"/>
          <w:szCs w:val="24"/>
          <w:lang w:eastAsia="et-EE"/>
          <w14:ligatures w14:val="none"/>
        </w:rPr>
        <w:t xml:space="preserve"> nõuetele.</w:t>
      </w:r>
    </w:p>
    <w:p w14:paraId="09B65807"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66A3540"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Isiku geenidoonoriks hakkamise otsuse mõjutamine, sealhulgas ähvardades negatiivse tagajärjega, lubades tasu ja ainelist hüve või andes hinnangulist teavet, on keelatud.</w:t>
      </w:r>
    </w:p>
    <w:p w14:paraId="3F23EBD8"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64FCB04" w14:textId="789951A5" w:rsidR="00F65605" w:rsidRPr="00C259F7" w:rsidRDefault="00D56B49" w:rsidP="00AA048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w:t>
      </w:r>
      <w:r w:rsidR="0070017C">
        <w:rPr>
          <w:rFonts w:ascii="Times New Roman" w:eastAsia="Times New Roman" w:hAnsi="Times New Roman" w:cs="Times New Roman"/>
          <w:b/>
          <w:bCs/>
          <w:kern w:val="0"/>
          <w:sz w:val="24"/>
          <w:szCs w:val="24"/>
          <w:lang w:eastAsia="et-EE"/>
          <w14:ligatures w14:val="none"/>
        </w:rPr>
        <w:t>6</w:t>
      </w:r>
      <w:r w:rsidRPr="00C259F7">
        <w:rPr>
          <w:rFonts w:ascii="Times New Roman" w:eastAsia="Times New Roman" w:hAnsi="Times New Roman" w:cs="Times New Roman"/>
          <w:b/>
          <w:bCs/>
          <w:kern w:val="0"/>
          <w:sz w:val="24"/>
          <w:szCs w:val="24"/>
          <w:lang w:eastAsia="et-EE"/>
          <w14:ligatures w14:val="none"/>
        </w:rPr>
        <w:t>. Piiratud teovõimega isik geenidoonorina</w:t>
      </w:r>
    </w:p>
    <w:p w14:paraId="256C010D" w14:textId="77777777" w:rsidR="00F65605" w:rsidRPr="00C259F7" w:rsidRDefault="00F65605" w:rsidP="00AA04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7C08019"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Piiratud teovõimega isik ei saa olla geenivaramu geenidoonor, välja arvatud juhul</w:t>
      </w:r>
      <w:r w:rsidR="00C82B85"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kui on täidetud järgmised tingimused:</w:t>
      </w:r>
    </w:p>
    <w:p w14:paraId="6368C675" w14:textId="2CDE2B7E"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piiratud teovõimega isikule ja tema seaduslikule esindajale on antud vähemalt käesoleva seaduse § </w:t>
      </w:r>
      <w:r w:rsidR="001F0EED">
        <w:rPr>
          <w:rFonts w:ascii="Times New Roman" w:eastAsia="Times New Roman" w:hAnsi="Times New Roman" w:cs="Times New Roman"/>
          <w:color w:val="000000"/>
          <w:kern w:val="0"/>
          <w:sz w:val="24"/>
          <w:szCs w:val="24"/>
          <w:lang w:eastAsia="et-EE"/>
          <w14:ligatures w14:val="none"/>
        </w:rPr>
        <w:t>20</w:t>
      </w:r>
      <w:r w:rsidRPr="00C259F7">
        <w:rPr>
          <w:rFonts w:ascii="Times New Roman" w:eastAsia="Times New Roman" w:hAnsi="Times New Roman" w:cs="Times New Roman"/>
          <w:color w:val="000000"/>
          <w:kern w:val="0"/>
          <w:sz w:val="24"/>
          <w:szCs w:val="24"/>
          <w:lang w:eastAsia="et-EE"/>
          <w14:ligatures w14:val="none"/>
        </w:rPr>
        <w:t xml:space="preserve"> lõikes 4 sätestatud teave;</w:t>
      </w:r>
    </w:p>
    <w:p w14:paraId="20FF6442" w14:textId="623740AF"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seaduslik esindaja on allkirjastanud käesoleva seaduse § 1</w:t>
      </w:r>
      <w:r w:rsidR="001F0EED">
        <w:rPr>
          <w:rFonts w:ascii="Times New Roman" w:eastAsia="Times New Roman" w:hAnsi="Times New Roman" w:cs="Times New Roman"/>
          <w:color w:val="000000"/>
          <w:kern w:val="0"/>
          <w:sz w:val="24"/>
          <w:szCs w:val="24"/>
          <w:lang w:eastAsia="et-EE"/>
          <w14:ligatures w14:val="none"/>
        </w:rPr>
        <w:t>5</w:t>
      </w:r>
      <w:r w:rsidRPr="00C259F7">
        <w:rPr>
          <w:rFonts w:ascii="Times New Roman" w:eastAsia="Times New Roman" w:hAnsi="Times New Roman" w:cs="Times New Roman"/>
          <w:color w:val="000000"/>
          <w:kern w:val="0"/>
          <w:sz w:val="24"/>
          <w:szCs w:val="24"/>
          <w:lang w:eastAsia="et-EE"/>
          <w14:ligatures w14:val="none"/>
        </w:rPr>
        <w:t xml:space="preserve"> lõikes 1 sätestatud tahteavalduse, andnud geenivaramule oma kontaktandmed ja tõendanud esindusõigust;</w:t>
      </w:r>
    </w:p>
    <w:p w14:paraId="7AF4395E" w14:textId="55E9AB6C" w:rsidR="00FA1154"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piiratud teovõimega isik </w:t>
      </w:r>
      <w:bookmarkStart w:id="31" w:name="_Hlk197673580"/>
      <w:r w:rsidRPr="00C259F7">
        <w:rPr>
          <w:rFonts w:ascii="Times New Roman" w:eastAsia="Times New Roman" w:hAnsi="Times New Roman" w:cs="Times New Roman"/>
          <w:color w:val="000000"/>
          <w:kern w:val="0"/>
          <w:sz w:val="24"/>
          <w:szCs w:val="24"/>
          <w:lang w:eastAsia="et-EE"/>
          <w14:ligatures w14:val="none"/>
        </w:rPr>
        <w:t xml:space="preserve">ei ole </w:t>
      </w:r>
      <w:r w:rsidR="00FA1154" w:rsidRPr="00C259F7">
        <w:rPr>
          <w:rFonts w:ascii="Times New Roman" w:eastAsia="Times New Roman" w:hAnsi="Times New Roman" w:cs="Times New Roman"/>
          <w:color w:val="000000"/>
          <w:kern w:val="0"/>
          <w:sz w:val="24"/>
          <w:szCs w:val="24"/>
          <w:lang w:eastAsia="et-EE"/>
          <w14:ligatures w14:val="none"/>
        </w:rPr>
        <w:t>selle vastu, et temalt võetakse koeproov ja tema isikuandmeid töödeldakse.</w:t>
      </w:r>
    </w:p>
    <w:bookmarkEnd w:id="31"/>
    <w:p w14:paraId="35A617D4"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9588B92" w14:textId="7CB97773" w:rsidR="00F65605" w:rsidRPr="00C259F7" w:rsidRDefault="00D56B49" w:rsidP="00AA048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w:t>
      </w:r>
      <w:r w:rsidR="0070017C">
        <w:rPr>
          <w:rFonts w:ascii="Times New Roman" w:eastAsia="Times New Roman" w:hAnsi="Times New Roman" w:cs="Times New Roman"/>
          <w:b/>
          <w:bCs/>
          <w:kern w:val="0"/>
          <w:sz w:val="24"/>
          <w:szCs w:val="24"/>
          <w:lang w:eastAsia="et-EE"/>
          <w14:ligatures w14:val="none"/>
        </w:rPr>
        <w:t>7</w:t>
      </w:r>
      <w:r w:rsidRPr="00C259F7">
        <w:rPr>
          <w:rFonts w:ascii="Times New Roman" w:eastAsia="Times New Roman" w:hAnsi="Times New Roman" w:cs="Times New Roman"/>
          <w:b/>
          <w:bCs/>
          <w:kern w:val="0"/>
          <w:sz w:val="24"/>
          <w:szCs w:val="24"/>
          <w:lang w:eastAsia="et-EE"/>
          <w14:ligatures w14:val="none"/>
        </w:rPr>
        <w:t>. Geenidoonori isiku avaldamisest ja avalikustamisest hoidumine</w:t>
      </w:r>
    </w:p>
    <w:p w14:paraId="57FC84E0" w14:textId="77777777" w:rsidR="00F65605" w:rsidRPr="00C259F7" w:rsidRDefault="00F65605" w:rsidP="00AA04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14AB4FB" w14:textId="6581FA33"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w:t>
      </w:r>
      <w:r w:rsidR="00DE0C05" w:rsidRPr="00C259F7">
        <w:rPr>
          <w:rFonts w:ascii="Times New Roman" w:eastAsia="Times New Roman" w:hAnsi="Times New Roman" w:cs="Times New Roman"/>
          <w:color w:val="000000"/>
          <w:kern w:val="0"/>
          <w:sz w:val="24"/>
          <w:szCs w:val="24"/>
          <w:lang w:eastAsia="et-EE"/>
          <w14:ligatures w14:val="none"/>
        </w:rPr>
        <w:t xml:space="preserve"> andmed on tähtajatu juurdepääsupiiranguga</w:t>
      </w:r>
      <w:r w:rsidR="00B601C7">
        <w:rPr>
          <w:rFonts w:ascii="Times New Roman" w:eastAsia="Times New Roman" w:hAnsi="Times New Roman" w:cs="Times New Roman"/>
          <w:color w:val="000000"/>
          <w:kern w:val="0"/>
          <w:sz w:val="24"/>
          <w:szCs w:val="24"/>
          <w:lang w:eastAsia="et-EE"/>
          <w14:ligatures w14:val="none"/>
        </w:rPr>
        <w:t xml:space="preserve">, </w:t>
      </w:r>
      <w:r w:rsidR="00B601C7" w:rsidRPr="00E834BF">
        <w:rPr>
          <w:rFonts w:ascii="Times New Roman" w:eastAsia="Times New Roman" w:hAnsi="Times New Roman" w:cs="Times New Roman"/>
          <w:color w:val="000000"/>
          <w:kern w:val="0"/>
          <w:sz w:val="24"/>
          <w:szCs w:val="24"/>
          <w:lang w:eastAsia="et-EE"/>
          <w14:ligatures w14:val="none"/>
        </w:rPr>
        <w:t xml:space="preserve">et tagada </w:t>
      </w:r>
      <w:r w:rsidR="003D2E8E" w:rsidRPr="00E834BF">
        <w:rPr>
          <w:rFonts w:ascii="Times New Roman" w:eastAsia="Times New Roman" w:hAnsi="Times New Roman" w:cs="Times New Roman"/>
          <w:color w:val="000000"/>
          <w:kern w:val="0"/>
          <w:sz w:val="24"/>
          <w:szCs w:val="24"/>
          <w:lang w:eastAsia="et-EE"/>
          <w14:ligatures w14:val="none"/>
        </w:rPr>
        <w:t>geeni</w:t>
      </w:r>
      <w:r w:rsidR="00016C01" w:rsidRPr="00E834BF">
        <w:rPr>
          <w:rFonts w:ascii="Times New Roman" w:eastAsia="Times New Roman" w:hAnsi="Times New Roman" w:cs="Times New Roman"/>
          <w:color w:val="000000"/>
          <w:kern w:val="0"/>
          <w:sz w:val="24"/>
          <w:szCs w:val="24"/>
          <w:lang w:eastAsia="et-EE"/>
          <w14:ligatures w14:val="none"/>
        </w:rPr>
        <w:t>doonor</w:t>
      </w:r>
      <w:r w:rsidR="00F3366B" w:rsidRPr="00E834BF">
        <w:rPr>
          <w:rFonts w:ascii="Times New Roman" w:eastAsia="Times New Roman" w:hAnsi="Times New Roman" w:cs="Times New Roman"/>
          <w:color w:val="000000"/>
          <w:kern w:val="0"/>
          <w:sz w:val="24"/>
          <w:szCs w:val="24"/>
          <w:lang w:eastAsia="et-EE"/>
          <w14:ligatures w14:val="none"/>
        </w:rPr>
        <w:t xml:space="preserve">luse vabatahtlikkus ja </w:t>
      </w:r>
      <w:commentRangeStart w:id="32"/>
      <w:r w:rsidR="00F3366B" w:rsidRPr="00E834BF">
        <w:rPr>
          <w:rFonts w:ascii="Times New Roman" w:eastAsia="Times New Roman" w:hAnsi="Times New Roman" w:cs="Times New Roman"/>
          <w:color w:val="000000"/>
          <w:kern w:val="0"/>
          <w:sz w:val="24"/>
          <w:szCs w:val="24"/>
          <w:lang w:eastAsia="et-EE"/>
          <w14:ligatures w14:val="none"/>
        </w:rPr>
        <w:t>tema</w:t>
      </w:r>
      <w:commentRangeEnd w:id="32"/>
      <w:r w:rsidR="00C235D1">
        <w:rPr>
          <w:rStyle w:val="Kommentaariviide"/>
        </w:rPr>
        <w:commentReference w:id="32"/>
      </w:r>
      <w:r w:rsidR="00B601C7" w:rsidRPr="00E834BF">
        <w:rPr>
          <w:rFonts w:ascii="Times New Roman" w:eastAsia="Times New Roman" w:hAnsi="Times New Roman" w:cs="Times New Roman"/>
          <w:color w:val="000000"/>
          <w:kern w:val="0"/>
          <w:sz w:val="24"/>
          <w:szCs w:val="24"/>
          <w:lang w:eastAsia="et-EE"/>
          <w14:ligatures w14:val="none"/>
        </w:rPr>
        <w:t xml:space="preserve"> eraelu kaitse.</w:t>
      </w:r>
      <w:r w:rsidRPr="00E834BF">
        <w:rPr>
          <w:rFonts w:ascii="Times New Roman" w:eastAsia="Times New Roman" w:hAnsi="Times New Roman" w:cs="Times New Roman"/>
          <w:color w:val="000000"/>
          <w:kern w:val="0"/>
          <w:sz w:val="24"/>
          <w:szCs w:val="24"/>
          <w:lang w:eastAsia="et-EE"/>
          <w14:ligatures w14:val="none"/>
        </w:rPr>
        <w:t xml:space="preserve"> Geenivaramu vastutaval töötle</w:t>
      </w:r>
      <w:r w:rsidRPr="00C259F7">
        <w:rPr>
          <w:rFonts w:ascii="Times New Roman" w:eastAsia="Times New Roman" w:hAnsi="Times New Roman" w:cs="Times New Roman"/>
          <w:color w:val="000000"/>
          <w:kern w:val="0"/>
          <w:sz w:val="24"/>
          <w:szCs w:val="24"/>
          <w:lang w:eastAsia="et-EE"/>
          <w14:ligatures w14:val="none"/>
        </w:rPr>
        <w:t xml:space="preserve">jal on lubatud </w:t>
      </w:r>
      <w:r w:rsidR="00691D44" w:rsidRPr="00C259F7">
        <w:rPr>
          <w:rFonts w:ascii="Times New Roman" w:eastAsia="Times New Roman" w:hAnsi="Times New Roman" w:cs="Times New Roman"/>
          <w:color w:val="000000"/>
          <w:kern w:val="0"/>
          <w:sz w:val="24"/>
          <w:szCs w:val="24"/>
          <w:lang w:eastAsia="et-EE"/>
          <w14:ligatures w14:val="none"/>
        </w:rPr>
        <w:t xml:space="preserve">avalikustada </w:t>
      </w:r>
      <w:r w:rsidR="00C30114" w:rsidRPr="00C259F7">
        <w:rPr>
          <w:rFonts w:ascii="Times New Roman" w:eastAsia="Times New Roman" w:hAnsi="Times New Roman" w:cs="Times New Roman"/>
          <w:color w:val="000000"/>
          <w:kern w:val="0"/>
          <w:sz w:val="24"/>
          <w:szCs w:val="24"/>
          <w:lang w:eastAsia="et-EE"/>
          <w14:ligatures w14:val="none"/>
        </w:rPr>
        <w:t xml:space="preserve">teavet </w:t>
      </w:r>
      <w:r w:rsidRPr="00C259F7">
        <w:rPr>
          <w:rFonts w:ascii="Times New Roman" w:eastAsia="Times New Roman" w:hAnsi="Times New Roman" w:cs="Times New Roman"/>
          <w:color w:val="000000"/>
          <w:kern w:val="0"/>
          <w:sz w:val="24"/>
          <w:szCs w:val="24"/>
          <w:lang w:eastAsia="et-EE"/>
          <w14:ligatures w14:val="none"/>
        </w:rPr>
        <w:t>geenivaramuga seotud teadusuuringute kohta</w:t>
      </w:r>
      <w:r w:rsidR="00C30114" w:rsidRPr="00C259F7">
        <w:rPr>
          <w:rFonts w:ascii="Times New Roman" w:eastAsia="Times New Roman" w:hAnsi="Times New Roman" w:cs="Times New Roman"/>
          <w:color w:val="000000"/>
          <w:kern w:val="0"/>
          <w:sz w:val="24"/>
          <w:szCs w:val="24"/>
          <w:lang w:eastAsia="et-EE"/>
          <w14:ligatures w14:val="none"/>
        </w:rPr>
        <w:t>, mis on</w:t>
      </w:r>
      <w:r w:rsidRPr="00C259F7">
        <w:rPr>
          <w:rFonts w:ascii="Times New Roman" w:eastAsia="Times New Roman" w:hAnsi="Times New Roman" w:cs="Times New Roman"/>
          <w:color w:val="000000"/>
          <w:kern w:val="0"/>
          <w:sz w:val="24"/>
          <w:szCs w:val="24"/>
          <w:lang w:eastAsia="et-EE"/>
          <w14:ligatures w14:val="none"/>
        </w:rPr>
        <w:t xml:space="preserve"> üldise iseloomuga.</w:t>
      </w:r>
    </w:p>
    <w:p w14:paraId="7176A3F9"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3C8C409"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Geenidoonoril </w:t>
      </w:r>
      <w:r w:rsidR="00382A41" w:rsidRPr="00C259F7">
        <w:rPr>
          <w:rFonts w:ascii="Times New Roman" w:eastAsia="Times New Roman" w:hAnsi="Times New Roman" w:cs="Times New Roman"/>
          <w:color w:val="000000"/>
          <w:kern w:val="0"/>
          <w:sz w:val="24"/>
          <w:szCs w:val="24"/>
          <w:lang w:eastAsia="et-EE"/>
          <w14:ligatures w14:val="none"/>
        </w:rPr>
        <w:t xml:space="preserve">endal </w:t>
      </w:r>
      <w:r w:rsidRPr="00C259F7">
        <w:rPr>
          <w:rFonts w:ascii="Times New Roman" w:eastAsia="Times New Roman" w:hAnsi="Times New Roman" w:cs="Times New Roman"/>
          <w:color w:val="000000"/>
          <w:kern w:val="0"/>
          <w:sz w:val="24"/>
          <w:szCs w:val="24"/>
          <w:lang w:eastAsia="et-EE"/>
          <w14:ligatures w14:val="none"/>
        </w:rPr>
        <w:t>on õigus avaldada ja avalikustada geenidoonoriks olemise või mitteolemise fakti ja asjaolusid.</w:t>
      </w:r>
    </w:p>
    <w:p w14:paraId="475B17C4"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E5CF162" w14:textId="72287CF9"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Geenivaramu </w:t>
      </w:r>
      <w:r w:rsidR="11B57569" w:rsidRPr="00C259F7">
        <w:rPr>
          <w:rFonts w:ascii="Times New Roman" w:eastAsia="Times New Roman" w:hAnsi="Times New Roman" w:cs="Times New Roman"/>
          <w:color w:val="000000"/>
          <w:kern w:val="0"/>
          <w:sz w:val="24"/>
          <w:szCs w:val="24"/>
          <w:lang w:eastAsia="et-EE"/>
          <w14:ligatures w14:val="none"/>
        </w:rPr>
        <w:t xml:space="preserve">vastutav töötleja </w:t>
      </w:r>
      <w:r w:rsidRPr="00C259F7">
        <w:rPr>
          <w:rFonts w:ascii="Times New Roman" w:eastAsia="Times New Roman" w:hAnsi="Times New Roman" w:cs="Times New Roman"/>
          <w:color w:val="000000"/>
          <w:kern w:val="0"/>
          <w:sz w:val="24"/>
          <w:szCs w:val="24"/>
          <w:lang w:eastAsia="et-EE"/>
          <w14:ligatures w14:val="none"/>
        </w:rPr>
        <w:t>võib avaldada geenidoonoriks olemise või mitteolemise fakti käesoleva seaduse §</w:t>
      </w:r>
      <w:r w:rsidR="0051DE79"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w:t>
      </w:r>
      <w:r w:rsidR="00E50088">
        <w:rPr>
          <w:rFonts w:ascii="Times New Roman" w:eastAsia="Times New Roman" w:hAnsi="Times New Roman" w:cs="Times New Roman"/>
          <w:color w:val="000000"/>
          <w:kern w:val="0"/>
          <w:sz w:val="24"/>
          <w:szCs w:val="24"/>
          <w:lang w:eastAsia="et-EE"/>
          <w14:ligatures w14:val="none"/>
        </w:rPr>
        <w:t>10</w:t>
      </w:r>
      <w:r w:rsidRPr="00C259F7">
        <w:rPr>
          <w:rFonts w:ascii="Times New Roman" w:eastAsia="Times New Roman" w:hAnsi="Times New Roman" w:cs="Times New Roman"/>
          <w:color w:val="000000"/>
          <w:kern w:val="0"/>
          <w:sz w:val="24"/>
          <w:szCs w:val="24"/>
          <w:lang w:eastAsia="et-EE"/>
          <w14:ligatures w14:val="none"/>
        </w:rPr>
        <w:t xml:space="preserve"> </w:t>
      </w:r>
      <w:r w:rsidR="608996A6" w:rsidRPr="00C259F7">
        <w:rPr>
          <w:rFonts w:ascii="Times New Roman" w:eastAsia="Times New Roman" w:hAnsi="Times New Roman" w:cs="Times New Roman"/>
          <w:color w:val="000000"/>
          <w:kern w:val="0"/>
          <w:sz w:val="24"/>
          <w:szCs w:val="24"/>
          <w:lang w:eastAsia="et-EE"/>
          <w14:ligatures w14:val="none"/>
        </w:rPr>
        <w:t>sätestatud</w:t>
      </w:r>
      <w:r w:rsidRPr="00C259F7">
        <w:rPr>
          <w:rFonts w:ascii="Times New Roman" w:eastAsia="Times New Roman" w:hAnsi="Times New Roman" w:cs="Times New Roman"/>
          <w:color w:val="000000"/>
          <w:kern w:val="0"/>
          <w:sz w:val="24"/>
          <w:szCs w:val="24"/>
          <w:lang w:eastAsia="et-EE"/>
          <w14:ligatures w14:val="none"/>
        </w:rPr>
        <w:t xml:space="preserve"> andmevahetus</w:t>
      </w:r>
      <w:r w:rsidR="7D5B180E" w:rsidRPr="00C259F7">
        <w:rPr>
          <w:rFonts w:ascii="Times New Roman" w:eastAsia="Times New Roman" w:hAnsi="Times New Roman" w:cs="Times New Roman"/>
          <w:color w:val="000000"/>
          <w:kern w:val="0"/>
          <w:sz w:val="24"/>
          <w:szCs w:val="24"/>
          <w:lang w:eastAsia="et-EE"/>
          <w14:ligatures w14:val="none"/>
        </w:rPr>
        <w:t>e</w:t>
      </w:r>
      <w:r w:rsidRPr="00C259F7">
        <w:rPr>
          <w:rFonts w:ascii="Times New Roman" w:eastAsia="Times New Roman" w:hAnsi="Times New Roman" w:cs="Times New Roman"/>
          <w:color w:val="000000"/>
          <w:kern w:val="0"/>
          <w:sz w:val="24"/>
          <w:szCs w:val="24"/>
          <w:lang w:eastAsia="et-EE"/>
          <w14:ligatures w14:val="none"/>
        </w:rPr>
        <w:t xml:space="preserve"> käigus, sealhulgas andmeandjatele geenidoonorite isikukoodide edastamisel, andmete väljastamisel geenidoonorile endale või tema määratud kolmand</w:t>
      </w:r>
      <w:r w:rsidR="2F833F6C" w:rsidRPr="00C259F7">
        <w:rPr>
          <w:rFonts w:ascii="Times New Roman" w:eastAsia="Times New Roman" w:hAnsi="Times New Roman" w:cs="Times New Roman"/>
          <w:color w:val="000000"/>
          <w:kern w:val="0"/>
          <w:sz w:val="24"/>
          <w:szCs w:val="24"/>
          <w:lang w:eastAsia="et-EE"/>
          <w14:ligatures w14:val="none"/>
        </w:rPr>
        <w:t>a</w:t>
      </w:r>
      <w:r w:rsidRPr="00C259F7">
        <w:rPr>
          <w:rFonts w:ascii="Times New Roman" w:eastAsia="Times New Roman" w:hAnsi="Times New Roman" w:cs="Times New Roman"/>
          <w:color w:val="000000"/>
          <w:kern w:val="0"/>
          <w:sz w:val="24"/>
          <w:szCs w:val="24"/>
          <w:lang w:eastAsia="et-EE"/>
          <w14:ligatures w14:val="none"/>
        </w:rPr>
        <w:t xml:space="preserve">le isikule või muu käesoleva seaduse alusel lubatud </w:t>
      </w:r>
      <w:r w:rsidR="49F9DE59" w:rsidRPr="00C259F7">
        <w:rPr>
          <w:rFonts w:ascii="Times New Roman" w:eastAsia="Times New Roman" w:hAnsi="Times New Roman" w:cs="Times New Roman"/>
          <w:color w:val="000000"/>
          <w:kern w:val="0"/>
          <w:sz w:val="24"/>
          <w:szCs w:val="24"/>
          <w:lang w:eastAsia="et-EE"/>
          <w14:ligatures w14:val="none"/>
        </w:rPr>
        <w:t xml:space="preserve">andmete </w:t>
      </w:r>
      <w:r w:rsidRPr="00C259F7">
        <w:rPr>
          <w:rFonts w:ascii="Times New Roman" w:eastAsia="Times New Roman" w:hAnsi="Times New Roman" w:cs="Times New Roman"/>
          <w:color w:val="000000"/>
          <w:kern w:val="0"/>
          <w:sz w:val="24"/>
          <w:szCs w:val="24"/>
          <w:lang w:eastAsia="et-EE"/>
          <w14:ligatures w14:val="none"/>
        </w:rPr>
        <w:t>väljastamise raames.</w:t>
      </w:r>
    </w:p>
    <w:p w14:paraId="7D4C8AE0"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0D734DC" w14:textId="164F4296" w:rsidR="00F65605" w:rsidRPr="00C259F7" w:rsidRDefault="247BEADA" w:rsidP="00FC19AA">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w:t>
      </w:r>
      <w:r w:rsidR="0070017C">
        <w:rPr>
          <w:rFonts w:ascii="Times New Roman" w:eastAsia="Times New Roman" w:hAnsi="Times New Roman" w:cs="Times New Roman"/>
          <w:b/>
          <w:bCs/>
          <w:kern w:val="0"/>
          <w:sz w:val="24"/>
          <w:szCs w:val="24"/>
          <w:lang w:eastAsia="et-EE"/>
          <w14:ligatures w14:val="none"/>
        </w:rPr>
        <w:t>8</w:t>
      </w:r>
      <w:r w:rsidRPr="00C259F7">
        <w:rPr>
          <w:rFonts w:ascii="Times New Roman" w:eastAsia="Times New Roman" w:hAnsi="Times New Roman" w:cs="Times New Roman"/>
          <w:b/>
          <w:bCs/>
          <w:kern w:val="0"/>
          <w:sz w:val="24"/>
          <w:szCs w:val="24"/>
          <w:lang w:eastAsia="et-EE"/>
          <w14:ligatures w14:val="none"/>
        </w:rPr>
        <w:t xml:space="preserve">. Õigus loobuda geenivaramu geenidoonoriks saamisest, õigus nõuda depseudonüümimise andmete </w:t>
      </w:r>
      <w:r w:rsidR="5AB09E28" w:rsidRPr="00C259F7">
        <w:rPr>
          <w:rFonts w:ascii="Times New Roman" w:eastAsia="Times New Roman" w:hAnsi="Times New Roman" w:cs="Times New Roman"/>
          <w:b/>
          <w:bCs/>
          <w:kern w:val="0"/>
          <w:sz w:val="24"/>
          <w:szCs w:val="24"/>
          <w:lang w:eastAsia="et-EE"/>
          <w14:ligatures w14:val="none"/>
        </w:rPr>
        <w:t>ning</w:t>
      </w:r>
      <w:r w:rsidRPr="00C259F7">
        <w:rPr>
          <w:rFonts w:ascii="Times New Roman" w:eastAsia="Times New Roman" w:hAnsi="Times New Roman" w:cs="Times New Roman"/>
          <w:b/>
          <w:bCs/>
          <w:kern w:val="0"/>
          <w:sz w:val="24"/>
          <w:szCs w:val="24"/>
          <w:lang w:eastAsia="et-EE"/>
          <w14:ligatures w14:val="none"/>
        </w:rPr>
        <w:t xml:space="preserve"> koeproovi </w:t>
      </w:r>
      <w:r w:rsidR="5AB09E28" w:rsidRPr="00C259F7">
        <w:rPr>
          <w:rFonts w:ascii="Times New Roman" w:eastAsia="Times New Roman" w:hAnsi="Times New Roman" w:cs="Times New Roman"/>
          <w:b/>
          <w:bCs/>
          <w:kern w:val="0"/>
          <w:sz w:val="24"/>
          <w:szCs w:val="24"/>
          <w:lang w:eastAsia="et-EE"/>
          <w14:ligatures w14:val="none"/>
        </w:rPr>
        <w:t>ja</w:t>
      </w:r>
      <w:r w:rsidRPr="00C259F7">
        <w:rPr>
          <w:rFonts w:ascii="Times New Roman" w:eastAsia="Times New Roman" w:hAnsi="Times New Roman" w:cs="Times New Roman"/>
          <w:b/>
          <w:bCs/>
          <w:kern w:val="0"/>
          <w:sz w:val="24"/>
          <w:szCs w:val="24"/>
          <w:lang w:eastAsia="et-EE"/>
          <w14:ligatures w14:val="none"/>
        </w:rPr>
        <w:t xml:space="preserve"> muude isikuandmete hävitamist</w:t>
      </w:r>
    </w:p>
    <w:p w14:paraId="19BA17ED" w14:textId="77777777" w:rsidR="00F65605" w:rsidRPr="00C259F7" w:rsidRDefault="00F65605" w:rsidP="00FC19A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FC3E6CF" w14:textId="3BDD00C2"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Geenidoonoril on õigus loobuda geenidoonoriks saamisest enne tema koeproovi ja isikuandmete esmakordset pseudonüümimist. Sellisel juhul hävitab geenivaramu vastutav töötleja geenidoonori koeproovi</w:t>
      </w:r>
      <w:r w:rsidR="00243F5C"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tahteavalduse </w:t>
      </w:r>
      <w:r w:rsidR="00243F5C"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geenidoonori avaldatud andmed</w:t>
      </w:r>
      <w:del w:id="33" w:author="Moonika Kuusk - JUSTDIGI" w:date="2025-10-07T19:23:00Z" w16du:dateUtc="2025-10-07T16:23:00Z">
        <w:r w:rsidR="000175E8" w:rsidRPr="4E8E6C0A" w:rsidDel="004D2DF8">
          <w:rPr>
            <w:rFonts w:ascii="Times New Roman" w:eastAsia="Times New Roman" w:hAnsi="Times New Roman" w:cs="Times New Roman"/>
            <w:color w:val="000000" w:themeColor="text1"/>
            <w:sz w:val="24"/>
            <w:szCs w:val="24"/>
            <w:lang w:eastAsia="et-EE"/>
          </w:rPr>
          <w:delText>,</w:delText>
        </w:r>
      </w:del>
      <w:r w:rsidR="000175E8" w:rsidRPr="4E8E6C0A">
        <w:rPr>
          <w:rFonts w:ascii="Times New Roman" w:eastAsia="Times New Roman" w:hAnsi="Times New Roman" w:cs="Times New Roman"/>
          <w:color w:val="000000" w:themeColor="text1"/>
          <w:sz w:val="24"/>
          <w:szCs w:val="24"/>
          <w:lang w:eastAsia="et-EE"/>
        </w:rPr>
        <w:t xml:space="preserve"> viivitamata loobumise</w:t>
      </w:r>
      <w:r w:rsidR="00FD74D7" w:rsidRPr="4E8E6C0A">
        <w:rPr>
          <w:rFonts w:ascii="Times New Roman" w:eastAsia="Times New Roman" w:hAnsi="Times New Roman" w:cs="Times New Roman"/>
          <w:color w:val="000000" w:themeColor="text1"/>
          <w:sz w:val="24"/>
          <w:szCs w:val="24"/>
          <w:lang w:eastAsia="et-EE"/>
        </w:rPr>
        <w:t xml:space="preserve"> tahteavaldus</w:t>
      </w:r>
      <w:r w:rsidR="007E29A5" w:rsidRPr="4E8E6C0A">
        <w:rPr>
          <w:rFonts w:ascii="Times New Roman" w:eastAsia="Times New Roman" w:hAnsi="Times New Roman" w:cs="Times New Roman"/>
          <w:color w:val="000000" w:themeColor="text1"/>
          <w:sz w:val="24"/>
          <w:szCs w:val="24"/>
          <w:lang w:eastAsia="et-EE"/>
        </w:rPr>
        <w:t xml:space="preserve">e </w:t>
      </w:r>
      <w:r w:rsidR="000175E8" w:rsidRPr="4E8E6C0A">
        <w:rPr>
          <w:rFonts w:ascii="Times New Roman" w:eastAsia="Times New Roman" w:hAnsi="Times New Roman" w:cs="Times New Roman"/>
          <w:color w:val="000000" w:themeColor="text1"/>
          <w:sz w:val="24"/>
          <w:szCs w:val="24"/>
          <w:lang w:eastAsia="et-EE"/>
        </w:rPr>
        <w:t>saamisest.</w:t>
      </w:r>
    </w:p>
    <w:p w14:paraId="7FA177B4"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9C70EF5" w14:textId="7DA59906"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Pärast koeproovi ja isikuandmete esmakordset pseudonüümimist on geenidoonoril õigus nõuda depseudonüümimise andmete hävitamist. Sellisel juhul hävitab </w:t>
      </w:r>
      <w:r w:rsidR="21C270EF" w:rsidRPr="00C259F7">
        <w:rPr>
          <w:rFonts w:ascii="Times New Roman" w:eastAsia="Times New Roman" w:hAnsi="Times New Roman" w:cs="Times New Roman"/>
          <w:color w:val="000000"/>
          <w:kern w:val="0"/>
          <w:sz w:val="24"/>
          <w:szCs w:val="24"/>
          <w:lang w:eastAsia="et-EE"/>
          <w14:ligatures w14:val="none"/>
        </w:rPr>
        <w:t xml:space="preserve">geenivaramu </w:t>
      </w:r>
      <w:r w:rsidRPr="00C259F7">
        <w:rPr>
          <w:rFonts w:ascii="Times New Roman" w:eastAsia="Times New Roman" w:hAnsi="Times New Roman" w:cs="Times New Roman"/>
          <w:color w:val="000000"/>
          <w:kern w:val="0"/>
          <w:sz w:val="24"/>
          <w:szCs w:val="24"/>
          <w:lang w:eastAsia="et-EE"/>
          <w14:ligatures w14:val="none"/>
        </w:rPr>
        <w:t>vastutav töötleja geenidoonori depseudonüümimise andmed</w:t>
      </w:r>
      <w:r w:rsidR="000175E8" w:rsidRPr="4E8E6C0A">
        <w:rPr>
          <w:rFonts w:ascii="Times New Roman" w:eastAsia="Times New Roman" w:hAnsi="Times New Roman" w:cs="Times New Roman"/>
          <w:color w:val="000000" w:themeColor="text1"/>
          <w:sz w:val="24"/>
          <w:szCs w:val="24"/>
          <w:lang w:eastAsia="et-EE"/>
        </w:rPr>
        <w:t xml:space="preserve"> nõudest teadasaamisest arvates ühe kuu jooksul</w:t>
      </w:r>
      <w:r w:rsidRPr="00C259F7">
        <w:rPr>
          <w:rFonts w:ascii="Times New Roman" w:eastAsia="Times New Roman" w:hAnsi="Times New Roman" w:cs="Times New Roman"/>
          <w:color w:val="000000"/>
          <w:kern w:val="0"/>
          <w:sz w:val="24"/>
          <w:szCs w:val="24"/>
          <w:lang w:eastAsia="et-EE"/>
          <w14:ligatures w14:val="none"/>
        </w:rPr>
        <w:t xml:space="preserve">, kuid ei hävita </w:t>
      </w:r>
      <w:r w:rsidR="006C2257" w:rsidRPr="4E8E6C0A">
        <w:rPr>
          <w:rFonts w:ascii="Times New Roman" w:eastAsia="Times New Roman" w:hAnsi="Times New Roman" w:cs="Times New Roman"/>
          <w:color w:val="000000" w:themeColor="text1"/>
          <w:sz w:val="24"/>
          <w:szCs w:val="24"/>
          <w:lang w:eastAsia="et-EE"/>
        </w:rPr>
        <w:t xml:space="preserve">teaduslikku väärtust omavat </w:t>
      </w:r>
      <w:r w:rsidRPr="00C259F7">
        <w:rPr>
          <w:rFonts w:ascii="Times New Roman" w:eastAsia="Times New Roman" w:hAnsi="Times New Roman" w:cs="Times New Roman"/>
          <w:color w:val="000000"/>
          <w:kern w:val="0"/>
          <w:sz w:val="24"/>
          <w:szCs w:val="24"/>
          <w:lang w:eastAsia="et-EE"/>
          <w14:ligatures w14:val="none"/>
        </w:rPr>
        <w:t>geenidoonori koeproovi ega muid geenidoonori andmeid</w:t>
      </w:r>
      <w:r w:rsidR="000175E8" w:rsidRPr="4E8E6C0A">
        <w:rPr>
          <w:rFonts w:ascii="Times New Roman" w:eastAsia="Times New Roman" w:hAnsi="Times New Roman" w:cs="Times New Roman"/>
          <w:color w:val="000000" w:themeColor="text1"/>
          <w:sz w:val="24"/>
          <w:szCs w:val="24"/>
          <w:lang w:eastAsia="et-EE"/>
        </w:rPr>
        <w:t>.</w:t>
      </w:r>
    </w:p>
    <w:p w14:paraId="19D2D94D"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D3232E8" w14:textId="65D8FEA2"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Kui geenidoonori isik on avaldatud või avalikustatud õigusvastaselt või isik on saanud geenidoonoriks õigusvastaselt, on </w:t>
      </w:r>
      <w:r w:rsidR="67630D19" w:rsidRPr="00C259F7">
        <w:rPr>
          <w:rFonts w:ascii="Times New Roman" w:eastAsia="Times New Roman" w:hAnsi="Times New Roman" w:cs="Times New Roman"/>
          <w:color w:val="000000"/>
          <w:kern w:val="0"/>
          <w:sz w:val="24"/>
          <w:szCs w:val="24"/>
          <w:lang w:eastAsia="et-EE"/>
          <w14:ligatures w14:val="none"/>
        </w:rPr>
        <w:t>tal</w:t>
      </w:r>
      <w:r w:rsidRPr="00C259F7">
        <w:rPr>
          <w:rFonts w:ascii="Times New Roman" w:eastAsia="Times New Roman" w:hAnsi="Times New Roman" w:cs="Times New Roman"/>
          <w:color w:val="000000"/>
          <w:kern w:val="0"/>
          <w:sz w:val="24"/>
          <w:szCs w:val="24"/>
          <w:lang w:eastAsia="et-EE"/>
          <w14:ligatures w14:val="none"/>
        </w:rPr>
        <w:t xml:space="preserve"> õigus nõuda </w:t>
      </w:r>
      <w:r w:rsidR="12ED8E35" w:rsidRPr="00C259F7">
        <w:rPr>
          <w:rFonts w:ascii="Times New Roman" w:eastAsia="Times New Roman" w:hAnsi="Times New Roman" w:cs="Times New Roman"/>
          <w:color w:val="000000"/>
          <w:kern w:val="0"/>
          <w:sz w:val="24"/>
          <w:szCs w:val="24"/>
          <w:lang w:eastAsia="et-EE"/>
          <w14:ligatures w14:val="none"/>
        </w:rPr>
        <w:t xml:space="preserve">geenivaramu </w:t>
      </w:r>
      <w:r w:rsidRPr="00C259F7">
        <w:rPr>
          <w:rFonts w:ascii="Times New Roman" w:eastAsia="Times New Roman" w:hAnsi="Times New Roman" w:cs="Times New Roman"/>
          <w:color w:val="000000"/>
          <w:kern w:val="0"/>
          <w:sz w:val="24"/>
          <w:szCs w:val="24"/>
          <w:lang w:eastAsia="et-EE"/>
          <w14:ligatures w14:val="none"/>
        </w:rPr>
        <w:t xml:space="preserve">vastutavalt töötlejalt </w:t>
      </w:r>
      <w:r w:rsidR="298E85A0" w:rsidRPr="00C259F7">
        <w:rPr>
          <w:rFonts w:ascii="Times New Roman" w:eastAsia="Times New Roman" w:hAnsi="Times New Roman" w:cs="Times New Roman"/>
          <w:color w:val="000000"/>
          <w:kern w:val="0"/>
          <w:sz w:val="24"/>
          <w:szCs w:val="24"/>
          <w:lang w:eastAsia="et-EE"/>
          <w14:ligatures w14:val="none"/>
        </w:rPr>
        <w:t>oma</w:t>
      </w:r>
      <w:r w:rsidRPr="00C259F7">
        <w:rPr>
          <w:rFonts w:ascii="Times New Roman" w:eastAsia="Times New Roman" w:hAnsi="Times New Roman" w:cs="Times New Roman"/>
          <w:color w:val="000000"/>
          <w:kern w:val="0"/>
          <w:sz w:val="24"/>
          <w:szCs w:val="24"/>
          <w:lang w:eastAsia="et-EE"/>
          <w14:ligatures w14:val="none"/>
        </w:rPr>
        <w:t xml:space="preserve"> koeproovi ja isikuandmete hävitamist</w:t>
      </w:r>
      <w:r w:rsidR="42188CB0" w:rsidRPr="00C259F7">
        <w:rPr>
          <w:rFonts w:ascii="Times New Roman" w:eastAsia="Times New Roman" w:hAnsi="Times New Roman" w:cs="Times New Roman"/>
          <w:color w:val="000000"/>
          <w:kern w:val="0"/>
          <w:sz w:val="24"/>
          <w:szCs w:val="24"/>
          <w:lang w:eastAsia="et-EE"/>
          <w14:ligatures w14:val="none"/>
        </w:rPr>
        <w:t>.</w:t>
      </w:r>
      <w:r w:rsidR="2A2D39AB" w:rsidRPr="00C259F7">
        <w:rPr>
          <w:rFonts w:ascii="Times New Roman" w:eastAsia="Times New Roman" w:hAnsi="Times New Roman" w:cs="Times New Roman"/>
          <w:color w:val="000000"/>
          <w:kern w:val="0"/>
          <w:sz w:val="24"/>
          <w:szCs w:val="24"/>
          <w:lang w:eastAsia="et-EE"/>
          <w14:ligatures w14:val="none"/>
        </w:rPr>
        <w:t xml:space="preserve"> V</w:t>
      </w:r>
      <w:r w:rsidRPr="00C259F7">
        <w:rPr>
          <w:rFonts w:ascii="Times New Roman" w:eastAsia="Times New Roman" w:hAnsi="Times New Roman" w:cs="Times New Roman"/>
          <w:color w:val="000000"/>
          <w:kern w:val="0"/>
          <w:sz w:val="24"/>
          <w:szCs w:val="24"/>
          <w:lang w:eastAsia="et-EE"/>
          <w14:ligatures w14:val="none"/>
        </w:rPr>
        <w:t>astutav töötleja hävitab geenidoonori koeproovi</w:t>
      </w:r>
      <w:r w:rsidR="0CA5338A"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tahteavaldused </w:t>
      </w:r>
      <w:r w:rsidR="27C517BC"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muud geenidoonori isikuandmed</w:t>
      </w:r>
      <w:r w:rsidR="006C2257" w:rsidRPr="4E8E6C0A">
        <w:rPr>
          <w:rFonts w:ascii="Times New Roman" w:eastAsia="Times New Roman" w:hAnsi="Times New Roman" w:cs="Times New Roman"/>
          <w:color w:val="000000" w:themeColor="text1"/>
          <w:sz w:val="24"/>
          <w:szCs w:val="24"/>
          <w:lang w:eastAsia="et-EE"/>
        </w:rPr>
        <w:t xml:space="preserve"> viivitamata õigusvastasuse tuvastamisest arvates</w:t>
      </w:r>
      <w:r w:rsidRPr="00C259F7">
        <w:rPr>
          <w:rFonts w:ascii="Times New Roman" w:eastAsia="Times New Roman" w:hAnsi="Times New Roman" w:cs="Times New Roman"/>
          <w:color w:val="000000"/>
          <w:kern w:val="0"/>
          <w:sz w:val="24"/>
          <w:szCs w:val="24"/>
          <w:lang w:eastAsia="et-EE"/>
          <w14:ligatures w14:val="none"/>
        </w:rPr>
        <w:t>, välja arvatud juhul</w:t>
      </w:r>
      <w:r w:rsidR="32A602D6"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kui </w:t>
      </w:r>
      <w:r w:rsidR="08625BA7" w:rsidRPr="00C259F7">
        <w:rPr>
          <w:rFonts w:ascii="Times New Roman" w:eastAsia="Times New Roman" w:hAnsi="Times New Roman" w:cs="Times New Roman"/>
          <w:color w:val="000000"/>
          <w:kern w:val="0"/>
          <w:sz w:val="24"/>
          <w:szCs w:val="24"/>
          <w:lang w:eastAsia="et-EE"/>
          <w14:ligatures w14:val="none"/>
        </w:rPr>
        <w:t>ta</w:t>
      </w:r>
      <w:r w:rsidRPr="00C259F7">
        <w:rPr>
          <w:rFonts w:ascii="Times New Roman" w:eastAsia="Times New Roman" w:hAnsi="Times New Roman" w:cs="Times New Roman"/>
          <w:color w:val="000000"/>
          <w:kern w:val="0"/>
          <w:sz w:val="24"/>
          <w:szCs w:val="24"/>
          <w:lang w:eastAsia="et-EE"/>
          <w14:ligatures w14:val="none"/>
        </w:rPr>
        <w:t xml:space="preserve"> tõendab, et geenidoonori isik on avalikustatud geenidoonori enda käitumise tulemusena või isik ei ole geenidoonoriks</w:t>
      </w:r>
      <w:r w:rsidR="7B3EC967" w:rsidRPr="00C259F7">
        <w:rPr>
          <w:rFonts w:ascii="Times New Roman" w:eastAsia="Times New Roman" w:hAnsi="Times New Roman" w:cs="Times New Roman"/>
          <w:color w:val="000000"/>
          <w:kern w:val="0"/>
          <w:sz w:val="24"/>
          <w:szCs w:val="24"/>
          <w:lang w:eastAsia="et-EE"/>
          <w14:ligatures w14:val="none"/>
        </w:rPr>
        <w:t xml:space="preserve"> saanud õigusvastaselt</w:t>
      </w:r>
      <w:r w:rsidRPr="00C259F7">
        <w:rPr>
          <w:rFonts w:ascii="Times New Roman" w:eastAsia="Times New Roman" w:hAnsi="Times New Roman" w:cs="Times New Roman"/>
          <w:color w:val="000000"/>
          <w:kern w:val="0"/>
          <w:sz w:val="24"/>
          <w:szCs w:val="24"/>
          <w:lang w:eastAsia="et-EE"/>
          <w14:ligatures w14:val="none"/>
        </w:rPr>
        <w:t>.</w:t>
      </w:r>
    </w:p>
    <w:p w14:paraId="61D55098"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EBB36B2"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Käesoleva paragrahvi lõigetes </w:t>
      </w:r>
      <w:r w:rsidR="00AE3B58" w:rsidRPr="00C259F7">
        <w:rPr>
          <w:rFonts w:ascii="Times New Roman" w:eastAsia="Times New Roman" w:hAnsi="Times New Roman" w:cs="Times New Roman"/>
          <w:color w:val="000000" w:themeColor="text1"/>
          <w:sz w:val="24"/>
          <w:szCs w:val="24"/>
          <w:lang w:eastAsia="et-EE"/>
        </w:rPr>
        <w:t>1</w:t>
      </w:r>
      <w:r w:rsidR="00E434FC" w:rsidRPr="00C259F7">
        <w:rPr>
          <w:rFonts w:ascii="Times New Roman" w:eastAsia="Times New Roman" w:hAnsi="Times New Roman" w:cs="Times New Roman"/>
          <w:color w:val="000000" w:themeColor="text1"/>
          <w:sz w:val="24"/>
          <w:szCs w:val="24"/>
          <w:lang w:eastAsia="et-EE"/>
        </w:rPr>
        <w:t>–</w:t>
      </w:r>
      <w:r w:rsidRPr="00C259F7">
        <w:rPr>
          <w:rFonts w:ascii="Times New Roman" w:eastAsia="Times New Roman" w:hAnsi="Times New Roman" w:cs="Times New Roman"/>
          <w:color w:val="000000"/>
          <w:kern w:val="0"/>
          <w:sz w:val="24"/>
          <w:szCs w:val="24"/>
          <w:lang w:eastAsia="et-EE"/>
          <w14:ligatures w14:val="none"/>
        </w:rPr>
        <w:t>3 nimetatud õiguste teostamiseks esitab geenidoonor geenivaramu vastutavale töötlejale kirjaliku tahteavalduse.</w:t>
      </w:r>
    </w:p>
    <w:p w14:paraId="5E3475CF"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D00AE4E" w14:textId="77777777"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Käesoleva paragrahvi lõikes 2 nimetatud juhul on </w:t>
      </w:r>
      <w:r w:rsidR="1A392DFC" w:rsidRPr="00C259F7">
        <w:rPr>
          <w:rFonts w:ascii="Times New Roman" w:eastAsia="Times New Roman" w:hAnsi="Times New Roman" w:cs="Times New Roman"/>
          <w:color w:val="000000"/>
          <w:kern w:val="0"/>
          <w:sz w:val="24"/>
          <w:szCs w:val="24"/>
          <w:lang w:eastAsia="et-EE"/>
          <w14:ligatures w14:val="none"/>
        </w:rPr>
        <w:t xml:space="preserve">geenivaramu </w:t>
      </w:r>
      <w:r w:rsidRPr="00C259F7">
        <w:rPr>
          <w:rFonts w:ascii="Times New Roman" w:eastAsia="Times New Roman" w:hAnsi="Times New Roman" w:cs="Times New Roman"/>
          <w:color w:val="000000"/>
          <w:kern w:val="0"/>
          <w:sz w:val="24"/>
          <w:szCs w:val="24"/>
          <w:lang w:eastAsia="et-EE"/>
          <w14:ligatures w14:val="none"/>
        </w:rPr>
        <w:t>vastutaval töötlejal õigus keelduda isikut uuesti geenidoonoriks võtmast.</w:t>
      </w:r>
    </w:p>
    <w:p w14:paraId="4DD1C308"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5DB967F" w14:textId="79BA3E25" w:rsidR="00F65605" w:rsidRPr="00C259F7" w:rsidRDefault="00D56B49" w:rsidP="006D4B83">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w:t>
      </w:r>
      <w:r w:rsidR="0070017C">
        <w:rPr>
          <w:rFonts w:ascii="Times New Roman" w:eastAsia="Times New Roman" w:hAnsi="Times New Roman" w:cs="Times New Roman"/>
          <w:b/>
          <w:bCs/>
          <w:kern w:val="0"/>
          <w:sz w:val="24"/>
          <w:szCs w:val="24"/>
          <w:lang w:eastAsia="et-EE"/>
          <w14:ligatures w14:val="none"/>
        </w:rPr>
        <w:t>9</w:t>
      </w:r>
      <w:r w:rsidRPr="00C259F7">
        <w:rPr>
          <w:rFonts w:ascii="Times New Roman" w:eastAsia="Times New Roman" w:hAnsi="Times New Roman" w:cs="Times New Roman"/>
          <w:b/>
          <w:bCs/>
          <w:kern w:val="0"/>
          <w:sz w:val="24"/>
          <w:szCs w:val="24"/>
          <w:lang w:eastAsia="et-EE"/>
          <w14:ligatures w14:val="none"/>
        </w:rPr>
        <w:t>. Geenidoonori muud õigused</w:t>
      </w:r>
    </w:p>
    <w:p w14:paraId="720BEEB9" w14:textId="77777777" w:rsidR="00F65605" w:rsidRPr="00C259F7" w:rsidRDefault="00F65605" w:rsidP="006D4B83">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FA798E1"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Geenidoonoril on õigus mitte teada enda geneetilisi andmeid ja terviseandmeid.</w:t>
      </w:r>
    </w:p>
    <w:p w14:paraId="31C57147"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6FBC9A7"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Geenidoonoril on õigus isiklikult tutvuda tema kohta geenivaramus hoitavate andmetega ja saada neist koopia. Geenidoonoril ei ole õigust tutvuda enda sugupuuga.</w:t>
      </w:r>
    </w:p>
    <w:p w14:paraId="780879A5"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280AEA7" w14:textId="20CBAF5C"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Geenidoonorilt ei või nõuda tasu tema kohta geenivaramus hoitavate andmetega tutvumise ja talle andmete</w:t>
      </w:r>
      <w:r w:rsidR="00F65605"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väljastamise eest</w:t>
      </w:r>
      <w:r w:rsidR="699B534E" w:rsidRPr="00707EAD">
        <w:rPr>
          <w:rFonts w:ascii="Times New Roman" w:eastAsia="Times New Roman" w:hAnsi="Times New Roman" w:cs="Times New Roman"/>
          <w:color w:val="000000" w:themeColor="text1"/>
          <w:sz w:val="24"/>
          <w:szCs w:val="24"/>
          <w:lang w:eastAsia="et-EE"/>
        </w:rPr>
        <w:t>, arvestades</w:t>
      </w:r>
      <w:r w:rsidR="056F27B4" w:rsidRPr="00707EAD">
        <w:rPr>
          <w:rFonts w:ascii="Times New Roman" w:eastAsia="Times New Roman" w:hAnsi="Times New Roman" w:cs="Times New Roman"/>
          <w:sz w:val="24"/>
          <w:szCs w:val="24"/>
        </w:rPr>
        <w:t xml:space="preserve"> </w:t>
      </w:r>
      <w:r w:rsidR="00F740D5" w:rsidRPr="00707EAD">
        <w:rPr>
          <w:rFonts w:ascii="Times New Roman" w:eastAsia="Times New Roman" w:hAnsi="Times New Roman" w:cs="Times New Roman"/>
          <w:color w:val="000000"/>
          <w:kern w:val="0"/>
          <w:sz w:val="24"/>
          <w:szCs w:val="24"/>
          <w:lang w:eastAsia="et-EE"/>
          <w14:ligatures w14:val="none"/>
        </w:rPr>
        <w:t>Euroopa Parlamendi ja nõukogu määruse (EL) nr 2016/679</w:t>
      </w:r>
      <w:del w:id="34" w:author="Moonika Kuusk - JUSTDIGI" w:date="2025-10-07T19:43:00Z" w16du:dateUtc="2025-10-07T16:43:00Z">
        <w:r w:rsidR="00F740D5" w:rsidRPr="00707EAD" w:rsidDel="00FA615D">
          <w:rPr>
            <w:rFonts w:ascii="Times New Roman" w:eastAsia="Times New Roman" w:hAnsi="Times New Roman" w:cs="Times New Roman"/>
            <w:color w:val="000000" w:themeColor="text1"/>
            <w:sz w:val="24"/>
            <w:szCs w:val="24"/>
            <w:lang w:eastAsia="et-EE"/>
          </w:rPr>
          <w:delText xml:space="preserve"> </w:delText>
        </w:r>
      </w:del>
      <w:r w:rsidR="00F740D5" w:rsidRPr="00707EAD">
        <w:rPr>
          <w:rFonts w:ascii="Times New Roman" w:eastAsia="Times New Roman" w:hAnsi="Times New Roman" w:cs="Times New Roman"/>
          <w:color w:val="000000"/>
          <w:kern w:val="0"/>
          <w:sz w:val="24"/>
          <w:szCs w:val="24"/>
          <w:lang w:eastAsia="et-EE"/>
          <w14:ligatures w14:val="none"/>
        </w:rPr>
        <w:t xml:space="preserve"> </w:t>
      </w:r>
      <w:r w:rsidR="056F27B4" w:rsidRPr="00707EAD">
        <w:rPr>
          <w:rFonts w:ascii="Times New Roman" w:eastAsia="Times New Roman" w:hAnsi="Times New Roman" w:cs="Times New Roman"/>
          <w:sz w:val="24"/>
          <w:szCs w:val="24"/>
        </w:rPr>
        <w:t>arti</w:t>
      </w:r>
      <w:r w:rsidR="00F740D5" w:rsidRPr="00707EAD">
        <w:rPr>
          <w:rFonts w:ascii="Times New Roman" w:eastAsia="Times New Roman" w:hAnsi="Times New Roman" w:cs="Times New Roman"/>
          <w:sz w:val="24"/>
          <w:szCs w:val="24"/>
        </w:rPr>
        <w:t xml:space="preserve">kli </w:t>
      </w:r>
      <w:r w:rsidR="056F27B4" w:rsidRPr="00707EAD">
        <w:rPr>
          <w:rFonts w:ascii="Times New Roman" w:eastAsia="Times New Roman" w:hAnsi="Times New Roman" w:cs="Times New Roman"/>
          <w:sz w:val="24"/>
          <w:szCs w:val="24"/>
        </w:rPr>
        <w:t xml:space="preserve">15 lõikes 3 nimetatud </w:t>
      </w:r>
      <w:r w:rsidR="00197CDA" w:rsidRPr="00707EAD">
        <w:rPr>
          <w:rFonts w:ascii="Times New Roman" w:eastAsia="Times New Roman" w:hAnsi="Times New Roman" w:cs="Times New Roman"/>
          <w:sz w:val="24"/>
          <w:szCs w:val="24"/>
        </w:rPr>
        <w:t>erisusi</w:t>
      </w:r>
      <w:r w:rsidR="056F27B4" w:rsidRPr="00707EAD">
        <w:rPr>
          <w:rFonts w:ascii="Times New Roman" w:eastAsia="Times New Roman" w:hAnsi="Times New Roman" w:cs="Times New Roman"/>
          <w:sz w:val="24"/>
          <w:szCs w:val="24"/>
        </w:rPr>
        <w:t>.</w:t>
      </w:r>
      <w:r w:rsidR="056F27B4" w:rsidRPr="7F9F0F3F">
        <w:rPr>
          <w:rFonts w:ascii="Times New Roman" w:eastAsia="Times New Roman" w:hAnsi="Times New Roman" w:cs="Times New Roman"/>
          <w:sz w:val="24"/>
          <w:szCs w:val="24"/>
        </w:rPr>
        <w:t xml:space="preserve"> </w:t>
      </w:r>
    </w:p>
    <w:p w14:paraId="1FA73627"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1DB665E" w14:textId="77777777"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Geenidoonoril on õigus </w:t>
      </w:r>
      <w:r w:rsidR="57B0579E" w:rsidRPr="00C259F7">
        <w:rPr>
          <w:rFonts w:ascii="Times New Roman" w:eastAsia="Times New Roman" w:hAnsi="Times New Roman" w:cs="Times New Roman"/>
          <w:color w:val="000000"/>
          <w:kern w:val="0"/>
          <w:sz w:val="24"/>
          <w:szCs w:val="24"/>
          <w:lang w:eastAsia="et-EE"/>
          <w14:ligatures w14:val="none"/>
        </w:rPr>
        <w:t xml:space="preserve">saada </w:t>
      </w:r>
      <w:r w:rsidRPr="00C259F7">
        <w:rPr>
          <w:rFonts w:ascii="Times New Roman" w:eastAsia="Times New Roman" w:hAnsi="Times New Roman" w:cs="Times New Roman"/>
          <w:color w:val="000000"/>
          <w:kern w:val="0"/>
          <w:sz w:val="24"/>
          <w:szCs w:val="24"/>
          <w:lang w:eastAsia="et-EE"/>
          <w14:ligatures w14:val="none"/>
        </w:rPr>
        <w:t>nõustamis</w:t>
      </w:r>
      <w:r w:rsidR="57B0579E"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 tema kohta geenivaramus hoitavate andmetega tutvumisel.</w:t>
      </w:r>
    </w:p>
    <w:p w14:paraId="3C09AFF7"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9581D6B" w14:textId="61690E7C"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Geenidoonoril </w:t>
      </w:r>
      <w:r w:rsidRPr="004932E4">
        <w:rPr>
          <w:rFonts w:ascii="Times New Roman" w:eastAsia="Times New Roman" w:hAnsi="Times New Roman" w:cs="Times New Roman"/>
          <w:color w:val="000000"/>
          <w:kern w:val="0"/>
          <w:sz w:val="24"/>
          <w:szCs w:val="24"/>
          <w:lang w:eastAsia="et-EE"/>
          <w14:ligatures w14:val="none"/>
        </w:rPr>
        <w:t>on õigus</w:t>
      </w:r>
      <w:r w:rsidRPr="00C259F7">
        <w:rPr>
          <w:rFonts w:ascii="Times New Roman" w:eastAsia="Times New Roman" w:hAnsi="Times New Roman" w:cs="Times New Roman"/>
          <w:color w:val="000000"/>
          <w:kern w:val="0"/>
          <w:sz w:val="24"/>
          <w:szCs w:val="24"/>
          <w:lang w:eastAsia="et-EE"/>
          <w14:ligatures w14:val="none"/>
        </w:rPr>
        <w:t xml:space="preserve"> esitada vastutavale töötlejale enda kohta </w:t>
      </w:r>
      <w:ins w:id="35" w:author="Moonika Kuusk - JUSTDIGI" w:date="2025-10-07T19:44:00Z" w16du:dateUtc="2025-10-07T16:44:00Z">
        <w:r w:rsidR="00CD1C5D">
          <w:rPr>
            <w:rFonts w:ascii="Times New Roman" w:eastAsia="Times New Roman" w:hAnsi="Times New Roman" w:cs="Times New Roman"/>
            <w:color w:val="000000"/>
            <w:kern w:val="0"/>
            <w:sz w:val="24"/>
            <w:szCs w:val="24"/>
            <w:lang w:eastAsia="et-EE"/>
            <w14:ligatures w14:val="none"/>
          </w:rPr>
          <w:t>lisa</w:t>
        </w:r>
      </w:ins>
      <w:del w:id="36" w:author="Moonika Kuusk - JUSTDIGI" w:date="2025-10-07T19:44:00Z" w16du:dateUtc="2025-10-07T16:44:00Z">
        <w:r w:rsidRPr="00C259F7" w:rsidDel="00CD1C5D">
          <w:rPr>
            <w:rFonts w:ascii="Times New Roman" w:eastAsia="Times New Roman" w:hAnsi="Times New Roman" w:cs="Times New Roman"/>
            <w:color w:val="000000"/>
            <w:kern w:val="0"/>
            <w:sz w:val="24"/>
            <w:szCs w:val="24"/>
            <w:lang w:eastAsia="et-EE"/>
            <w14:ligatures w14:val="none"/>
          </w:rPr>
          <w:delText xml:space="preserve">täiendavaid </w:delText>
        </w:r>
      </w:del>
      <w:r w:rsidRPr="00C259F7">
        <w:rPr>
          <w:rFonts w:ascii="Times New Roman" w:eastAsia="Times New Roman" w:hAnsi="Times New Roman" w:cs="Times New Roman"/>
          <w:color w:val="000000"/>
          <w:kern w:val="0"/>
          <w:sz w:val="24"/>
          <w:szCs w:val="24"/>
          <w:lang w:eastAsia="et-EE"/>
          <w14:ligatures w14:val="none"/>
        </w:rPr>
        <w:t>andmeid</w:t>
      </w:r>
      <w:r w:rsidR="004932E4">
        <w:rPr>
          <w:rFonts w:ascii="Times New Roman" w:eastAsia="Times New Roman" w:hAnsi="Times New Roman" w:cs="Times New Roman"/>
          <w:color w:val="000000"/>
          <w:kern w:val="0"/>
          <w:sz w:val="24"/>
          <w:szCs w:val="24"/>
          <w:lang w:eastAsia="et-EE"/>
          <w14:ligatures w14:val="none"/>
        </w:rPr>
        <w:t>.</w:t>
      </w:r>
    </w:p>
    <w:p w14:paraId="2A1F67BF"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F22501B"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Geenidoonoril on õigus esitada tervise infosüsteemi vahendusel </w:t>
      </w:r>
      <w:r w:rsidR="58C531FD" w:rsidRPr="00C259F7">
        <w:rPr>
          <w:rFonts w:ascii="Times New Roman" w:eastAsia="Times New Roman" w:hAnsi="Times New Roman" w:cs="Times New Roman"/>
          <w:color w:val="000000"/>
          <w:kern w:val="0"/>
          <w:sz w:val="24"/>
          <w:szCs w:val="24"/>
          <w:lang w:eastAsia="et-EE"/>
          <w14:ligatures w14:val="none"/>
        </w:rPr>
        <w:t>kirjalik tahteavaldus</w:t>
      </w:r>
      <w:r w:rsidR="44EB0DA1"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oma geneetiliste andmete edastamiseks geenivaramust tervise infosüsteemi.</w:t>
      </w:r>
    </w:p>
    <w:p w14:paraId="0A336860"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00145E8"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(7) Geenidoonor võib</w:t>
      </w:r>
      <w:r w:rsidRPr="00C259F7">
        <w:rPr>
          <w:rFonts w:ascii="Times New Roman" w:eastAsia="Times New Roman" w:hAnsi="Times New Roman" w:cs="Times New Roman"/>
          <w:color w:val="FF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igal ajal keelata tervise infosüsteemi vahendusel oma geneetiliste andmete </w:t>
      </w:r>
      <w:commentRangeStart w:id="37"/>
      <w:r w:rsidRPr="00C259F7">
        <w:rPr>
          <w:rFonts w:ascii="Times New Roman" w:eastAsia="Times New Roman" w:hAnsi="Times New Roman" w:cs="Times New Roman"/>
          <w:color w:val="000000"/>
          <w:kern w:val="0"/>
          <w:sz w:val="24"/>
          <w:szCs w:val="24"/>
          <w:lang w:eastAsia="et-EE"/>
          <w14:ligatures w14:val="none"/>
        </w:rPr>
        <w:t>täiendava</w:t>
      </w:r>
      <w:commentRangeEnd w:id="37"/>
      <w:r w:rsidR="001507A2">
        <w:rPr>
          <w:rStyle w:val="Kommentaariviide"/>
        </w:rPr>
        <w:commentReference w:id="37"/>
      </w:r>
      <w:r w:rsidRPr="00C259F7">
        <w:rPr>
          <w:rFonts w:ascii="Times New Roman" w:eastAsia="Times New Roman" w:hAnsi="Times New Roman" w:cs="Times New Roman"/>
          <w:color w:val="000000"/>
          <w:kern w:val="0"/>
          <w:sz w:val="24"/>
          <w:szCs w:val="24"/>
          <w:lang w:eastAsia="et-EE"/>
          <w14:ligatures w14:val="none"/>
        </w:rPr>
        <w:t xml:space="preserve"> edastamise geenivaramust tervise infosüsteemi. Sel juhul peatab geenivaramu vastutav töötleja </w:t>
      </w:r>
      <w:r w:rsidRPr="00C259F7" w:rsidDel="00787806">
        <w:rPr>
          <w:rFonts w:ascii="Times New Roman" w:eastAsia="Times New Roman" w:hAnsi="Times New Roman" w:cs="Times New Roman"/>
          <w:color w:val="000000"/>
          <w:kern w:val="0"/>
          <w:sz w:val="24"/>
          <w:szCs w:val="24"/>
          <w:lang w:eastAsia="et-EE"/>
          <w14:ligatures w14:val="none"/>
        </w:rPr>
        <w:t>edasise</w:t>
      </w:r>
      <w:r w:rsidRPr="00C259F7">
        <w:rPr>
          <w:rFonts w:ascii="Times New Roman" w:eastAsia="Times New Roman" w:hAnsi="Times New Roman" w:cs="Times New Roman"/>
          <w:color w:val="000000"/>
          <w:kern w:val="0"/>
          <w:sz w:val="24"/>
          <w:szCs w:val="24"/>
          <w:lang w:eastAsia="et-EE"/>
          <w14:ligatures w14:val="none"/>
        </w:rPr>
        <w:t xml:space="preserve"> andme</w:t>
      </w:r>
      <w:r w:rsidR="729A1315" w:rsidRPr="00C259F7">
        <w:rPr>
          <w:rFonts w:ascii="Times New Roman" w:eastAsia="Times New Roman" w:hAnsi="Times New Roman" w:cs="Times New Roman"/>
          <w:color w:val="000000"/>
          <w:kern w:val="0"/>
          <w:sz w:val="24"/>
          <w:szCs w:val="24"/>
          <w:lang w:eastAsia="et-EE"/>
          <w14:ligatures w14:val="none"/>
        </w:rPr>
        <w:t>edastuse.</w:t>
      </w:r>
    </w:p>
    <w:p w14:paraId="24699BFC"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73ACAE9" w14:textId="03F27662" w:rsidR="003B7C36" w:rsidRPr="00C259F7" w:rsidRDefault="00D56B49" w:rsidP="00900121">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w:t>
      </w:r>
      <w:r w:rsidR="0070017C">
        <w:rPr>
          <w:rFonts w:ascii="Times New Roman" w:eastAsia="Times New Roman" w:hAnsi="Times New Roman" w:cs="Times New Roman"/>
          <w:b/>
          <w:bCs/>
          <w:kern w:val="0"/>
          <w:sz w:val="24"/>
          <w:szCs w:val="24"/>
          <w:lang w:eastAsia="et-EE"/>
          <w14:ligatures w14:val="none"/>
        </w:rPr>
        <w:t>20</w:t>
      </w:r>
      <w:r w:rsidRPr="00C259F7">
        <w:rPr>
          <w:rFonts w:ascii="Times New Roman" w:eastAsia="Times New Roman" w:hAnsi="Times New Roman" w:cs="Times New Roman"/>
          <w:b/>
          <w:bCs/>
          <w:kern w:val="0"/>
          <w:sz w:val="24"/>
          <w:szCs w:val="24"/>
          <w:lang w:eastAsia="et-EE"/>
          <w14:ligatures w14:val="none"/>
        </w:rPr>
        <w:t>. Geenidoonoriks saamise tahteavalduse tingimused</w:t>
      </w:r>
    </w:p>
    <w:p w14:paraId="52EC6EF5" w14:textId="77777777" w:rsidR="003B7C36" w:rsidRPr="00C259F7" w:rsidRDefault="003B7C36" w:rsidP="00900121">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E5B9EA6"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Isiku koeproov</w:t>
      </w:r>
      <w:r w:rsidR="33657F48"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isikuandmed, sealhulgas tervise</w:t>
      </w:r>
      <w:r w:rsidR="371BDC72" w:rsidRPr="00C259F7">
        <w:rPr>
          <w:rFonts w:ascii="Times New Roman" w:eastAsia="Times New Roman" w:hAnsi="Times New Roman" w:cs="Times New Roman"/>
          <w:color w:val="000000"/>
          <w:kern w:val="0"/>
          <w:sz w:val="24"/>
          <w:szCs w:val="24"/>
          <w:lang w:eastAsia="et-EE"/>
          <w14:ligatures w14:val="none"/>
        </w:rPr>
        <w:t>andmed</w:t>
      </w:r>
      <w:r w:rsidRPr="00C259F7">
        <w:rPr>
          <w:rFonts w:ascii="Times New Roman" w:eastAsia="Times New Roman" w:hAnsi="Times New Roman" w:cs="Times New Roman"/>
          <w:color w:val="000000"/>
          <w:kern w:val="0"/>
          <w:sz w:val="24"/>
          <w:szCs w:val="24"/>
          <w:lang w:eastAsia="et-EE"/>
          <w14:ligatures w14:val="none"/>
        </w:rPr>
        <w:t xml:space="preserve"> ja geneetilised andmed</w:t>
      </w:r>
      <w:r w:rsidR="33657F48"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kantakse geenivaramusse juhul, kui ta on </w:t>
      </w:r>
      <w:r w:rsidR="5BD14529" w:rsidRPr="00C259F7">
        <w:rPr>
          <w:rFonts w:ascii="Times New Roman" w:eastAsia="Times New Roman" w:hAnsi="Times New Roman" w:cs="Times New Roman"/>
          <w:color w:val="000000"/>
          <w:kern w:val="0"/>
          <w:sz w:val="24"/>
          <w:szCs w:val="24"/>
          <w:lang w:eastAsia="et-EE"/>
          <w14:ligatures w14:val="none"/>
        </w:rPr>
        <w:t>esitanud</w:t>
      </w:r>
      <w:r w:rsidRPr="00C259F7">
        <w:rPr>
          <w:rFonts w:ascii="Times New Roman" w:eastAsia="Times New Roman" w:hAnsi="Times New Roman" w:cs="Times New Roman"/>
          <w:color w:val="000000"/>
          <w:kern w:val="0"/>
          <w:sz w:val="24"/>
          <w:szCs w:val="24"/>
          <w:lang w:eastAsia="et-EE"/>
          <w14:ligatures w14:val="none"/>
        </w:rPr>
        <w:t xml:space="preserve"> geenivaramule käesoleva paragrahvi lõikes 4 nimetatud geenidoonoriks saamise tahteavalduse.</w:t>
      </w:r>
    </w:p>
    <w:p w14:paraId="277C12EF"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D99A3EE" w14:textId="77777777"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Geenidoonoriks saamise tahteavaldus vormistatakse kirjalikult ning selle</w:t>
      </w:r>
      <w:r w:rsidR="00920581" w:rsidRPr="00C259F7">
        <w:rPr>
          <w:rFonts w:ascii="Times New Roman" w:eastAsia="Times New Roman" w:hAnsi="Times New Roman" w:cs="Times New Roman"/>
          <w:color w:val="000000"/>
          <w:kern w:val="0"/>
          <w:sz w:val="24"/>
          <w:szCs w:val="24"/>
          <w:lang w:eastAsia="et-EE"/>
          <w14:ligatures w14:val="none"/>
        </w:rPr>
        <w:t xml:space="preserve"> allkirjastab</w:t>
      </w:r>
      <w:r w:rsidRPr="00C259F7">
        <w:rPr>
          <w:rFonts w:ascii="Times New Roman" w:eastAsia="Times New Roman" w:hAnsi="Times New Roman" w:cs="Times New Roman"/>
          <w:color w:val="000000"/>
          <w:kern w:val="0"/>
          <w:sz w:val="24"/>
          <w:szCs w:val="24"/>
          <w:lang w:eastAsia="et-EE"/>
          <w14:ligatures w14:val="none"/>
        </w:rPr>
        <w:t xml:space="preserve"> geenidoonoriks saav isik või tema seaduslik esindaja.</w:t>
      </w:r>
    </w:p>
    <w:p w14:paraId="5E0ABCDD"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2501456" w14:textId="77777777" w:rsidR="003B7C36" w:rsidRPr="00C259F7" w:rsidRDefault="00D56B49" w:rsidP="002D7DED">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Osaliselt või tingimuslikult antud tahteavaldus ei ole kehtiv.</w:t>
      </w:r>
    </w:p>
    <w:p w14:paraId="5157B196" w14:textId="77777777" w:rsidR="003B7C36" w:rsidRPr="00C259F7" w:rsidRDefault="003B7C36" w:rsidP="002D7DED">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2C6DE7C" w14:textId="28EC710B"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Geenidoonoriks saamise tahteavaldus on kehtiv, kui </w:t>
      </w:r>
      <w:r w:rsidR="72F50F11" w:rsidRPr="00C259F7">
        <w:rPr>
          <w:rFonts w:ascii="Times New Roman" w:eastAsia="Times New Roman" w:hAnsi="Times New Roman" w:cs="Times New Roman"/>
          <w:color w:val="000000"/>
          <w:kern w:val="0"/>
          <w:sz w:val="24"/>
          <w:szCs w:val="24"/>
          <w:lang w:eastAsia="et-EE"/>
          <w14:ligatures w14:val="none"/>
        </w:rPr>
        <w:t xml:space="preserve">geenivaramu vastutav või volitatud töötleja on </w:t>
      </w:r>
      <w:r w:rsidRPr="00C259F7">
        <w:rPr>
          <w:rFonts w:ascii="Times New Roman" w:eastAsia="Times New Roman" w:hAnsi="Times New Roman" w:cs="Times New Roman"/>
          <w:color w:val="000000"/>
          <w:kern w:val="0"/>
          <w:sz w:val="24"/>
          <w:szCs w:val="24"/>
          <w:lang w:eastAsia="et-EE"/>
          <w14:ligatures w14:val="none"/>
        </w:rPr>
        <w:t>geenidoonoriks saavale isikule enne tahteavalduse tegemist kirjalikult esita</w:t>
      </w:r>
      <w:r w:rsidR="72F50F11" w:rsidRPr="00C259F7">
        <w:rPr>
          <w:rFonts w:ascii="Times New Roman" w:eastAsia="Times New Roman" w:hAnsi="Times New Roman" w:cs="Times New Roman"/>
          <w:color w:val="000000"/>
          <w:kern w:val="0"/>
          <w:sz w:val="24"/>
          <w:szCs w:val="24"/>
          <w:lang w:eastAsia="et-EE"/>
          <w14:ligatures w14:val="none"/>
        </w:rPr>
        <w:t>nud</w:t>
      </w:r>
      <w:r w:rsidRPr="00C259F7">
        <w:rPr>
          <w:rFonts w:ascii="Times New Roman" w:eastAsia="Times New Roman" w:hAnsi="Times New Roman" w:cs="Times New Roman"/>
          <w:color w:val="000000"/>
          <w:kern w:val="0"/>
          <w:sz w:val="24"/>
          <w:szCs w:val="24"/>
          <w:lang w:eastAsia="et-EE"/>
          <w14:ligatures w14:val="none"/>
        </w:rPr>
        <w:t xml:space="preserve"> vähemalt käesoleva seaduse §-des 1</w:t>
      </w:r>
      <w:r w:rsidR="00D106FA">
        <w:rPr>
          <w:rFonts w:ascii="Times New Roman" w:eastAsia="Times New Roman" w:hAnsi="Times New Roman" w:cs="Times New Roman"/>
          <w:color w:val="000000"/>
          <w:kern w:val="0"/>
          <w:sz w:val="24"/>
          <w:szCs w:val="24"/>
          <w:lang w:eastAsia="et-EE"/>
          <w14:ligatures w14:val="none"/>
        </w:rPr>
        <w:t>3</w:t>
      </w:r>
      <w:r w:rsidR="5024165D" w:rsidRPr="00C259F7">
        <w:rPr>
          <w:rFonts w:ascii="Times New Roman" w:eastAsia="Times New Roman" w:hAnsi="Times New Roman" w:cs="Times New Roman"/>
          <w:color w:val="000000"/>
          <w:kern w:val="0"/>
          <w:sz w:val="24"/>
          <w:szCs w:val="24"/>
          <w:lang w:eastAsia="et-EE"/>
          <w14:ligatures w14:val="none"/>
        </w:rPr>
        <w:t>–1</w:t>
      </w:r>
      <w:r w:rsidR="00D106FA">
        <w:rPr>
          <w:rFonts w:ascii="Times New Roman" w:eastAsia="Times New Roman" w:hAnsi="Times New Roman" w:cs="Times New Roman"/>
          <w:color w:val="000000"/>
          <w:kern w:val="0"/>
          <w:sz w:val="24"/>
          <w:szCs w:val="24"/>
          <w:lang w:eastAsia="et-EE"/>
          <w14:ligatures w14:val="none"/>
        </w:rPr>
        <w:t>9</w:t>
      </w:r>
      <w:r w:rsidR="5024165D" w:rsidRPr="00C259F7">
        <w:rPr>
          <w:rFonts w:ascii="Times New Roman" w:eastAsia="Times New Roman" w:hAnsi="Times New Roman" w:cs="Times New Roman"/>
          <w:color w:val="000000"/>
          <w:kern w:val="0"/>
          <w:sz w:val="24"/>
          <w:szCs w:val="24"/>
          <w:lang w:eastAsia="et-EE"/>
          <w14:ligatures w14:val="none"/>
        </w:rPr>
        <w:t xml:space="preserve"> sätestatud</w:t>
      </w:r>
      <w:r w:rsidR="1B563ECC" w:rsidRPr="00C259F7">
        <w:rPr>
          <w:rFonts w:ascii="Times New Roman" w:eastAsia="Times New Roman" w:hAnsi="Times New Roman" w:cs="Times New Roman"/>
          <w:color w:val="000000"/>
          <w:kern w:val="0"/>
          <w:sz w:val="24"/>
          <w:szCs w:val="24"/>
          <w:lang w:eastAsia="et-EE"/>
          <w14:ligatures w14:val="none"/>
        </w:rPr>
        <w:t xml:space="preserve"> teabe</w:t>
      </w:r>
      <w:r w:rsidRPr="00C259F7">
        <w:rPr>
          <w:rFonts w:ascii="Times New Roman" w:eastAsia="Times New Roman" w:hAnsi="Times New Roman" w:cs="Times New Roman"/>
          <w:color w:val="000000"/>
          <w:kern w:val="0"/>
          <w:sz w:val="24"/>
          <w:szCs w:val="24"/>
          <w:lang w:eastAsia="et-EE"/>
          <w14:ligatures w14:val="none"/>
        </w:rPr>
        <w:t xml:space="preserve"> geenidoonori andmete kasutamise lubatavuse ja geenidoonori õiguste kohta ning </w:t>
      </w:r>
      <w:r w:rsidR="240397DB" w:rsidRPr="00C259F7">
        <w:rPr>
          <w:rFonts w:ascii="Times New Roman" w:eastAsia="Times New Roman" w:hAnsi="Times New Roman" w:cs="Times New Roman"/>
          <w:color w:val="000000"/>
          <w:kern w:val="0"/>
          <w:sz w:val="24"/>
          <w:szCs w:val="24"/>
          <w:lang w:eastAsia="et-EE"/>
          <w14:ligatures w14:val="none"/>
        </w:rPr>
        <w:t xml:space="preserve">tahteavalduses </w:t>
      </w:r>
      <w:r w:rsidRPr="00C259F7">
        <w:rPr>
          <w:rFonts w:ascii="Times New Roman" w:eastAsia="Times New Roman" w:hAnsi="Times New Roman" w:cs="Times New Roman"/>
          <w:color w:val="000000"/>
          <w:kern w:val="0"/>
          <w:sz w:val="24"/>
          <w:szCs w:val="24"/>
          <w:lang w:eastAsia="et-EE"/>
          <w14:ligatures w14:val="none"/>
        </w:rPr>
        <w:t xml:space="preserve">on selgelt välja toodud, et </w:t>
      </w:r>
      <w:r w:rsidR="60D4D5F4" w:rsidRPr="00C259F7">
        <w:rPr>
          <w:rFonts w:ascii="Times New Roman" w:eastAsia="Times New Roman" w:hAnsi="Times New Roman" w:cs="Times New Roman"/>
          <w:color w:val="000000"/>
          <w:kern w:val="0"/>
          <w:sz w:val="24"/>
          <w:szCs w:val="24"/>
          <w:lang w:eastAsia="et-EE"/>
          <w14:ligatures w14:val="none"/>
        </w:rPr>
        <w:t>selle</w:t>
      </w:r>
      <w:r w:rsidRPr="00C259F7">
        <w:rPr>
          <w:rFonts w:ascii="Times New Roman" w:eastAsia="Times New Roman" w:hAnsi="Times New Roman" w:cs="Times New Roman"/>
          <w:color w:val="000000"/>
          <w:kern w:val="0"/>
          <w:sz w:val="24"/>
          <w:szCs w:val="24"/>
          <w:lang w:eastAsia="et-EE"/>
          <w14:ligatures w14:val="none"/>
        </w:rPr>
        <w:t xml:space="preserve"> allkirjastamisega </w:t>
      </w:r>
      <w:r w:rsidR="00104514" w:rsidRPr="00C259F7">
        <w:rPr>
          <w:rFonts w:ascii="Times New Roman" w:eastAsia="Times New Roman" w:hAnsi="Times New Roman" w:cs="Times New Roman"/>
          <w:color w:val="000000"/>
          <w:kern w:val="0"/>
          <w:sz w:val="24"/>
          <w:szCs w:val="24"/>
          <w:lang w:eastAsia="et-EE"/>
          <w14:ligatures w14:val="none"/>
        </w:rPr>
        <w:t xml:space="preserve">kinnitab geenidoonoriks saada sooviv isik, et </w:t>
      </w:r>
      <w:r w:rsidRPr="00C259F7">
        <w:rPr>
          <w:rFonts w:ascii="Times New Roman" w:eastAsia="Times New Roman" w:hAnsi="Times New Roman" w:cs="Times New Roman"/>
          <w:color w:val="000000"/>
          <w:kern w:val="0"/>
          <w:sz w:val="24"/>
          <w:szCs w:val="24"/>
          <w:lang w:eastAsia="et-EE"/>
          <w14:ligatures w14:val="none"/>
        </w:rPr>
        <w:t>nõustub</w:t>
      </w:r>
      <w:r w:rsidR="00104514" w:rsidRPr="00C259F7">
        <w:rPr>
          <w:rFonts w:ascii="Times New Roman" w:eastAsia="Times New Roman" w:hAnsi="Times New Roman" w:cs="Times New Roman"/>
          <w:color w:val="000000"/>
          <w:kern w:val="0"/>
          <w:sz w:val="24"/>
          <w:szCs w:val="24"/>
          <w:lang w:eastAsia="et-EE"/>
          <w14:ligatures w14:val="none"/>
        </w:rPr>
        <w:t xml:space="preserve"> ja on aru saanud</w:t>
      </w:r>
      <w:r w:rsidRPr="00C259F7">
        <w:rPr>
          <w:rFonts w:ascii="Times New Roman" w:eastAsia="Times New Roman" w:hAnsi="Times New Roman" w:cs="Times New Roman"/>
          <w:color w:val="000000"/>
          <w:kern w:val="0"/>
          <w:sz w:val="24"/>
          <w:szCs w:val="24"/>
          <w:lang w:eastAsia="et-EE"/>
          <w14:ligatures w14:val="none"/>
        </w:rPr>
        <w:t xml:space="preserve"> </w:t>
      </w:r>
      <w:r w:rsidR="00104514" w:rsidRPr="00C259F7">
        <w:rPr>
          <w:rFonts w:ascii="Times New Roman" w:eastAsia="Times New Roman" w:hAnsi="Times New Roman" w:cs="Times New Roman"/>
          <w:color w:val="000000"/>
          <w:kern w:val="0"/>
          <w:sz w:val="24"/>
          <w:szCs w:val="24"/>
          <w:lang w:eastAsia="et-EE"/>
          <w14:ligatures w14:val="none"/>
        </w:rPr>
        <w:t>järgmises</w:t>
      </w:r>
      <w:r w:rsidR="00EA252A">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w:t>
      </w:r>
    </w:p>
    <w:p w14:paraId="70AA1B63" w14:textId="2E44BE11"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w:t>
      </w:r>
      <w:r w:rsidR="00973749" w:rsidRPr="00C259F7">
        <w:rPr>
          <w:rFonts w:ascii="Times New Roman" w:eastAsia="Times New Roman" w:hAnsi="Times New Roman" w:cs="Times New Roman"/>
          <w:color w:val="000000"/>
          <w:kern w:val="0"/>
          <w:sz w:val="24"/>
          <w:szCs w:val="24"/>
          <w:lang w:eastAsia="et-EE"/>
          <w14:ligatures w14:val="none"/>
        </w:rPr>
        <w:t xml:space="preserve">ta </w:t>
      </w:r>
      <w:r w:rsidR="00104514" w:rsidRPr="00C259F7">
        <w:rPr>
          <w:rFonts w:ascii="Times New Roman" w:eastAsia="Times New Roman" w:hAnsi="Times New Roman" w:cs="Times New Roman"/>
          <w:color w:val="000000"/>
          <w:kern w:val="0"/>
          <w:sz w:val="24"/>
          <w:szCs w:val="24"/>
          <w:lang w:eastAsia="et-EE"/>
          <w14:ligatures w14:val="none"/>
        </w:rPr>
        <w:t xml:space="preserve">annab </w:t>
      </w:r>
      <w:r w:rsidRPr="00C259F7">
        <w:rPr>
          <w:rFonts w:ascii="Times New Roman" w:eastAsia="Times New Roman" w:hAnsi="Times New Roman" w:cs="Times New Roman"/>
          <w:color w:val="000000"/>
          <w:kern w:val="0"/>
          <w:sz w:val="24"/>
          <w:szCs w:val="24"/>
          <w:lang w:eastAsia="et-EE"/>
          <w14:ligatures w14:val="none"/>
        </w:rPr>
        <w:t>koeproovi;</w:t>
      </w:r>
    </w:p>
    <w:p w14:paraId="2ABC140A" w14:textId="0C6CE742"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r w:rsidR="00104514" w:rsidRPr="00C259F7">
        <w:rPr>
          <w:rFonts w:ascii="Times New Roman" w:eastAsia="Times New Roman" w:hAnsi="Times New Roman" w:cs="Times New Roman"/>
          <w:color w:val="000000"/>
          <w:kern w:val="0"/>
          <w:sz w:val="24"/>
          <w:szCs w:val="24"/>
          <w:lang w:eastAsia="et-EE"/>
          <w14:ligatures w14:val="none"/>
        </w:rPr>
        <w:t xml:space="preserve">tema </w:t>
      </w:r>
      <w:r w:rsidRPr="00C259F7">
        <w:rPr>
          <w:rFonts w:ascii="Times New Roman" w:eastAsia="Times New Roman" w:hAnsi="Times New Roman" w:cs="Times New Roman"/>
          <w:color w:val="000000"/>
          <w:kern w:val="0"/>
          <w:sz w:val="24"/>
          <w:szCs w:val="24"/>
          <w:lang w:eastAsia="et-EE"/>
          <w14:ligatures w14:val="none"/>
        </w:rPr>
        <w:t>isikuandme</w:t>
      </w:r>
      <w:r w:rsidR="00104514"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sealhulgas terviseandme</w:t>
      </w:r>
      <w:r w:rsidR="00104514" w:rsidRPr="00C259F7">
        <w:rPr>
          <w:rFonts w:ascii="Times New Roman" w:eastAsia="Times New Roman" w:hAnsi="Times New Roman" w:cs="Times New Roman"/>
          <w:color w:val="000000"/>
          <w:kern w:val="0"/>
          <w:sz w:val="24"/>
          <w:szCs w:val="24"/>
          <w:lang w:eastAsia="et-EE"/>
          <w14:ligatures w14:val="none"/>
        </w:rPr>
        <w:t>i</w:t>
      </w:r>
      <w:r w:rsidR="5B352E83"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ja geneetilis</w:t>
      </w:r>
      <w:r w:rsidR="00104514" w:rsidRPr="00C259F7">
        <w:rPr>
          <w:rFonts w:ascii="Times New Roman" w:eastAsia="Times New Roman" w:hAnsi="Times New Roman" w:cs="Times New Roman"/>
          <w:color w:val="000000"/>
          <w:kern w:val="0"/>
          <w:sz w:val="24"/>
          <w:szCs w:val="24"/>
          <w:lang w:eastAsia="et-EE"/>
          <w14:ligatures w14:val="none"/>
        </w:rPr>
        <w:t>i</w:t>
      </w:r>
      <w:r w:rsidRPr="00C259F7">
        <w:rPr>
          <w:rFonts w:ascii="Times New Roman" w:eastAsia="Times New Roman" w:hAnsi="Times New Roman" w:cs="Times New Roman"/>
          <w:color w:val="000000"/>
          <w:kern w:val="0"/>
          <w:sz w:val="24"/>
          <w:szCs w:val="24"/>
          <w:lang w:eastAsia="et-EE"/>
          <w14:ligatures w14:val="none"/>
        </w:rPr>
        <w:t xml:space="preserve"> andme</w:t>
      </w:r>
      <w:r w:rsidR="00104514" w:rsidRPr="00C259F7">
        <w:rPr>
          <w:rFonts w:ascii="Times New Roman" w:eastAsia="Times New Roman" w:hAnsi="Times New Roman" w:cs="Times New Roman"/>
          <w:color w:val="000000"/>
          <w:kern w:val="0"/>
          <w:sz w:val="24"/>
          <w:szCs w:val="24"/>
          <w:lang w:eastAsia="et-EE"/>
          <w14:ligatures w14:val="none"/>
        </w:rPr>
        <w:t>i</w:t>
      </w:r>
      <w:r w:rsidR="5B352E83"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koeproovi andme</w:t>
      </w:r>
      <w:r w:rsidR="00104514"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xml:space="preserve"> ja </w:t>
      </w:r>
      <w:commentRangeStart w:id="38"/>
      <w:r w:rsidRPr="00C259F7">
        <w:rPr>
          <w:rFonts w:ascii="Times New Roman" w:eastAsia="Times New Roman" w:hAnsi="Times New Roman" w:cs="Times New Roman"/>
          <w:color w:val="000000"/>
          <w:kern w:val="0"/>
          <w:sz w:val="24"/>
          <w:szCs w:val="24"/>
          <w:lang w:eastAsia="et-EE"/>
          <w14:ligatures w14:val="none"/>
        </w:rPr>
        <w:t>sugupuu</w:t>
      </w:r>
      <w:r w:rsidR="007450FE">
        <w:rPr>
          <w:rFonts w:ascii="Times New Roman" w:eastAsia="Times New Roman" w:hAnsi="Times New Roman" w:cs="Times New Roman"/>
          <w:color w:val="000000"/>
          <w:kern w:val="0"/>
          <w:sz w:val="24"/>
          <w:szCs w:val="24"/>
          <w:lang w:eastAsia="et-EE"/>
          <w14:ligatures w14:val="none"/>
        </w:rPr>
        <w:t>d</w:t>
      </w:r>
      <w:commentRangeEnd w:id="38"/>
      <w:r w:rsidR="00B67068">
        <w:rPr>
          <w:rStyle w:val="Kommentaariviide"/>
        </w:rPr>
        <w:commentReference w:id="38"/>
      </w:r>
      <w:r w:rsidRPr="00C259F7">
        <w:rPr>
          <w:rFonts w:ascii="Times New Roman" w:eastAsia="Times New Roman" w:hAnsi="Times New Roman" w:cs="Times New Roman"/>
          <w:color w:val="000000"/>
          <w:kern w:val="0"/>
          <w:sz w:val="24"/>
          <w:szCs w:val="24"/>
          <w:lang w:eastAsia="et-EE"/>
          <w14:ligatures w14:val="none"/>
        </w:rPr>
        <w:t xml:space="preserve"> kogu</w:t>
      </w:r>
      <w:r w:rsidR="00104514" w:rsidRPr="00C259F7">
        <w:rPr>
          <w:rFonts w:ascii="Times New Roman" w:eastAsia="Times New Roman" w:hAnsi="Times New Roman" w:cs="Times New Roman"/>
          <w:color w:val="000000"/>
          <w:kern w:val="0"/>
          <w:sz w:val="24"/>
          <w:szCs w:val="24"/>
          <w:lang w:eastAsia="et-EE"/>
          <w14:ligatures w14:val="none"/>
        </w:rPr>
        <w:t>takse</w:t>
      </w:r>
      <w:r w:rsidRPr="00C259F7">
        <w:rPr>
          <w:rFonts w:ascii="Times New Roman" w:eastAsia="Times New Roman" w:hAnsi="Times New Roman" w:cs="Times New Roman"/>
          <w:color w:val="000000"/>
          <w:kern w:val="0"/>
          <w:sz w:val="24"/>
          <w:szCs w:val="24"/>
          <w:lang w:eastAsia="et-EE"/>
          <w14:ligatures w14:val="none"/>
        </w:rPr>
        <w:t xml:space="preserve"> ja </w:t>
      </w:r>
      <w:r w:rsidR="00104514" w:rsidRPr="00C259F7">
        <w:rPr>
          <w:rFonts w:ascii="Times New Roman" w:eastAsia="Times New Roman" w:hAnsi="Times New Roman" w:cs="Times New Roman"/>
          <w:color w:val="000000"/>
          <w:kern w:val="0"/>
          <w:sz w:val="24"/>
          <w:szCs w:val="24"/>
          <w:lang w:eastAsia="et-EE"/>
          <w14:ligatures w14:val="none"/>
        </w:rPr>
        <w:t>kantakse</w:t>
      </w:r>
      <w:r w:rsidRPr="00C259F7">
        <w:rPr>
          <w:rFonts w:ascii="Times New Roman" w:eastAsia="Times New Roman" w:hAnsi="Times New Roman" w:cs="Times New Roman"/>
          <w:color w:val="000000"/>
          <w:kern w:val="0"/>
          <w:sz w:val="24"/>
          <w:szCs w:val="24"/>
          <w:lang w:eastAsia="et-EE"/>
          <w14:ligatures w14:val="none"/>
        </w:rPr>
        <w:t xml:space="preserve"> geenivaramus</w:t>
      </w:r>
      <w:r w:rsidR="00104514" w:rsidRPr="00C259F7">
        <w:rPr>
          <w:rFonts w:ascii="Times New Roman" w:eastAsia="Times New Roman" w:hAnsi="Times New Roman" w:cs="Times New Roman"/>
          <w:color w:val="000000"/>
          <w:kern w:val="0"/>
          <w:sz w:val="24"/>
          <w:szCs w:val="24"/>
          <w:lang w:eastAsia="et-EE"/>
          <w14:ligatures w14:val="none"/>
        </w:rPr>
        <w:t>se</w:t>
      </w:r>
      <w:r w:rsidRPr="00C259F7">
        <w:rPr>
          <w:rFonts w:ascii="Times New Roman" w:eastAsia="Times New Roman" w:hAnsi="Times New Roman" w:cs="Times New Roman"/>
          <w:color w:val="000000"/>
          <w:kern w:val="0"/>
          <w:sz w:val="24"/>
          <w:szCs w:val="24"/>
          <w:lang w:eastAsia="et-EE"/>
          <w14:ligatures w14:val="none"/>
        </w:rPr>
        <w:t>;</w:t>
      </w:r>
    </w:p>
    <w:p w14:paraId="2178B82F" w14:textId="2082A642"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w:t>
      </w:r>
      <w:r w:rsidR="00104514" w:rsidRPr="00C259F7">
        <w:rPr>
          <w:rFonts w:ascii="Times New Roman" w:eastAsia="Times New Roman" w:hAnsi="Times New Roman" w:cs="Times New Roman"/>
          <w:color w:val="000000"/>
          <w:kern w:val="0"/>
          <w:sz w:val="24"/>
          <w:szCs w:val="24"/>
          <w:lang w:eastAsia="et-EE"/>
          <w14:ligatures w14:val="none"/>
        </w:rPr>
        <w:t xml:space="preserve">tema </w:t>
      </w:r>
      <w:r w:rsidRPr="00C259F7">
        <w:rPr>
          <w:rFonts w:ascii="Times New Roman" w:eastAsia="Times New Roman" w:hAnsi="Times New Roman" w:cs="Times New Roman"/>
          <w:color w:val="000000"/>
          <w:kern w:val="0"/>
          <w:sz w:val="24"/>
          <w:szCs w:val="24"/>
          <w:lang w:eastAsia="et-EE"/>
          <w14:ligatures w14:val="none"/>
        </w:rPr>
        <w:t>isikuandme</w:t>
      </w:r>
      <w:r w:rsidR="00104514"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xml:space="preserve"> </w:t>
      </w:r>
      <w:r w:rsidR="00104514" w:rsidRPr="00C259F7">
        <w:rPr>
          <w:rFonts w:ascii="Times New Roman" w:eastAsia="Times New Roman" w:hAnsi="Times New Roman" w:cs="Times New Roman"/>
          <w:color w:val="000000"/>
          <w:kern w:val="0"/>
          <w:sz w:val="24"/>
          <w:szCs w:val="24"/>
          <w:lang w:eastAsia="et-EE"/>
          <w14:ligatures w14:val="none"/>
        </w:rPr>
        <w:t xml:space="preserve">töödeldakse </w:t>
      </w:r>
      <w:r w:rsidRPr="00C259F7">
        <w:rPr>
          <w:rFonts w:ascii="Times New Roman" w:eastAsia="Times New Roman" w:hAnsi="Times New Roman" w:cs="Times New Roman"/>
          <w:color w:val="000000"/>
          <w:kern w:val="0"/>
          <w:sz w:val="24"/>
          <w:szCs w:val="24"/>
          <w:lang w:eastAsia="et-EE"/>
          <w14:ligatures w14:val="none"/>
        </w:rPr>
        <w:t>edasi geenivaramus, sealhulgas isikuandme</w:t>
      </w:r>
      <w:r w:rsidR="00104514"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xml:space="preserve"> depseudonüüm</w:t>
      </w:r>
      <w:r w:rsidR="00104514" w:rsidRPr="00C259F7">
        <w:rPr>
          <w:rFonts w:ascii="Times New Roman" w:eastAsia="Times New Roman" w:hAnsi="Times New Roman" w:cs="Times New Roman"/>
          <w:color w:val="000000"/>
          <w:kern w:val="0"/>
          <w:sz w:val="24"/>
          <w:szCs w:val="24"/>
          <w:lang w:eastAsia="et-EE"/>
          <w14:ligatures w14:val="none"/>
        </w:rPr>
        <w:t>itakse</w:t>
      </w:r>
      <w:r w:rsidR="00CE5964"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uuenda</w:t>
      </w:r>
      <w:r w:rsidR="00104514" w:rsidRPr="00C259F7">
        <w:rPr>
          <w:rFonts w:ascii="Times New Roman" w:eastAsia="Times New Roman" w:hAnsi="Times New Roman" w:cs="Times New Roman"/>
          <w:color w:val="000000"/>
          <w:kern w:val="0"/>
          <w:sz w:val="24"/>
          <w:szCs w:val="24"/>
          <w:lang w:eastAsia="et-EE"/>
          <w14:ligatures w14:val="none"/>
        </w:rPr>
        <w:t>takse</w:t>
      </w:r>
      <w:r w:rsidR="00A2758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w:t>
      </w:r>
      <w:r w:rsidR="00104514" w:rsidRPr="00C259F7">
        <w:rPr>
          <w:rFonts w:ascii="Times New Roman" w:eastAsia="Times New Roman" w:hAnsi="Times New Roman" w:cs="Times New Roman"/>
          <w:color w:val="000000"/>
          <w:kern w:val="0"/>
          <w:sz w:val="24"/>
          <w:szCs w:val="24"/>
          <w:lang w:eastAsia="et-EE"/>
          <w14:ligatures w14:val="none"/>
        </w:rPr>
        <w:t xml:space="preserve">tehakse </w:t>
      </w:r>
      <w:r w:rsidRPr="00C259F7">
        <w:rPr>
          <w:rFonts w:ascii="Times New Roman" w:eastAsia="Times New Roman" w:hAnsi="Times New Roman" w:cs="Times New Roman"/>
          <w:color w:val="000000"/>
          <w:kern w:val="0"/>
          <w:sz w:val="24"/>
          <w:szCs w:val="24"/>
          <w:lang w:eastAsia="et-EE"/>
          <w14:ligatures w14:val="none"/>
        </w:rPr>
        <w:t>kättesaadavaks ja väljasta</w:t>
      </w:r>
      <w:r w:rsidR="00104514" w:rsidRPr="00C259F7">
        <w:rPr>
          <w:rFonts w:ascii="Times New Roman" w:eastAsia="Times New Roman" w:hAnsi="Times New Roman" w:cs="Times New Roman"/>
          <w:color w:val="000000"/>
          <w:kern w:val="0"/>
          <w:sz w:val="24"/>
          <w:szCs w:val="24"/>
          <w:lang w:eastAsia="et-EE"/>
          <w14:ligatures w14:val="none"/>
        </w:rPr>
        <w:t>takse</w:t>
      </w:r>
      <w:r w:rsidR="00E41D76"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et täita käesolevas seaduses sätestatud eesmärke.</w:t>
      </w:r>
    </w:p>
    <w:p w14:paraId="0F9B2B77"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279DB9D"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 Geenivaramu vastutav või volitatud töötleja, kellele geenidoonoriks saa</w:t>
      </w:r>
      <w:r w:rsidR="2138EA52" w:rsidRPr="00C259F7">
        <w:rPr>
          <w:rFonts w:ascii="Times New Roman" w:eastAsia="Times New Roman" w:hAnsi="Times New Roman" w:cs="Times New Roman"/>
          <w:color w:val="000000"/>
          <w:kern w:val="0"/>
          <w:sz w:val="24"/>
          <w:szCs w:val="24"/>
          <w:lang w:eastAsia="et-EE"/>
          <w14:ligatures w14:val="none"/>
        </w:rPr>
        <w:t>da soovi</w:t>
      </w:r>
      <w:r w:rsidRPr="00C259F7">
        <w:rPr>
          <w:rFonts w:ascii="Times New Roman" w:eastAsia="Times New Roman" w:hAnsi="Times New Roman" w:cs="Times New Roman"/>
          <w:color w:val="000000"/>
          <w:kern w:val="0"/>
          <w:sz w:val="24"/>
          <w:szCs w:val="24"/>
          <w:lang w:eastAsia="et-EE"/>
          <w14:ligatures w14:val="none"/>
        </w:rPr>
        <w:t xml:space="preserve">v isik </w:t>
      </w:r>
      <w:r w:rsidR="77AFAB0B" w:rsidRPr="00C259F7">
        <w:rPr>
          <w:rFonts w:ascii="Times New Roman" w:eastAsia="Times New Roman" w:hAnsi="Times New Roman" w:cs="Times New Roman"/>
          <w:color w:val="000000"/>
          <w:kern w:val="0"/>
          <w:sz w:val="24"/>
          <w:szCs w:val="24"/>
          <w:lang w:eastAsia="et-EE"/>
          <w14:ligatures w14:val="none"/>
        </w:rPr>
        <w:t>esitab</w:t>
      </w:r>
      <w:r w:rsidRPr="00C259F7">
        <w:rPr>
          <w:rFonts w:ascii="Times New Roman" w:eastAsia="Times New Roman" w:hAnsi="Times New Roman" w:cs="Times New Roman"/>
          <w:color w:val="000000"/>
          <w:kern w:val="0"/>
          <w:sz w:val="24"/>
          <w:szCs w:val="24"/>
          <w:lang w:eastAsia="et-EE"/>
          <w14:ligatures w14:val="none"/>
        </w:rPr>
        <w:t xml:space="preserve"> </w:t>
      </w:r>
      <w:r w:rsidR="51B8D3B7" w:rsidRPr="00C259F7">
        <w:rPr>
          <w:rFonts w:ascii="Times New Roman" w:eastAsia="Times New Roman" w:hAnsi="Times New Roman" w:cs="Times New Roman"/>
          <w:color w:val="000000"/>
          <w:kern w:val="0"/>
          <w:sz w:val="24"/>
          <w:szCs w:val="24"/>
          <w:lang w:eastAsia="et-EE"/>
          <w14:ligatures w14:val="none"/>
        </w:rPr>
        <w:t>sellekohase</w:t>
      </w:r>
      <w:r w:rsidRPr="00C259F7">
        <w:rPr>
          <w:rFonts w:ascii="Times New Roman" w:eastAsia="Times New Roman" w:hAnsi="Times New Roman" w:cs="Times New Roman"/>
          <w:color w:val="000000"/>
          <w:kern w:val="0"/>
          <w:sz w:val="24"/>
          <w:szCs w:val="24"/>
          <w:lang w:eastAsia="et-EE"/>
          <w14:ligatures w14:val="none"/>
        </w:rPr>
        <w:t xml:space="preserve"> tahteavalduse, on kohustatud </w:t>
      </w:r>
      <w:r w:rsidR="1D3B728A" w:rsidRPr="00C259F7">
        <w:rPr>
          <w:rFonts w:ascii="Times New Roman" w:eastAsia="Times New Roman" w:hAnsi="Times New Roman" w:cs="Times New Roman"/>
          <w:color w:val="000000"/>
          <w:kern w:val="0"/>
          <w:sz w:val="24"/>
          <w:szCs w:val="24"/>
          <w:lang w:eastAsia="et-EE"/>
          <w14:ligatures w14:val="none"/>
        </w:rPr>
        <w:t xml:space="preserve">viivitamata </w:t>
      </w:r>
      <w:r w:rsidR="4DF0BCB5" w:rsidRPr="00C259F7">
        <w:rPr>
          <w:rFonts w:ascii="Times New Roman" w:eastAsia="Times New Roman" w:hAnsi="Times New Roman" w:cs="Times New Roman"/>
          <w:color w:val="000000"/>
          <w:kern w:val="0"/>
          <w:sz w:val="24"/>
          <w:szCs w:val="24"/>
          <w:lang w:eastAsia="et-EE"/>
          <w14:ligatures w14:val="none"/>
        </w:rPr>
        <w:t xml:space="preserve">andma </w:t>
      </w:r>
      <w:r w:rsidRPr="00C259F7">
        <w:rPr>
          <w:rFonts w:ascii="Times New Roman" w:eastAsia="Times New Roman" w:hAnsi="Times New Roman" w:cs="Times New Roman"/>
          <w:color w:val="000000"/>
          <w:kern w:val="0"/>
          <w:sz w:val="24"/>
          <w:szCs w:val="24"/>
          <w:lang w:eastAsia="et-EE"/>
          <w14:ligatures w14:val="none"/>
        </w:rPr>
        <w:t xml:space="preserve">geenidoonorile tema tahteavalduse koopia või tegema selle </w:t>
      </w:r>
      <w:r w:rsidR="2722A4F5" w:rsidRPr="00C259F7">
        <w:rPr>
          <w:rFonts w:ascii="Times New Roman" w:eastAsia="Times New Roman" w:hAnsi="Times New Roman" w:cs="Times New Roman"/>
          <w:color w:val="000000"/>
          <w:kern w:val="0"/>
          <w:sz w:val="24"/>
          <w:szCs w:val="24"/>
          <w:lang w:eastAsia="et-EE"/>
          <w14:ligatures w14:val="none"/>
        </w:rPr>
        <w:t xml:space="preserve">talle </w:t>
      </w:r>
      <w:r w:rsidRPr="00C259F7">
        <w:rPr>
          <w:rFonts w:ascii="Times New Roman" w:eastAsia="Times New Roman" w:hAnsi="Times New Roman" w:cs="Times New Roman"/>
          <w:color w:val="000000"/>
          <w:kern w:val="0"/>
          <w:sz w:val="24"/>
          <w:szCs w:val="24"/>
          <w:lang w:eastAsia="et-EE"/>
          <w14:ligatures w14:val="none"/>
        </w:rPr>
        <w:t xml:space="preserve">pärast tahteavalduse </w:t>
      </w:r>
      <w:r w:rsidR="4DF0BCB5" w:rsidRPr="00C259F7">
        <w:rPr>
          <w:rFonts w:ascii="Times New Roman" w:eastAsia="Times New Roman" w:hAnsi="Times New Roman" w:cs="Times New Roman"/>
          <w:color w:val="000000"/>
          <w:kern w:val="0"/>
          <w:sz w:val="24"/>
          <w:szCs w:val="24"/>
          <w:lang w:eastAsia="et-EE"/>
          <w14:ligatures w14:val="none"/>
        </w:rPr>
        <w:t>esitamist</w:t>
      </w:r>
      <w:r w:rsidRPr="00C259F7">
        <w:rPr>
          <w:rFonts w:ascii="Times New Roman" w:eastAsia="Times New Roman" w:hAnsi="Times New Roman" w:cs="Times New Roman"/>
          <w:color w:val="000000"/>
          <w:kern w:val="0"/>
          <w:sz w:val="24"/>
          <w:szCs w:val="24"/>
          <w:lang w:eastAsia="et-EE"/>
          <w14:ligatures w14:val="none"/>
        </w:rPr>
        <w:t xml:space="preserve"> elektroonselt kättesaadavaks.</w:t>
      </w:r>
    </w:p>
    <w:p w14:paraId="369A68BE"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411034F" w14:textId="55C1A732"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Geenivaramu vastutaval töötlejal on õigus keelduda geenidoonoriks saamise tahteavalduse vastuvõtmisest, kui </w:t>
      </w:r>
      <w:r w:rsidR="00273287">
        <w:rPr>
          <w:rFonts w:ascii="Times New Roman" w:eastAsia="Times New Roman" w:hAnsi="Times New Roman" w:cs="Times New Roman"/>
          <w:color w:val="000000"/>
          <w:kern w:val="0"/>
          <w:sz w:val="24"/>
          <w:szCs w:val="24"/>
          <w:lang w:eastAsia="et-EE"/>
          <w14:ligatures w14:val="none"/>
        </w:rPr>
        <w:t>g</w:t>
      </w:r>
      <w:r w:rsidR="00977A7F" w:rsidRPr="00C259F7">
        <w:rPr>
          <w:rFonts w:ascii="Times New Roman" w:eastAsia="Times New Roman" w:hAnsi="Times New Roman" w:cs="Times New Roman"/>
          <w:color w:val="000000"/>
          <w:kern w:val="0"/>
          <w:sz w:val="24"/>
          <w:szCs w:val="24"/>
          <w:lang w:eastAsia="et-EE"/>
          <w14:ligatures w14:val="none"/>
        </w:rPr>
        <w:t xml:space="preserve">eenivaramul </w:t>
      </w:r>
      <w:r w:rsidRPr="00C259F7">
        <w:rPr>
          <w:rFonts w:ascii="Times New Roman" w:eastAsia="Times New Roman" w:hAnsi="Times New Roman" w:cs="Times New Roman"/>
          <w:color w:val="000000"/>
          <w:kern w:val="0"/>
          <w:sz w:val="24"/>
          <w:szCs w:val="24"/>
          <w:lang w:eastAsia="et-EE"/>
          <w14:ligatures w14:val="none"/>
        </w:rPr>
        <w:t>puuduvad vahendid uute geenidoonorite koeproovide ja isikuandmete töötlemiseks, kui isik ei kuulu geenivaramu vastutava töötleja poolt heaks</w:t>
      </w:r>
      <w:r w:rsidR="00991A69"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kiidetud teadusuuringu valimisse või kui isik on var</w:t>
      </w:r>
      <w:r w:rsidR="00991A69" w:rsidRPr="00C259F7">
        <w:rPr>
          <w:rFonts w:ascii="Times New Roman" w:eastAsia="Times New Roman" w:hAnsi="Times New Roman" w:cs="Times New Roman"/>
          <w:color w:val="000000"/>
          <w:kern w:val="0"/>
          <w:sz w:val="24"/>
          <w:szCs w:val="24"/>
          <w:lang w:eastAsia="et-EE"/>
          <w14:ligatures w14:val="none"/>
        </w:rPr>
        <w:t>em</w:t>
      </w:r>
      <w:r w:rsidRPr="00C259F7">
        <w:rPr>
          <w:rFonts w:ascii="Times New Roman" w:eastAsia="Times New Roman" w:hAnsi="Times New Roman" w:cs="Times New Roman"/>
          <w:color w:val="000000"/>
          <w:kern w:val="0"/>
          <w:sz w:val="24"/>
          <w:szCs w:val="24"/>
          <w:lang w:eastAsia="et-EE"/>
          <w14:ligatures w14:val="none"/>
        </w:rPr>
        <w:t xml:space="preserve"> nõudnud depseudonüümimise andmete hävitamist.</w:t>
      </w:r>
    </w:p>
    <w:p w14:paraId="140678CB"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AE26F2D" w14:textId="11B97C34" w:rsidR="003B7C36" w:rsidRPr="00C259F7" w:rsidRDefault="00D56B49" w:rsidP="0083131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w:t>
      </w:r>
      <w:r w:rsidR="0070017C">
        <w:rPr>
          <w:rFonts w:ascii="Times New Roman" w:eastAsia="Times New Roman" w:hAnsi="Times New Roman" w:cs="Times New Roman"/>
          <w:b/>
          <w:bCs/>
          <w:kern w:val="0"/>
          <w:sz w:val="24"/>
          <w:szCs w:val="24"/>
          <w:lang w:eastAsia="et-EE"/>
          <w14:ligatures w14:val="none"/>
        </w:rPr>
        <w:t>21</w:t>
      </w:r>
      <w:r w:rsidRPr="00C259F7">
        <w:rPr>
          <w:rFonts w:ascii="Times New Roman" w:eastAsia="Times New Roman" w:hAnsi="Times New Roman" w:cs="Times New Roman"/>
          <w:b/>
          <w:bCs/>
          <w:kern w:val="0"/>
          <w:sz w:val="24"/>
          <w:szCs w:val="24"/>
          <w:lang w:eastAsia="et-EE"/>
          <w14:ligatures w14:val="none"/>
        </w:rPr>
        <w:t>. Geenidoonoriks saamise tahteavalduse säilitamine ja hävitamine</w:t>
      </w:r>
    </w:p>
    <w:p w14:paraId="36BFD119" w14:textId="77777777" w:rsidR="003B7C36" w:rsidRPr="00C259F7" w:rsidRDefault="003B7C36" w:rsidP="0083131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797DDEE" w14:textId="13DE9C21"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Geenidoonoriks saamise tahteavaldus</w:t>
      </w:r>
      <w:r w:rsidR="308EF1CB"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 säilitatakse geenivaramusse kantud andmete </w:t>
      </w:r>
      <w:r w:rsidR="1E8931A9" w:rsidRPr="00C259F7">
        <w:rPr>
          <w:rFonts w:ascii="Times New Roman" w:eastAsia="Times New Roman" w:hAnsi="Times New Roman" w:cs="Times New Roman"/>
          <w:color w:val="000000"/>
          <w:kern w:val="0"/>
          <w:sz w:val="24"/>
          <w:szCs w:val="24"/>
          <w:lang w:eastAsia="et-EE"/>
          <w14:ligatures w14:val="none"/>
        </w:rPr>
        <w:t xml:space="preserve">olemasolu </w:t>
      </w:r>
      <w:r w:rsidRPr="00C259F7">
        <w:rPr>
          <w:rFonts w:ascii="Times New Roman" w:eastAsia="Times New Roman" w:hAnsi="Times New Roman" w:cs="Times New Roman"/>
          <w:color w:val="000000"/>
          <w:kern w:val="0"/>
          <w:sz w:val="24"/>
          <w:szCs w:val="24"/>
          <w:lang w:eastAsia="et-EE"/>
          <w14:ligatures w14:val="none"/>
        </w:rPr>
        <w:t xml:space="preserve">korral käesoleva seaduse § </w:t>
      </w:r>
      <w:r w:rsidR="00484115">
        <w:rPr>
          <w:rFonts w:ascii="Times New Roman" w:eastAsia="Times New Roman" w:hAnsi="Times New Roman" w:cs="Times New Roman"/>
          <w:color w:val="000000"/>
          <w:kern w:val="0"/>
          <w:sz w:val="24"/>
          <w:szCs w:val="24"/>
          <w:lang w:eastAsia="et-EE"/>
          <w14:ligatures w14:val="none"/>
        </w:rPr>
        <w:t>11</w:t>
      </w:r>
      <w:r w:rsidRPr="00C259F7">
        <w:rPr>
          <w:rFonts w:ascii="Times New Roman" w:eastAsia="Times New Roman" w:hAnsi="Times New Roman" w:cs="Times New Roman"/>
          <w:color w:val="000000"/>
          <w:kern w:val="0"/>
          <w:sz w:val="24"/>
          <w:szCs w:val="24"/>
          <w:lang w:eastAsia="et-EE"/>
          <w14:ligatures w14:val="none"/>
        </w:rPr>
        <w:t xml:space="preserve"> lõikes 1 nimetatud tähtajani.</w:t>
      </w:r>
    </w:p>
    <w:p w14:paraId="5F237EDA"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FEFFF98"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Geenivaramusse kandmata tahteavaldused hävitatakse viivitamat</w:t>
      </w:r>
      <w:r w:rsidR="379623F8" w:rsidRPr="00C259F7">
        <w:rPr>
          <w:rFonts w:ascii="Times New Roman" w:eastAsia="Times New Roman" w:hAnsi="Times New Roman" w:cs="Times New Roman"/>
          <w:color w:val="000000"/>
          <w:kern w:val="0"/>
          <w:sz w:val="24"/>
          <w:szCs w:val="24"/>
          <w:lang w:eastAsia="et-EE"/>
          <w14:ligatures w14:val="none"/>
        </w:rPr>
        <w:t>a</w:t>
      </w:r>
      <w:r w:rsidR="146DF2D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kui geenidoonor on esitanud kirjaliku tahteavalduse geenidoonorlusest loobumiseks enne andmete kandmist geenivaramusse.</w:t>
      </w:r>
    </w:p>
    <w:p w14:paraId="40855411"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DE965B9"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Geenivaramusse kandmata tahteavaldused hävitatakse</w:t>
      </w:r>
      <w:r w:rsidR="146DF2D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kui tahteavalduse esitaja ei ole vähemalt ühe aasta jooksul pärast tahteavalduse tegemist andnud koeproovi.</w:t>
      </w:r>
    </w:p>
    <w:p w14:paraId="0DB2CB24"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562F6CE" w14:textId="5E184B2B" w:rsidR="00D56B49" w:rsidRPr="00C259F7" w:rsidRDefault="00D56B49" w:rsidP="00A91474">
      <w:pPr>
        <w:spacing w:after="0" w:line="240" w:lineRule="auto"/>
        <w:jc w:val="both"/>
        <w:textAlignment w:val="baseline"/>
        <w:rPr>
          <w:rFonts w:ascii="Times New Roman" w:eastAsia="Times New Roman" w:hAnsi="Times New Roman" w:cs="Times New Roman"/>
          <w:sz w:val="24"/>
          <w:szCs w:val="24"/>
          <w:lang w:eastAsia="et-EE"/>
        </w:rPr>
      </w:pPr>
      <w:r w:rsidRPr="00C259F7">
        <w:rPr>
          <w:rFonts w:ascii="Times New Roman" w:eastAsia="Times New Roman" w:hAnsi="Times New Roman" w:cs="Times New Roman"/>
          <w:b/>
          <w:bCs/>
          <w:kern w:val="0"/>
          <w:sz w:val="24"/>
          <w:szCs w:val="24"/>
          <w:lang w:eastAsia="et-EE"/>
          <w14:ligatures w14:val="none"/>
        </w:rPr>
        <w:t>§ 2</w:t>
      </w:r>
      <w:r w:rsidR="0070017C">
        <w:rPr>
          <w:rFonts w:ascii="Times New Roman" w:eastAsia="Times New Roman" w:hAnsi="Times New Roman" w:cs="Times New Roman"/>
          <w:b/>
          <w:bCs/>
          <w:kern w:val="0"/>
          <w:sz w:val="24"/>
          <w:szCs w:val="24"/>
          <w:lang w:eastAsia="et-EE"/>
          <w14:ligatures w14:val="none"/>
        </w:rPr>
        <w:t>2</w:t>
      </w:r>
      <w:r w:rsidRPr="00C259F7">
        <w:rPr>
          <w:rFonts w:ascii="Times New Roman" w:eastAsia="Times New Roman" w:hAnsi="Times New Roman" w:cs="Times New Roman"/>
          <w:b/>
          <w:bCs/>
          <w:kern w:val="0"/>
          <w:sz w:val="24"/>
          <w:szCs w:val="24"/>
          <w:lang w:eastAsia="et-EE"/>
          <w14:ligatures w14:val="none"/>
        </w:rPr>
        <w:t>. Geenidoonori isikuandmete töötlemine pärast geenidoonori surma</w:t>
      </w:r>
    </w:p>
    <w:p w14:paraId="3F885EAC" w14:textId="7EF92944" w:rsidR="79A5C2DA" w:rsidRPr="00C259F7" w:rsidRDefault="79A5C2DA" w:rsidP="00A91474">
      <w:pPr>
        <w:spacing w:after="0" w:line="240" w:lineRule="auto"/>
        <w:jc w:val="both"/>
        <w:rPr>
          <w:rFonts w:ascii="Times New Roman" w:eastAsia="Times New Roman" w:hAnsi="Times New Roman" w:cs="Times New Roman"/>
          <w:b/>
          <w:bCs/>
          <w:sz w:val="24"/>
          <w:szCs w:val="24"/>
          <w:lang w:eastAsia="et-EE"/>
        </w:rPr>
      </w:pPr>
    </w:p>
    <w:p w14:paraId="669EA33F" w14:textId="77777777" w:rsidR="00542F4D" w:rsidRDefault="00542F4D" w:rsidP="00542F4D">
      <w:pPr>
        <w:pStyle w:val="Loendilik"/>
        <w:spacing w:after="0" w:line="240" w:lineRule="auto"/>
        <w:ind w:left="0"/>
        <w:jc w:val="both"/>
        <w:textAlignment w:val="baseline"/>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(1) </w:t>
      </w:r>
      <w:r w:rsidR="55162D52" w:rsidRPr="4B7E536E">
        <w:rPr>
          <w:rFonts w:ascii="Times New Roman" w:eastAsia="Times New Roman" w:hAnsi="Times New Roman" w:cs="Times New Roman"/>
          <w:color w:val="000000" w:themeColor="text1"/>
          <w:sz w:val="24"/>
          <w:szCs w:val="24"/>
          <w:lang w:eastAsia="et-EE"/>
        </w:rPr>
        <w:t>Geenidoonori tahteavaldus</w:t>
      </w:r>
      <w:r w:rsidR="4133D2F4" w:rsidRPr="4B7E536E">
        <w:rPr>
          <w:rFonts w:ascii="Times New Roman" w:eastAsia="Times New Roman" w:hAnsi="Times New Roman" w:cs="Times New Roman"/>
          <w:color w:val="000000" w:themeColor="text1"/>
          <w:sz w:val="24"/>
          <w:szCs w:val="24"/>
          <w:lang w:eastAsia="et-EE"/>
        </w:rPr>
        <w:t>,</w:t>
      </w:r>
      <w:r w:rsidR="55162D52" w:rsidRPr="4B7E536E">
        <w:rPr>
          <w:rFonts w:ascii="Times New Roman" w:eastAsia="Times New Roman" w:hAnsi="Times New Roman" w:cs="Times New Roman"/>
          <w:color w:val="000000" w:themeColor="text1"/>
          <w:sz w:val="24"/>
          <w:szCs w:val="24"/>
          <w:lang w:eastAsia="et-EE"/>
        </w:rPr>
        <w:t xml:space="preserve"> </w:t>
      </w:r>
      <w:r w:rsidR="4133D2F4" w:rsidRPr="4B7E536E">
        <w:rPr>
          <w:rFonts w:ascii="Times New Roman" w:eastAsia="Times New Roman" w:hAnsi="Times New Roman" w:cs="Times New Roman"/>
          <w:color w:val="000000" w:themeColor="text1"/>
          <w:sz w:val="24"/>
          <w:szCs w:val="24"/>
          <w:lang w:eastAsia="et-EE"/>
        </w:rPr>
        <w:t xml:space="preserve">millele ei ole seatud lühemat tähtaega, </w:t>
      </w:r>
      <w:r w:rsidR="55162D52" w:rsidRPr="4B7E536E">
        <w:rPr>
          <w:rFonts w:ascii="Times New Roman" w:eastAsia="Times New Roman" w:hAnsi="Times New Roman" w:cs="Times New Roman"/>
          <w:color w:val="000000" w:themeColor="text1"/>
          <w:sz w:val="24"/>
          <w:szCs w:val="24"/>
          <w:lang w:eastAsia="et-EE"/>
        </w:rPr>
        <w:t xml:space="preserve">kehtib ka pärast </w:t>
      </w:r>
      <w:r w:rsidR="7D6C0F96" w:rsidRPr="4B7E536E">
        <w:rPr>
          <w:rFonts w:ascii="Times New Roman" w:eastAsia="Times New Roman" w:hAnsi="Times New Roman" w:cs="Times New Roman"/>
          <w:color w:val="000000" w:themeColor="text1"/>
          <w:sz w:val="24"/>
          <w:szCs w:val="24"/>
          <w:lang w:eastAsia="et-EE"/>
        </w:rPr>
        <w:t>geenidoonori</w:t>
      </w:r>
      <w:r w:rsidR="55162D52" w:rsidRPr="4B7E536E">
        <w:rPr>
          <w:rFonts w:ascii="Times New Roman" w:eastAsia="Times New Roman" w:hAnsi="Times New Roman" w:cs="Times New Roman"/>
          <w:color w:val="000000" w:themeColor="text1"/>
          <w:sz w:val="24"/>
          <w:szCs w:val="24"/>
          <w:lang w:eastAsia="et-EE"/>
        </w:rPr>
        <w:t xml:space="preserve"> surma.</w:t>
      </w:r>
    </w:p>
    <w:p w14:paraId="7558C317" w14:textId="77777777" w:rsidR="007B454B" w:rsidRDefault="007B454B" w:rsidP="00542F4D">
      <w:pPr>
        <w:pStyle w:val="Loendilik"/>
        <w:spacing w:after="0" w:line="240" w:lineRule="auto"/>
        <w:ind w:left="0"/>
        <w:jc w:val="both"/>
        <w:textAlignment w:val="baseline"/>
        <w:rPr>
          <w:rFonts w:ascii="Times New Roman" w:eastAsia="Times New Roman" w:hAnsi="Times New Roman" w:cs="Times New Roman"/>
          <w:color w:val="000000" w:themeColor="text1"/>
          <w:lang w:eastAsia="et-EE"/>
        </w:rPr>
      </w:pPr>
    </w:p>
    <w:p w14:paraId="67B1B193" w14:textId="65089EC4" w:rsidR="003B7C36" w:rsidRPr="00542F4D" w:rsidRDefault="00542F4D" w:rsidP="00542F4D">
      <w:pPr>
        <w:pStyle w:val="Loendilik"/>
        <w:spacing w:after="0" w:line="240" w:lineRule="auto"/>
        <w:ind w:left="0"/>
        <w:jc w:val="both"/>
        <w:textAlignment w:val="baseline"/>
        <w:rPr>
          <w:rFonts w:ascii="Times New Roman" w:eastAsia="Times New Roman" w:hAnsi="Times New Roman" w:cs="Times New Roman"/>
          <w:color w:val="000000" w:themeColor="text1"/>
          <w:lang w:eastAsia="et-EE"/>
        </w:rPr>
      </w:pPr>
      <w:r>
        <w:rPr>
          <w:rFonts w:ascii="Times New Roman" w:eastAsia="Times New Roman" w:hAnsi="Times New Roman" w:cs="Times New Roman"/>
          <w:color w:val="000000" w:themeColor="text1"/>
          <w:lang w:eastAsia="et-EE"/>
        </w:rPr>
        <w:t xml:space="preserve">(2) </w:t>
      </w:r>
      <w:r w:rsidR="247BEADA" w:rsidRPr="00C259F7">
        <w:rPr>
          <w:rFonts w:ascii="Times New Roman" w:eastAsia="Times New Roman" w:hAnsi="Times New Roman" w:cs="Times New Roman"/>
          <w:color w:val="000000"/>
          <w:kern w:val="0"/>
          <w:sz w:val="24"/>
          <w:szCs w:val="24"/>
          <w:lang w:eastAsia="et-EE"/>
          <w14:ligatures w14:val="none"/>
        </w:rPr>
        <w:t xml:space="preserve">Pärast geenidoonori surma töödeldakse tema koeproovi ja isikuandmeid käesoleva seaduse § </w:t>
      </w:r>
      <w:r w:rsidR="006E0D1C">
        <w:rPr>
          <w:rFonts w:ascii="Times New Roman" w:eastAsia="Times New Roman" w:hAnsi="Times New Roman" w:cs="Times New Roman"/>
          <w:color w:val="000000"/>
          <w:kern w:val="0"/>
          <w:sz w:val="24"/>
          <w:szCs w:val="24"/>
          <w:lang w:eastAsia="et-EE"/>
          <w14:ligatures w14:val="none"/>
        </w:rPr>
        <w:t>11</w:t>
      </w:r>
      <w:r w:rsidR="357B8940" w:rsidRPr="00C259F7">
        <w:rPr>
          <w:rFonts w:ascii="Times New Roman" w:eastAsia="Times New Roman" w:hAnsi="Times New Roman" w:cs="Times New Roman"/>
          <w:color w:val="000000"/>
          <w:kern w:val="0"/>
          <w:sz w:val="24"/>
          <w:szCs w:val="24"/>
          <w:lang w:eastAsia="et-EE"/>
          <w14:ligatures w14:val="none"/>
        </w:rPr>
        <w:t xml:space="preserve"> </w:t>
      </w:r>
      <w:r w:rsidR="247BEADA" w:rsidRPr="00C259F7">
        <w:rPr>
          <w:rFonts w:ascii="Times New Roman" w:eastAsia="Times New Roman" w:hAnsi="Times New Roman" w:cs="Times New Roman"/>
          <w:color w:val="000000"/>
          <w:kern w:val="0"/>
          <w:sz w:val="24"/>
          <w:szCs w:val="24"/>
          <w:lang w:eastAsia="et-EE"/>
          <w14:ligatures w14:val="none"/>
        </w:rPr>
        <w:t xml:space="preserve">lõikes 1 nimetatud tähtajani. Geenidoonori pärija ei saa geenidoonori asemel loobuda geenidoonorlusest ega esitada surnud geenidoonori eest muid käesolevas seaduses </w:t>
      </w:r>
      <w:r w:rsidR="6A222EB1" w:rsidRPr="00C259F7">
        <w:rPr>
          <w:rFonts w:ascii="Times New Roman" w:eastAsia="Times New Roman" w:hAnsi="Times New Roman" w:cs="Times New Roman"/>
          <w:color w:val="000000"/>
          <w:kern w:val="0"/>
          <w:sz w:val="24"/>
          <w:szCs w:val="24"/>
          <w:lang w:eastAsia="et-EE"/>
          <w14:ligatures w14:val="none"/>
        </w:rPr>
        <w:t>nimetatud</w:t>
      </w:r>
      <w:r w:rsidR="247BEADA" w:rsidRPr="00C259F7">
        <w:rPr>
          <w:rFonts w:ascii="Times New Roman" w:eastAsia="Times New Roman" w:hAnsi="Times New Roman" w:cs="Times New Roman"/>
          <w:color w:val="000000"/>
          <w:kern w:val="0"/>
          <w:sz w:val="24"/>
          <w:szCs w:val="24"/>
          <w:lang w:eastAsia="et-EE"/>
          <w14:ligatures w14:val="none"/>
        </w:rPr>
        <w:t xml:space="preserve"> tahteavaldusi.</w:t>
      </w:r>
    </w:p>
    <w:p w14:paraId="3DA72626" w14:textId="0532CA0C" w:rsidR="2B127C50" w:rsidRDefault="2B127C50" w:rsidP="2B127C50">
      <w:pPr>
        <w:spacing w:after="0" w:line="240" w:lineRule="auto"/>
        <w:jc w:val="center"/>
        <w:rPr>
          <w:rFonts w:ascii="Times New Roman" w:eastAsia="Times New Roman" w:hAnsi="Times New Roman" w:cs="Times New Roman"/>
          <w:b/>
          <w:bCs/>
          <w:sz w:val="24"/>
          <w:szCs w:val="24"/>
          <w:lang w:eastAsia="et-EE"/>
        </w:rPr>
      </w:pPr>
    </w:p>
    <w:p w14:paraId="3C04B17D" w14:textId="77777777" w:rsidR="003B7C36" w:rsidRPr="00C259F7" w:rsidRDefault="00D56B4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5. jagu</w:t>
      </w:r>
    </w:p>
    <w:p w14:paraId="17F4CF6B" w14:textId="56CC070D" w:rsidR="003B7C36" w:rsidRPr="00C259F7" w:rsidRDefault="247BEADA"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G</w:t>
      </w:r>
      <w:r w:rsidR="5DDAC787" w:rsidRPr="00C259F7">
        <w:rPr>
          <w:rFonts w:ascii="Times New Roman" w:eastAsia="Times New Roman" w:hAnsi="Times New Roman" w:cs="Times New Roman"/>
          <w:b/>
          <w:bCs/>
          <w:kern w:val="0"/>
          <w:sz w:val="24"/>
          <w:szCs w:val="24"/>
          <w:lang w:eastAsia="et-EE"/>
          <w14:ligatures w14:val="none"/>
        </w:rPr>
        <w:t>eenivaramu andmete ja koeproovide töötlemise lisanõuded</w:t>
      </w:r>
    </w:p>
    <w:p w14:paraId="36E06AF8" w14:textId="77777777" w:rsidR="003B7C36" w:rsidRPr="00C259F7" w:rsidRDefault="003B7C36"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p>
    <w:p w14:paraId="0A664ECD" w14:textId="16BF9F7F" w:rsidR="003B7C36" w:rsidRPr="00C259F7" w:rsidRDefault="00D56B49" w:rsidP="00A91474">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2</w:t>
      </w:r>
      <w:r w:rsidR="0070017C">
        <w:rPr>
          <w:rFonts w:ascii="Times New Roman" w:eastAsia="Times New Roman" w:hAnsi="Times New Roman" w:cs="Times New Roman"/>
          <w:b/>
          <w:bCs/>
          <w:kern w:val="0"/>
          <w:sz w:val="24"/>
          <w:szCs w:val="24"/>
          <w:lang w:eastAsia="et-EE"/>
          <w14:ligatures w14:val="none"/>
        </w:rPr>
        <w:t>3</w:t>
      </w:r>
      <w:r w:rsidRPr="00C259F7">
        <w:rPr>
          <w:rFonts w:ascii="Times New Roman" w:eastAsia="Times New Roman" w:hAnsi="Times New Roman" w:cs="Times New Roman"/>
          <w:b/>
          <w:bCs/>
          <w:kern w:val="0"/>
          <w:sz w:val="24"/>
          <w:szCs w:val="24"/>
          <w:lang w:eastAsia="et-EE"/>
          <w14:ligatures w14:val="none"/>
        </w:rPr>
        <w:t>. Geenidoonori koeproovi võtmine ja andmete kogumine</w:t>
      </w:r>
    </w:p>
    <w:p w14:paraId="5121092C" w14:textId="77777777" w:rsidR="003B7C36" w:rsidRPr="00C259F7" w:rsidRDefault="003B7C36" w:rsidP="00A91474">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2EAF1FC" w14:textId="505679E4"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Enne </w:t>
      </w:r>
      <w:del w:id="39" w:author="Moonika Kuusk - JUSTDIGI" w:date="2025-10-07T19:56:00Z" w16du:dateUtc="2025-10-07T16:56:00Z">
        <w:r w:rsidRPr="00C259F7" w:rsidDel="008F1CB3">
          <w:rPr>
            <w:rFonts w:ascii="Times New Roman" w:eastAsia="Times New Roman" w:hAnsi="Times New Roman" w:cs="Times New Roman"/>
            <w:color w:val="000000"/>
            <w:kern w:val="0"/>
            <w:sz w:val="24"/>
            <w:szCs w:val="24"/>
            <w:lang w:eastAsia="et-EE"/>
            <w14:ligatures w14:val="none"/>
          </w:rPr>
          <w:delText xml:space="preserve"> </w:delText>
        </w:r>
      </w:del>
      <w:r w:rsidRPr="00C259F7">
        <w:rPr>
          <w:rFonts w:ascii="Times New Roman" w:eastAsia="Times New Roman" w:hAnsi="Times New Roman" w:cs="Times New Roman"/>
          <w:color w:val="000000"/>
          <w:kern w:val="0"/>
          <w:sz w:val="24"/>
          <w:szCs w:val="24"/>
          <w:lang w:eastAsia="et-EE"/>
          <w14:ligatures w14:val="none"/>
        </w:rPr>
        <w:t>käesoleva seaduse §</w:t>
      </w:r>
      <w:r w:rsidR="6A222EB1"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w:t>
      </w:r>
      <w:r w:rsidR="006E0D1C">
        <w:rPr>
          <w:rFonts w:ascii="Times New Roman" w:eastAsia="Times New Roman" w:hAnsi="Times New Roman" w:cs="Times New Roman"/>
          <w:color w:val="000000"/>
          <w:kern w:val="0"/>
          <w:sz w:val="24"/>
          <w:szCs w:val="24"/>
          <w:lang w:eastAsia="et-EE"/>
          <w14:ligatures w14:val="none"/>
        </w:rPr>
        <w:t>20</w:t>
      </w:r>
      <w:r w:rsidRPr="00C259F7">
        <w:rPr>
          <w:rFonts w:ascii="Times New Roman" w:eastAsia="Times New Roman" w:hAnsi="Times New Roman" w:cs="Times New Roman"/>
          <w:color w:val="000000"/>
          <w:kern w:val="0"/>
          <w:sz w:val="24"/>
          <w:szCs w:val="24"/>
          <w:lang w:eastAsia="et-EE"/>
          <w14:ligatures w14:val="none"/>
        </w:rPr>
        <w:t xml:space="preserve"> </w:t>
      </w:r>
      <w:r w:rsidR="6A222EB1" w:rsidRPr="00C259F7">
        <w:rPr>
          <w:rFonts w:ascii="Times New Roman" w:eastAsia="Times New Roman" w:hAnsi="Times New Roman" w:cs="Times New Roman"/>
          <w:color w:val="000000"/>
          <w:kern w:val="0"/>
          <w:sz w:val="24"/>
          <w:szCs w:val="24"/>
          <w:lang w:eastAsia="et-EE"/>
          <w14:ligatures w14:val="none"/>
        </w:rPr>
        <w:t>nimetatud</w:t>
      </w:r>
      <w:r w:rsidRPr="00C259F7">
        <w:rPr>
          <w:rFonts w:ascii="Times New Roman" w:eastAsia="Times New Roman" w:hAnsi="Times New Roman" w:cs="Times New Roman"/>
          <w:color w:val="000000"/>
          <w:kern w:val="0"/>
          <w:sz w:val="24"/>
          <w:szCs w:val="24"/>
          <w:lang w:eastAsia="et-EE"/>
          <w14:ligatures w14:val="none"/>
        </w:rPr>
        <w:t xml:space="preserve"> tahteavalduse</w:t>
      </w:r>
      <w:r w:rsidR="002D2540">
        <w:rPr>
          <w:rFonts w:ascii="Times New Roman" w:eastAsia="Times New Roman" w:hAnsi="Times New Roman" w:cs="Times New Roman"/>
          <w:color w:val="000000"/>
          <w:kern w:val="0"/>
          <w:sz w:val="24"/>
          <w:szCs w:val="24"/>
          <w:lang w:eastAsia="et-EE"/>
          <w14:ligatures w14:val="none"/>
        </w:rPr>
        <w:t xml:space="preserve"> ja koeproovi võtmist</w:t>
      </w:r>
      <w:r w:rsidRPr="00C259F7">
        <w:rPr>
          <w:rFonts w:ascii="Times New Roman" w:eastAsia="Times New Roman" w:hAnsi="Times New Roman" w:cs="Times New Roman"/>
          <w:color w:val="000000"/>
          <w:kern w:val="0"/>
          <w:sz w:val="24"/>
          <w:szCs w:val="24"/>
          <w:lang w:eastAsia="et-EE"/>
          <w14:ligatures w14:val="none"/>
        </w:rPr>
        <w:t xml:space="preserve"> tuleb kontrollida geenidoonoriks saa</w:t>
      </w:r>
      <w:r w:rsidR="0D3B0E6D" w:rsidRPr="00C259F7">
        <w:rPr>
          <w:rFonts w:ascii="Times New Roman" w:eastAsia="Times New Roman" w:hAnsi="Times New Roman" w:cs="Times New Roman"/>
          <w:color w:val="000000"/>
          <w:kern w:val="0"/>
          <w:sz w:val="24"/>
          <w:szCs w:val="24"/>
          <w:lang w:eastAsia="et-EE"/>
          <w14:ligatures w14:val="none"/>
        </w:rPr>
        <w:t>da soovi</w:t>
      </w:r>
      <w:r w:rsidRPr="00C259F7">
        <w:rPr>
          <w:rFonts w:ascii="Times New Roman" w:eastAsia="Times New Roman" w:hAnsi="Times New Roman" w:cs="Times New Roman"/>
          <w:color w:val="000000"/>
          <w:kern w:val="0"/>
          <w:sz w:val="24"/>
          <w:szCs w:val="24"/>
          <w:lang w:eastAsia="et-EE"/>
          <w14:ligatures w14:val="none"/>
        </w:rPr>
        <w:t>va isiku isikusamasust.</w:t>
      </w:r>
    </w:p>
    <w:p w14:paraId="4DCC7D10"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9DEE5CF" w14:textId="35C4CACE"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r w:rsidR="00DE64EA">
        <w:rPr>
          <w:rFonts w:ascii="Times New Roman" w:eastAsia="Times New Roman" w:hAnsi="Times New Roman" w:cs="Times New Roman"/>
          <w:color w:val="000000"/>
          <w:kern w:val="0"/>
          <w:sz w:val="24"/>
          <w:szCs w:val="24"/>
          <w:lang w:eastAsia="et-EE"/>
          <w14:ligatures w14:val="none"/>
        </w:rPr>
        <w:t>Geenidoonori</w:t>
      </w:r>
      <w:r w:rsidR="002D2540">
        <w:rPr>
          <w:rFonts w:ascii="Times New Roman" w:eastAsia="Times New Roman" w:hAnsi="Times New Roman" w:cs="Times New Roman"/>
          <w:color w:val="000000"/>
          <w:kern w:val="0"/>
          <w:sz w:val="24"/>
          <w:szCs w:val="24"/>
          <w:lang w:eastAsia="et-EE"/>
          <w14:ligatures w14:val="none"/>
        </w:rPr>
        <w:t xml:space="preserve"> koeproovi võtmiseg</w:t>
      </w:r>
      <w:r w:rsidR="00DE64EA">
        <w:rPr>
          <w:rFonts w:ascii="Times New Roman" w:eastAsia="Times New Roman" w:hAnsi="Times New Roman" w:cs="Times New Roman"/>
          <w:color w:val="000000"/>
          <w:kern w:val="0"/>
          <w:sz w:val="24"/>
          <w:szCs w:val="24"/>
          <w:lang w:eastAsia="et-EE"/>
          <w14:ligatures w14:val="none"/>
        </w:rPr>
        <w:t xml:space="preserve">a seotud </w:t>
      </w:r>
      <w:r w:rsidR="002D2540">
        <w:rPr>
          <w:rFonts w:ascii="Times New Roman" w:eastAsia="Times New Roman" w:hAnsi="Times New Roman" w:cs="Times New Roman"/>
          <w:color w:val="000000"/>
          <w:kern w:val="0"/>
          <w:sz w:val="24"/>
          <w:szCs w:val="24"/>
          <w:lang w:eastAsia="et-EE"/>
          <w14:ligatures w14:val="none"/>
        </w:rPr>
        <w:t>toimingud, mis on medits</w:t>
      </w:r>
      <w:r w:rsidR="00DE64EA">
        <w:rPr>
          <w:rFonts w:ascii="Times New Roman" w:eastAsia="Times New Roman" w:hAnsi="Times New Roman" w:cs="Times New Roman"/>
          <w:color w:val="000000"/>
          <w:kern w:val="0"/>
          <w:sz w:val="24"/>
          <w:szCs w:val="24"/>
          <w:lang w:eastAsia="et-EE"/>
          <w14:ligatures w14:val="none"/>
        </w:rPr>
        <w:t>iinilised protseduurid</w:t>
      </w:r>
      <w:r w:rsidR="002D2540">
        <w:rPr>
          <w:rFonts w:ascii="Times New Roman" w:eastAsia="Times New Roman" w:hAnsi="Times New Roman" w:cs="Times New Roman"/>
          <w:color w:val="000000"/>
          <w:kern w:val="0"/>
          <w:sz w:val="24"/>
          <w:szCs w:val="24"/>
          <w:lang w:eastAsia="et-EE"/>
          <w14:ligatures w14:val="none"/>
        </w:rPr>
        <w:t>,</w:t>
      </w:r>
      <w:r w:rsidR="00DE64EA">
        <w:rPr>
          <w:rFonts w:ascii="Times New Roman" w:eastAsia="Times New Roman" w:hAnsi="Times New Roman" w:cs="Times New Roman"/>
          <w:color w:val="000000"/>
          <w:kern w:val="0"/>
          <w:sz w:val="24"/>
          <w:szCs w:val="24"/>
          <w:lang w:eastAsia="et-EE"/>
          <w14:ligatures w14:val="none"/>
        </w:rPr>
        <w:t xml:space="preserve"> </w:t>
      </w:r>
      <w:ins w:id="40" w:author="Moonika Kuusk - JUSTDIGI" w:date="2025-10-07T19:56:00Z" w16du:dateUtc="2025-10-07T16:56:00Z">
        <w:r w:rsidR="00E457FA">
          <w:rPr>
            <w:rFonts w:ascii="Times New Roman" w:eastAsia="Times New Roman" w:hAnsi="Times New Roman" w:cs="Times New Roman"/>
            <w:color w:val="000000"/>
            <w:kern w:val="0"/>
            <w:sz w:val="24"/>
            <w:szCs w:val="24"/>
            <w:lang w:eastAsia="et-EE"/>
            <w14:ligatures w14:val="none"/>
          </w:rPr>
          <w:t>teeb</w:t>
        </w:r>
      </w:ins>
      <w:del w:id="41" w:author="Moonika Kuusk - JUSTDIGI" w:date="2025-10-07T19:56:00Z" w16du:dateUtc="2025-10-07T16:56:00Z">
        <w:r w:rsidR="00DE64EA" w:rsidDel="00E457FA">
          <w:rPr>
            <w:rFonts w:ascii="Times New Roman" w:eastAsia="Times New Roman" w:hAnsi="Times New Roman" w:cs="Times New Roman"/>
            <w:color w:val="000000"/>
            <w:kern w:val="0"/>
            <w:sz w:val="24"/>
            <w:szCs w:val="24"/>
            <w:lang w:eastAsia="et-EE"/>
            <w14:ligatures w14:val="none"/>
          </w:rPr>
          <w:delText>viib läbi</w:delText>
        </w:r>
      </w:del>
      <w:r w:rsidR="00DE64EA">
        <w:rPr>
          <w:rFonts w:ascii="Times New Roman" w:eastAsia="Times New Roman" w:hAnsi="Times New Roman" w:cs="Times New Roman"/>
          <w:color w:val="000000"/>
          <w:kern w:val="0"/>
          <w:sz w:val="24"/>
          <w:szCs w:val="24"/>
          <w:lang w:eastAsia="et-EE"/>
          <w14:ligatures w14:val="none"/>
        </w:rPr>
        <w:t xml:space="preserve"> tervishoiuteenuse osutaja</w:t>
      </w:r>
      <w:r w:rsidRPr="00C259F7">
        <w:rPr>
          <w:rFonts w:ascii="Times New Roman" w:eastAsia="Times New Roman" w:hAnsi="Times New Roman" w:cs="Times New Roman"/>
          <w:color w:val="000000"/>
          <w:kern w:val="0"/>
          <w:sz w:val="24"/>
          <w:szCs w:val="24"/>
          <w:lang w:eastAsia="et-EE"/>
          <w14:ligatures w14:val="none"/>
        </w:rPr>
        <w:t xml:space="preserve"> õigusaktides sätestatud tingimustel ja korras. Tervishoiuteenuse osutaja, kellega geenivaramu vastutav töötleja on sõlminud koeproovi võtmise lepingu, peab geenidoonori andmete kogumisel ja edastamisel tagama geenidoonori koeproovi ja isikuandmete konfidentsiaalsuse ja turvalisuse ning edastama koeproovi ja isikuandmed vastavalt geenivaramu vastutava töötlejaga sõlmitud lepingule.</w:t>
      </w:r>
    </w:p>
    <w:p w14:paraId="1B838F68"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045922E" w14:textId="77777777"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Geenidoonori </w:t>
      </w:r>
      <w:bookmarkStart w:id="42" w:name="_Hlk197673960"/>
      <w:r w:rsidR="76CA7BAC" w:rsidRPr="00C259F7">
        <w:rPr>
          <w:rFonts w:ascii="Times New Roman" w:eastAsia="Times New Roman" w:hAnsi="Times New Roman" w:cs="Times New Roman"/>
          <w:color w:val="000000"/>
          <w:kern w:val="0"/>
          <w:sz w:val="24"/>
          <w:szCs w:val="24"/>
          <w:lang w:eastAsia="et-EE"/>
          <w14:ligatures w14:val="none"/>
        </w:rPr>
        <w:t>enda esitatud teabe</w:t>
      </w:r>
      <w:r w:rsidR="002500B6" w:rsidRPr="00C259F7">
        <w:rPr>
          <w:rFonts w:ascii="Times New Roman" w:eastAsia="Times New Roman" w:hAnsi="Times New Roman" w:cs="Times New Roman"/>
          <w:color w:val="000000"/>
          <w:kern w:val="0"/>
          <w:sz w:val="24"/>
          <w:szCs w:val="24"/>
          <w:lang w:eastAsia="et-EE"/>
          <w14:ligatures w14:val="none"/>
        </w:rPr>
        <w:t xml:space="preserve"> </w:t>
      </w:r>
      <w:bookmarkEnd w:id="42"/>
      <w:r w:rsidRPr="00C259F7">
        <w:rPr>
          <w:rFonts w:ascii="Times New Roman" w:eastAsia="Times New Roman" w:hAnsi="Times New Roman" w:cs="Times New Roman"/>
          <w:color w:val="000000"/>
          <w:kern w:val="0"/>
          <w:sz w:val="24"/>
          <w:szCs w:val="24"/>
          <w:lang w:eastAsia="et-EE"/>
          <w14:ligatures w14:val="none"/>
        </w:rPr>
        <w:t xml:space="preserve">põhjal võib koguda andmeid vaid </w:t>
      </w:r>
      <w:r w:rsidR="397DDC31" w:rsidRPr="00C259F7">
        <w:rPr>
          <w:rFonts w:ascii="Times New Roman" w:eastAsia="Times New Roman" w:hAnsi="Times New Roman" w:cs="Times New Roman"/>
          <w:color w:val="000000"/>
          <w:kern w:val="0"/>
          <w:sz w:val="24"/>
          <w:szCs w:val="24"/>
          <w:lang w:eastAsia="et-EE"/>
          <w14:ligatures w14:val="none"/>
        </w:rPr>
        <w:t>geenidoonori</w:t>
      </w:r>
      <w:r w:rsidRPr="00C259F7">
        <w:rPr>
          <w:rFonts w:ascii="Times New Roman" w:eastAsia="Times New Roman" w:hAnsi="Times New Roman" w:cs="Times New Roman"/>
          <w:color w:val="000000"/>
          <w:kern w:val="0"/>
          <w:sz w:val="24"/>
          <w:szCs w:val="24"/>
          <w:lang w:eastAsia="et-EE"/>
          <w14:ligatures w14:val="none"/>
        </w:rPr>
        <w:t xml:space="preserve"> enda terviseseisundi kohta.</w:t>
      </w:r>
    </w:p>
    <w:p w14:paraId="1FBDC87A"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4E2BA5D" w14:textId="45797158"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Geenidoonorile võib esitada küsimusi tema bioloogiliste sugulaste terviseandmete kohta. Nimetatud andmete</w:t>
      </w:r>
      <w:r w:rsidR="511B9D91" w:rsidRPr="00C259F7">
        <w:rPr>
          <w:rFonts w:ascii="Times New Roman" w:eastAsia="Times New Roman" w:hAnsi="Times New Roman" w:cs="Times New Roman"/>
          <w:color w:val="000000"/>
          <w:kern w:val="0"/>
          <w:sz w:val="24"/>
          <w:szCs w:val="24"/>
          <w:lang w:eastAsia="et-EE"/>
          <w14:ligatures w14:val="none"/>
        </w:rPr>
        <w:t xml:space="preserve"> põhjal</w:t>
      </w:r>
      <w:r w:rsidRPr="00C259F7">
        <w:rPr>
          <w:rFonts w:ascii="Times New Roman" w:eastAsia="Times New Roman" w:hAnsi="Times New Roman" w:cs="Times New Roman"/>
          <w:color w:val="000000"/>
          <w:kern w:val="0"/>
          <w:sz w:val="24"/>
          <w:szCs w:val="24"/>
          <w:lang w:eastAsia="et-EE"/>
          <w14:ligatures w14:val="none"/>
        </w:rPr>
        <w:t xml:space="preserve"> </w:t>
      </w:r>
      <w:r w:rsidRPr="4B7E536E">
        <w:rPr>
          <w:rFonts w:ascii="Times New Roman" w:eastAsia="Times New Roman" w:hAnsi="Times New Roman" w:cs="Times New Roman"/>
          <w:color w:val="000000"/>
          <w:kern w:val="0"/>
          <w:sz w:val="24"/>
          <w:szCs w:val="24"/>
          <w:lang w:eastAsia="et-EE"/>
          <w14:ligatures w14:val="none"/>
        </w:rPr>
        <w:t xml:space="preserve">ei tohi </w:t>
      </w:r>
      <w:r w:rsidR="00DE64EA" w:rsidRPr="4B7E536E">
        <w:rPr>
          <w:rFonts w:ascii="Times New Roman" w:eastAsia="Times New Roman" w:hAnsi="Times New Roman" w:cs="Times New Roman"/>
          <w:color w:val="000000" w:themeColor="text1"/>
          <w:sz w:val="24"/>
          <w:szCs w:val="24"/>
          <w:lang w:eastAsia="et-EE"/>
        </w:rPr>
        <w:t xml:space="preserve">konkreetset isikut </w:t>
      </w:r>
      <w:r w:rsidR="11BCB591" w:rsidRPr="4B7E536E">
        <w:rPr>
          <w:rFonts w:ascii="Times New Roman" w:eastAsia="Times New Roman" w:hAnsi="Times New Roman" w:cs="Times New Roman"/>
          <w:color w:val="000000" w:themeColor="text1"/>
          <w:sz w:val="24"/>
          <w:szCs w:val="24"/>
          <w:lang w:eastAsia="et-EE"/>
        </w:rPr>
        <w:t xml:space="preserve">otseselt </w:t>
      </w:r>
      <w:r w:rsidRPr="4B7E536E">
        <w:rPr>
          <w:rFonts w:ascii="Times New Roman" w:eastAsia="Times New Roman" w:hAnsi="Times New Roman" w:cs="Times New Roman"/>
          <w:color w:val="000000"/>
          <w:kern w:val="0"/>
          <w:sz w:val="24"/>
          <w:szCs w:val="24"/>
          <w:lang w:eastAsia="et-EE"/>
          <w14:ligatures w14:val="none"/>
        </w:rPr>
        <w:t>tuvastada.</w:t>
      </w:r>
    </w:p>
    <w:p w14:paraId="1D5F370D"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6202CB3"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w:t>
      </w:r>
      <w:r w:rsidR="00761043" w:rsidRPr="00C259F7">
        <w:rPr>
          <w:rFonts w:ascii="Times New Roman" w:eastAsia="Times New Roman" w:hAnsi="Times New Roman" w:cs="Times New Roman"/>
          <w:color w:val="000000"/>
          <w:kern w:val="0"/>
          <w:sz w:val="24"/>
          <w:szCs w:val="24"/>
          <w:lang w:eastAsia="et-EE"/>
          <w14:ligatures w14:val="none"/>
        </w:rPr>
        <w:t>Vastutav töötleja võib koostada g</w:t>
      </w:r>
      <w:r w:rsidRPr="00C259F7">
        <w:rPr>
          <w:rFonts w:ascii="Times New Roman" w:eastAsia="Times New Roman" w:hAnsi="Times New Roman" w:cs="Times New Roman"/>
          <w:color w:val="000000"/>
          <w:kern w:val="0"/>
          <w:sz w:val="24"/>
          <w:szCs w:val="24"/>
          <w:lang w:eastAsia="et-EE"/>
          <w14:ligatures w14:val="none"/>
        </w:rPr>
        <w:t xml:space="preserve">eenidoonori sugupuu geenidoonori küsitlemise </w:t>
      </w:r>
      <w:r w:rsidR="0048120D"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inimgeeniuuringute tulemuste põhjal.</w:t>
      </w:r>
    </w:p>
    <w:p w14:paraId="38555519"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5C8F44E" w14:textId="208F06DB" w:rsidR="002500B6" w:rsidRPr="00C259F7" w:rsidRDefault="00D56B49" w:rsidP="00900121">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2</w:t>
      </w:r>
      <w:r w:rsidR="0070017C">
        <w:rPr>
          <w:rFonts w:ascii="Times New Roman" w:eastAsia="Times New Roman" w:hAnsi="Times New Roman" w:cs="Times New Roman"/>
          <w:b/>
          <w:bCs/>
          <w:kern w:val="0"/>
          <w:sz w:val="24"/>
          <w:szCs w:val="24"/>
          <w:lang w:eastAsia="et-EE"/>
          <w14:ligatures w14:val="none"/>
        </w:rPr>
        <w:t>4</w:t>
      </w:r>
      <w:r w:rsidRPr="00C259F7">
        <w:rPr>
          <w:rFonts w:ascii="Times New Roman" w:eastAsia="Times New Roman" w:hAnsi="Times New Roman" w:cs="Times New Roman"/>
          <w:b/>
          <w:bCs/>
          <w:kern w:val="0"/>
          <w:sz w:val="24"/>
          <w:szCs w:val="24"/>
          <w:lang w:eastAsia="et-EE"/>
          <w14:ligatures w14:val="none"/>
        </w:rPr>
        <w:t>. Pseudonüümimine</w:t>
      </w:r>
    </w:p>
    <w:p w14:paraId="5CD22A15" w14:textId="77777777" w:rsidR="002500B6" w:rsidRPr="00C259F7" w:rsidRDefault="002500B6" w:rsidP="00900121">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14B3475"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Vastutav töötleja annab geenidoonori koeproovile ja isikuandmetele geenivaramusse kandmisel kordumatud pseudonüümid.</w:t>
      </w:r>
    </w:p>
    <w:p w14:paraId="6D997FF1"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73BDCF3" w14:textId="1D1E6932"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34CB4">
        <w:rPr>
          <w:rFonts w:ascii="Times New Roman" w:eastAsia="Times New Roman" w:hAnsi="Times New Roman" w:cs="Times New Roman"/>
          <w:color w:val="000000"/>
          <w:kern w:val="0"/>
          <w:sz w:val="24"/>
          <w:szCs w:val="24"/>
          <w:lang w:eastAsia="et-EE"/>
          <w14:ligatures w14:val="none"/>
        </w:rPr>
        <w:t>(2) Geenivaramusse kantavate geenidoonori isikuandmete õigsuse kontrolli</w:t>
      </w:r>
      <w:r w:rsidR="43F59BFA" w:rsidRPr="00A34CB4">
        <w:rPr>
          <w:rFonts w:ascii="Times New Roman" w:eastAsia="Times New Roman" w:hAnsi="Times New Roman" w:cs="Times New Roman"/>
          <w:color w:val="000000"/>
          <w:kern w:val="0"/>
          <w:sz w:val="24"/>
          <w:szCs w:val="24"/>
          <w:lang w:eastAsia="et-EE"/>
          <w14:ligatures w14:val="none"/>
        </w:rPr>
        <w:t>mise</w:t>
      </w:r>
      <w:r w:rsidRPr="00A34CB4">
        <w:rPr>
          <w:rFonts w:ascii="Times New Roman" w:eastAsia="Times New Roman" w:hAnsi="Times New Roman" w:cs="Times New Roman"/>
          <w:color w:val="000000"/>
          <w:kern w:val="0"/>
          <w:sz w:val="24"/>
          <w:szCs w:val="24"/>
          <w:lang w:eastAsia="et-EE"/>
          <w14:ligatures w14:val="none"/>
        </w:rPr>
        <w:t xml:space="preserve">ks on vastutaval töötlejal </w:t>
      </w:r>
      <w:r w:rsidR="012A7126" w:rsidRPr="00A34CB4">
        <w:rPr>
          <w:rFonts w:ascii="Times New Roman" w:eastAsia="Times New Roman" w:hAnsi="Times New Roman" w:cs="Times New Roman"/>
          <w:color w:val="000000"/>
          <w:kern w:val="0"/>
          <w:sz w:val="24"/>
          <w:szCs w:val="24"/>
          <w:lang w:eastAsia="et-EE"/>
          <w14:ligatures w14:val="none"/>
        </w:rPr>
        <w:t>õigus</w:t>
      </w:r>
      <w:r w:rsidR="27ADBC7B" w:rsidRPr="00A34CB4">
        <w:rPr>
          <w:rFonts w:ascii="Times New Roman" w:eastAsia="Times New Roman" w:hAnsi="Times New Roman" w:cs="Times New Roman"/>
          <w:color w:val="000000"/>
          <w:kern w:val="0"/>
          <w:sz w:val="24"/>
          <w:szCs w:val="24"/>
          <w:lang w:eastAsia="et-EE"/>
          <w14:ligatures w14:val="none"/>
        </w:rPr>
        <w:t xml:space="preserve"> </w:t>
      </w:r>
      <w:r w:rsidRPr="00A34CB4">
        <w:rPr>
          <w:rFonts w:ascii="Times New Roman" w:eastAsia="Times New Roman" w:hAnsi="Times New Roman" w:cs="Times New Roman"/>
          <w:color w:val="000000"/>
          <w:kern w:val="0"/>
          <w:sz w:val="24"/>
          <w:szCs w:val="24"/>
          <w:lang w:eastAsia="et-EE"/>
          <w14:ligatures w14:val="none"/>
        </w:rPr>
        <w:t xml:space="preserve">enne isikuandmete pseudonüümimist </w:t>
      </w:r>
      <w:r w:rsidR="3A282BC5" w:rsidRPr="00A34CB4">
        <w:rPr>
          <w:rFonts w:ascii="Times New Roman" w:eastAsia="Times New Roman" w:hAnsi="Times New Roman" w:cs="Times New Roman"/>
          <w:color w:val="000000"/>
          <w:kern w:val="0"/>
          <w:sz w:val="24"/>
          <w:szCs w:val="24"/>
          <w:lang w:eastAsia="et-EE"/>
          <w14:ligatures w14:val="none"/>
        </w:rPr>
        <w:t xml:space="preserve">võrrelda </w:t>
      </w:r>
      <w:r w:rsidR="70C28429" w:rsidRPr="00A34CB4">
        <w:rPr>
          <w:rFonts w:ascii="Times New Roman" w:eastAsia="Times New Roman" w:hAnsi="Times New Roman" w:cs="Times New Roman"/>
          <w:color w:val="000000"/>
          <w:kern w:val="0"/>
          <w:sz w:val="24"/>
          <w:szCs w:val="24"/>
          <w:lang w:eastAsia="et-EE"/>
          <w14:ligatures w14:val="none"/>
        </w:rPr>
        <w:t>neid</w:t>
      </w:r>
      <w:r w:rsidRPr="00A34CB4">
        <w:rPr>
          <w:rFonts w:ascii="Times New Roman" w:eastAsia="Times New Roman" w:hAnsi="Times New Roman" w:cs="Times New Roman"/>
          <w:color w:val="000000"/>
          <w:kern w:val="0"/>
          <w:sz w:val="24"/>
          <w:szCs w:val="24"/>
          <w:lang w:eastAsia="et-EE"/>
          <w14:ligatures w14:val="none"/>
        </w:rPr>
        <w:t xml:space="preserve"> </w:t>
      </w:r>
      <w:r w:rsidR="57874014" w:rsidRPr="00A34CB4">
        <w:rPr>
          <w:rFonts w:ascii="Times New Roman" w:eastAsia="Times New Roman" w:hAnsi="Times New Roman" w:cs="Times New Roman"/>
          <w:color w:val="000000" w:themeColor="text1"/>
          <w:sz w:val="24"/>
          <w:szCs w:val="24"/>
          <w:lang w:eastAsia="et-EE"/>
        </w:rPr>
        <w:t xml:space="preserve">käesoleva seaduse § </w:t>
      </w:r>
      <w:r w:rsidR="00027C44">
        <w:rPr>
          <w:rFonts w:ascii="Times New Roman" w:eastAsia="Times New Roman" w:hAnsi="Times New Roman" w:cs="Times New Roman"/>
          <w:color w:val="000000" w:themeColor="text1"/>
          <w:sz w:val="24"/>
          <w:szCs w:val="24"/>
          <w:lang w:eastAsia="et-EE"/>
        </w:rPr>
        <w:t>9</w:t>
      </w:r>
      <w:r w:rsidR="57874014" w:rsidRPr="00A34CB4">
        <w:rPr>
          <w:rFonts w:ascii="Times New Roman" w:eastAsia="Times New Roman" w:hAnsi="Times New Roman" w:cs="Times New Roman"/>
          <w:color w:val="000000" w:themeColor="text1"/>
          <w:sz w:val="24"/>
          <w:szCs w:val="24"/>
          <w:lang w:eastAsia="et-EE"/>
        </w:rPr>
        <w:t xml:space="preserve"> lõikes 1 nimet</w:t>
      </w:r>
      <w:r w:rsidR="006C2257" w:rsidRPr="00A34CB4">
        <w:rPr>
          <w:rFonts w:ascii="Times New Roman" w:eastAsia="Times New Roman" w:hAnsi="Times New Roman" w:cs="Times New Roman"/>
          <w:color w:val="000000" w:themeColor="text1"/>
          <w:sz w:val="24"/>
          <w:szCs w:val="24"/>
          <w:lang w:eastAsia="et-EE"/>
        </w:rPr>
        <w:t>a</w:t>
      </w:r>
      <w:r w:rsidR="57874014" w:rsidRPr="00A34CB4">
        <w:rPr>
          <w:rFonts w:ascii="Times New Roman" w:eastAsia="Times New Roman" w:hAnsi="Times New Roman" w:cs="Times New Roman"/>
          <w:color w:val="000000" w:themeColor="text1"/>
          <w:sz w:val="24"/>
          <w:szCs w:val="24"/>
          <w:lang w:eastAsia="et-EE"/>
        </w:rPr>
        <w:t>tud</w:t>
      </w:r>
      <w:r w:rsidRPr="00A34CB4">
        <w:rPr>
          <w:rFonts w:ascii="Times New Roman" w:eastAsia="Times New Roman" w:hAnsi="Times New Roman" w:cs="Times New Roman"/>
          <w:color w:val="000000"/>
          <w:kern w:val="0"/>
          <w:sz w:val="24"/>
          <w:szCs w:val="24"/>
          <w:lang w:eastAsia="et-EE"/>
          <w14:ligatures w14:val="none"/>
        </w:rPr>
        <w:t xml:space="preserve"> andmekogudes</w:t>
      </w:r>
      <w:r w:rsidR="00F24823" w:rsidRPr="00A34CB4">
        <w:rPr>
          <w:rFonts w:ascii="Times New Roman" w:eastAsia="Times New Roman" w:hAnsi="Times New Roman" w:cs="Times New Roman"/>
          <w:color w:val="000000" w:themeColor="text1"/>
          <w:sz w:val="24"/>
          <w:szCs w:val="24"/>
          <w:lang w:eastAsia="et-EE"/>
        </w:rPr>
        <w:t xml:space="preserve"> </w:t>
      </w:r>
      <w:del w:id="43" w:author="Moonika Kuusk - JUSTDIGI" w:date="2025-10-07T20:03:00Z" w16du:dateUtc="2025-10-07T17:03:00Z">
        <w:r w:rsidRPr="00A34CB4" w:rsidDel="00E41E15">
          <w:rPr>
            <w:rFonts w:ascii="Times New Roman" w:eastAsia="Times New Roman" w:hAnsi="Times New Roman" w:cs="Times New Roman"/>
            <w:color w:val="000000"/>
            <w:kern w:val="0"/>
            <w:sz w:val="24"/>
            <w:szCs w:val="24"/>
            <w:lang w:eastAsia="et-EE"/>
            <w14:ligatures w14:val="none"/>
          </w:rPr>
          <w:delText xml:space="preserve"> </w:delText>
        </w:r>
      </w:del>
      <w:r w:rsidR="2F8B245C" w:rsidRPr="00A34CB4">
        <w:rPr>
          <w:rFonts w:ascii="Times New Roman" w:eastAsia="Times New Roman" w:hAnsi="Times New Roman" w:cs="Times New Roman"/>
          <w:color w:val="000000" w:themeColor="text1"/>
          <w:sz w:val="24"/>
          <w:szCs w:val="24"/>
          <w:lang w:eastAsia="et-EE"/>
        </w:rPr>
        <w:t xml:space="preserve">ja </w:t>
      </w:r>
      <w:r w:rsidR="005B36D1" w:rsidRPr="00A34CB4">
        <w:rPr>
          <w:rFonts w:ascii="Times New Roman" w:eastAsia="Times New Roman" w:hAnsi="Times New Roman" w:cs="Times New Roman"/>
          <w:color w:val="000000" w:themeColor="text1"/>
          <w:sz w:val="24"/>
          <w:szCs w:val="24"/>
          <w:lang w:eastAsia="et-EE"/>
        </w:rPr>
        <w:t xml:space="preserve">käesoleva seaduse </w:t>
      </w:r>
      <w:r w:rsidR="00936487" w:rsidRPr="00A34CB4">
        <w:rPr>
          <w:rFonts w:ascii="Times New Roman" w:eastAsia="Times New Roman" w:hAnsi="Times New Roman" w:cs="Times New Roman"/>
          <w:color w:val="000000" w:themeColor="text1"/>
          <w:sz w:val="24"/>
          <w:szCs w:val="24"/>
          <w:lang w:eastAsia="et-EE"/>
        </w:rPr>
        <w:t xml:space="preserve">§ </w:t>
      </w:r>
      <w:r w:rsidR="00027C44">
        <w:rPr>
          <w:rFonts w:ascii="Times New Roman" w:eastAsia="Times New Roman" w:hAnsi="Times New Roman" w:cs="Times New Roman"/>
          <w:color w:val="000000" w:themeColor="text1"/>
          <w:sz w:val="24"/>
          <w:szCs w:val="24"/>
          <w:lang w:eastAsia="et-EE"/>
        </w:rPr>
        <w:t>9</w:t>
      </w:r>
      <w:r w:rsidR="00936487" w:rsidRPr="00A34CB4">
        <w:rPr>
          <w:rFonts w:ascii="Times New Roman" w:eastAsia="Times New Roman" w:hAnsi="Times New Roman" w:cs="Times New Roman"/>
          <w:color w:val="000000" w:themeColor="text1"/>
          <w:sz w:val="24"/>
          <w:szCs w:val="24"/>
          <w:lang w:eastAsia="et-EE"/>
        </w:rPr>
        <w:t xml:space="preserve"> lõikes 2 nimetatud andmeandjatelt saadud ning </w:t>
      </w:r>
      <w:r w:rsidRPr="00A34CB4">
        <w:rPr>
          <w:rFonts w:ascii="Times New Roman" w:eastAsia="Times New Roman" w:hAnsi="Times New Roman" w:cs="Times New Roman"/>
          <w:color w:val="000000"/>
          <w:kern w:val="0"/>
          <w:sz w:val="24"/>
          <w:szCs w:val="24"/>
          <w:lang w:eastAsia="et-EE"/>
          <w14:ligatures w14:val="none"/>
        </w:rPr>
        <w:t xml:space="preserve">säilitatavate isikuandmetega </w:t>
      </w:r>
      <w:r w:rsidR="455DEECE" w:rsidRPr="00A34CB4">
        <w:rPr>
          <w:rFonts w:ascii="Times New Roman" w:eastAsia="Times New Roman" w:hAnsi="Times New Roman" w:cs="Times New Roman"/>
          <w:color w:val="000000"/>
          <w:kern w:val="0"/>
          <w:sz w:val="24"/>
          <w:szCs w:val="24"/>
          <w:lang w:eastAsia="et-EE"/>
          <w14:ligatures w14:val="none"/>
        </w:rPr>
        <w:t>ja</w:t>
      </w:r>
      <w:r w:rsidRPr="00A34CB4">
        <w:rPr>
          <w:rFonts w:ascii="Times New Roman" w:eastAsia="Times New Roman" w:hAnsi="Times New Roman" w:cs="Times New Roman"/>
          <w:color w:val="000000"/>
          <w:kern w:val="0"/>
          <w:sz w:val="24"/>
          <w:szCs w:val="24"/>
          <w:lang w:eastAsia="et-EE"/>
          <w14:ligatures w14:val="none"/>
        </w:rPr>
        <w:t xml:space="preserve"> vajaduse korral andme</w:t>
      </w:r>
      <w:ins w:id="44" w:author="Moonika Kuusk - JUSTDIGI" w:date="2025-10-07T20:03:00Z" w16du:dateUtc="2025-10-07T17:03:00Z">
        <w:r w:rsidR="002B379C">
          <w:rPr>
            <w:rFonts w:ascii="Times New Roman" w:eastAsia="Times New Roman" w:hAnsi="Times New Roman" w:cs="Times New Roman"/>
            <w:color w:val="000000"/>
            <w:kern w:val="0"/>
            <w:sz w:val="24"/>
            <w:szCs w:val="24"/>
            <w:lang w:eastAsia="et-EE"/>
            <w14:ligatures w14:val="none"/>
          </w:rPr>
          <w:t>i</w:t>
        </w:r>
      </w:ins>
      <w:r w:rsidR="4B89BB3A" w:rsidRPr="00A34CB4">
        <w:rPr>
          <w:rFonts w:ascii="Times New Roman" w:eastAsia="Times New Roman" w:hAnsi="Times New Roman" w:cs="Times New Roman"/>
          <w:color w:val="000000"/>
          <w:kern w:val="0"/>
          <w:sz w:val="24"/>
          <w:szCs w:val="24"/>
          <w:lang w:eastAsia="et-EE"/>
          <w14:ligatures w14:val="none"/>
        </w:rPr>
        <w:t>d</w:t>
      </w:r>
      <w:r w:rsidR="43F59BFA" w:rsidRPr="00A34CB4">
        <w:rPr>
          <w:rFonts w:ascii="Times New Roman" w:eastAsia="Times New Roman" w:hAnsi="Times New Roman" w:cs="Times New Roman"/>
          <w:color w:val="000000"/>
          <w:kern w:val="0"/>
          <w:sz w:val="24"/>
          <w:szCs w:val="24"/>
          <w:lang w:eastAsia="et-EE"/>
          <w14:ligatures w14:val="none"/>
        </w:rPr>
        <w:t xml:space="preserve"> parandada</w:t>
      </w:r>
      <w:r w:rsidR="2B0DEBEA" w:rsidRPr="00A34CB4">
        <w:rPr>
          <w:rFonts w:ascii="Times New Roman" w:eastAsia="Times New Roman" w:hAnsi="Times New Roman" w:cs="Times New Roman"/>
          <w:color w:val="000000"/>
          <w:kern w:val="0"/>
          <w:sz w:val="24"/>
          <w:szCs w:val="24"/>
          <w:lang w:eastAsia="et-EE"/>
          <w14:ligatures w14:val="none"/>
        </w:rPr>
        <w:t xml:space="preserve"> või täiendada</w:t>
      </w:r>
      <w:r w:rsidR="43F59BFA" w:rsidRPr="00A34CB4">
        <w:rPr>
          <w:rFonts w:ascii="Times New Roman" w:eastAsia="Times New Roman" w:hAnsi="Times New Roman" w:cs="Times New Roman"/>
          <w:color w:val="000000"/>
          <w:kern w:val="0"/>
          <w:sz w:val="24"/>
          <w:szCs w:val="24"/>
          <w:lang w:eastAsia="et-EE"/>
          <w14:ligatures w14:val="none"/>
        </w:rPr>
        <w:t>.</w:t>
      </w:r>
      <w:r w:rsidR="003C58C7" w:rsidRPr="4E8E6C0A">
        <w:rPr>
          <w:rFonts w:ascii="Times New Roman" w:eastAsia="Times New Roman" w:hAnsi="Times New Roman" w:cs="Times New Roman"/>
          <w:color w:val="000000" w:themeColor="text1"/>
          <w:sz w:val="24"/>
          <w:szCs w:val="24"/>
          <w:lang w:eastAsia="et-EE"/>
        </w:rPr>
        <w:t xml:space="preserve"> </w:t>
      </w:r>
    </w:p>
    <w:p w14:paraId="4B9B0D30"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42A5E35" w14:textId="1367B8F3"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Vastutav töötleja asendab pseudonüümiga koeproovi ja isikuandmete juures kõik andmed, mis võimaldavad geenidoonori isikut</w:t>
      </w:r>
      <w:r w:rsidR="4F0F4E56" w:rsidRPr="00C259F7">
        <w:rPr>
          <w:rFonts w:ascii="Times New Roman" w:eastAsia="Times New Roman" w:hAnsi="Times New Roman" w:cs="Times New Roman"/>
          <w:color w:val="000000"/>
          <w:kern w:val="0"/>
          <w:sz w:val="24"/>
          <w:szCs w:val="24"/>
          <w:lang w:eastAsia="et-EE"/>
          <w14:ligatures w14:val="none"/>
        </w:rPr>
        <w:t xml:space="preserve"> otseselt</w:t>
      </w:r>
      <w:r w:rsidRPr="00C259F7">
        <w:rPr>
          <w:rFonts w:ascii="Times New Roman" w:eastAsia="Times New Roman" w:hAnsi="Times New Roman" w:cs="Times New Roman"/>
          <w:color w:val="000000"/>
          <w:kern w:val="0"/>
          <w:sz w:val="24"/>
          <w:szCs w:val="24"/>
          <w:lang w:eastAsia="et-EE"/>
          <w14:ligatures w14:val="none"/>
        </w:rPr>
        <w:t xml:space="preserve"> tuvastada.</w:t>
      </w:r>
    </w:p>
    <w:p w14:paraId="64B22B2D"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C76CB89" w14:textId="77777777"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w:t>
      </w:r>
      <w:r w:rsidR="54318821" w:rsidRPr="00C259F7">
        <w:rPr>
          <w:rFonts w:ascii="Times New Roman" w:eastAsia="Times New Roman" w:hAnsi="Times New Roman" w:cs="Times New Roman"/>
          <w:color w:val="000000"/>
          <w:kern w:val="0"/>
          <w:sz w:val="24"/>
          <w:szCs w:val="24"/>
          <w:lang w:eastAsia="et-EE"/>
          <w14:ligatures w14:val="none"/>
        </w:rPr>
        <w:t>Geenivaramu v</w:t>
      </w:r>
      <w:r w:rsidRPr="00C259F7">
        <w:rPr>
          <w:rFonts w:ascii="Times New Roman" w:eastAsia="Times New Roman" w:hAnsi="Times New Roman" w:cs="Times New Roman"/>
          <w:color w:val="000000"/>
          <w:kern w:val="0"/>
          <w:sz w:val="24"/>
          <w:szCs w:val="24"/>
          <w:lang w:eastAsia="et-EE"/>
          <w14:ligatures w14:val="none"/>
        </w:rPr>
        <w:t>astutav töötleja</w:t>
      </w:r>
      <w:r w:rsidR="034A4386"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volitatud töötleja </w:t>
      </w:r>
      <w:r w:rsidR="7BB68CD8"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teadusuuringu vastutav töötleja on kohustatud tähistama koeproovi ja isikuandmed, sealhulgas sugupuu, </w:t>
      </w:r>
      <w:r w:rsidR="59FF0893" w:rsidRPr="00C259F7">
        <w:rPr>
          <w:rFonts w:ascii="Times New Roman" w:eastAsia="Times New Roman" w:hAnsi="Times New Roman" w:cs="Times New Roman"/>
          <w:color w:val="000000"/>
          <w:kern w:val="0"/>
          <w:sz w:val="24"/>
          <w:szCs w:val="24"/>
          <w:lang w:eastAsia="et-EE"/>
          <w14:ligatures w14:val="none"/>
        </w:rPr>
        <w:t>geenivaramu</w:t>
      </w:r>
      <w:r w:rsidRPr="00C259F7">
        <w:rPr>
          <w:rFonts w:ascii="Times New Roman" w:eastAsia="Times New Roman" w:hAnsi="Times New Roman" w:cs="Times New Roman"/>
          <w:color w:val="000000"/>
          <w:kern w:val="0"/>
          <w:sz w:val="24"/>
          <w:szCs w:val="24"/>
          <w:lang w:eastAsia="et-EE"/>
          <w14:ligatures w14:val="none"/>
        </w:rPr>
        <w:t xml:space="preserve"> vastutava töötleja määratud pseudonüümiga.</w:t>
      </w:r>
    </w:p>
    <w:p w14:paraId="40E80324"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F6314C2" w14:textId="59FAF333" w:rsidR="00D56B49" w:rsidRPr="00C259F7" w:rsidRDefault="00D56B49" w:rsidP="00512AC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2</w:t>
      </w:r>
      <w:r w:rsidR="00A00791">
        <w:rPr>
          <w:rFonts w:ascii="Times New Roman" w:eastAsia="Times New Roman" w:hAnsi="Times New Roman" w:cs="Times New Roman"/>
          <w:b/>
          <w:bCs/>
          <w:kern w:val="0"/>
          <w:sz w:val="24"/>
          <w:szCs w:val="24"/>
          <w:lang w:eastAsia="et-EE"/>
          <w14:ligatures w14:val="none"/>
        </w:rPr>
        <w:t>5</w:t>
      </w:r>
      <w:r w:rsidRPr="00C259F7">
        <w:rPr>
          <w:rFonts w:ascii="Times New Roman" w:eastAsia="Times New Roman" w:hAnsi="Times New Roman" w:cs="Times New Roman"/>
          <w:b/>
          <w:bCs/>
          <w:kern w:val="0"/>
          <w:sz w:val="24"/>
          <w:szCs w:val="24"/>
          <w:lang w:eastAsia="et-EE"/>
          <w14:ligatures w14:val="none"/>
        </w:rPr>
        <w:t>. Geenidoonori koeproovide ja nendega seotud andmete säilitami</w:t>
      </w:r>
      <w:r w:rsidR="00026AD9" w:rsidRPr="00C259F7">
        <w:rPr>
          <w:rFonts w:ascii="Times New Roman" w:eastAsia="Times New Roman" w:hAnsi="Times New Roman" w:cs="Times New Roman"/>
          <w:b/>
          <w:bCs/>
          <w:kern w:val="0"/>
          <w:sz w:val="24"/>
          <w:szCs w:val="24"/>
          <w:lang w:eastAsia="et-EE"/>
          <w14:ligatures w14:val="none"/>
        </w:rPr>
        <w:t>ne</w:t>
      </w:r>
    </w:p>
    <w:p w14:paraId="40511A47" w14:textId="77777777" w:rsidR="002500B6" w:rsidRPr="00C259F7" w:rsidRDefault="002500B6"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4D01E5C" w14:textId="5CF6013F" w:rsidR="002500B6" w:rsidRPr="00C259F7" w:rsidRDefault="000A497F"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Geenivaramu geenidoonori k</w:t>
      </w:r>
      <w:r w:rsidR="00D56B49" w:rsidRPr="00C259F7">
        <w:rPr>
          <w:rFonts w:ascii="Times New Roman" w:eastAsia="Times New Roman" w:hAnsi="Times New Roman" w:cs="Times New Roman"/>
          <w:color w:val="000000"/>
          <w:kern w:val="0"/>
          <w:sz w:val="24"/>
          <w:szCs w:val="24"/>
          <w:lang w:eastAsia="et-EE"/>
          <w14:ligatures w14:val="none"/>
        </w:rPr>
        <w:t xml:space="preserve">oeproove </w:t>
      </w:r>
      <w:r w:rsidR="008910E7" w:rsidRPr="4B7E536E">
        <w:rPr>
          <w:rFonts w:ascii="Times New Roman" w:eastAsia="Times New Roman" w:hAnsi="Times New Roman" w:cs="Times New Roman"/>
          <w:color w:val="000000"/>
          <w:kern w:val="0"/>
          <w:sz w:val="24"/>
          <w:szCs w:val="24"/>
          <w:lang w:eastAsia="et-EE"/>
          <w14:ligatures w14:val="none"/>
        </w:rPr>
        <w:t>ja</w:t>
      </w:r>
      <w:r w:rsidR="008910E7" w:rsidRPr="4B7E536E">
        <w:rPr>
          <w:rFonts w:ascii="Times New Roman" w:eastAsia="Times New Roman" w:hAnsi="Times New Roman" w:cs="Times New Roman"/>
          <w:color w:val="000000" w:themeColor="text1"/>
          <w:sz w:val="24"/>
          <w:szCs w:val="24"/>
          <w:lang w:eastAsia="et-EE"/>
        </w:rPr>
        <w:t xml:space="preserve"> nendega seotud </w:t>
      </w:r>
      <w:r w:rsidR="008910E7" w:rsidRPr="4B7E536E">
        <w:rPr>
          <w:rFonts w:ascii="Times New Roman" w:eastAsia="Times New Roman" w:hAnsi="Times New Roman" w:cs="Times New Roman"/>
          <w:color w:val="000000"/>
          <w:kern w:val="0"/>
          <w:sz w:val="24"/>
          <w:szCs w:val="24"/>
          <w:lang w:eastAsia="et-EE"/>
          <w14:ligatures w14:val="none"/>
        </w:rPr>
        <w:t>andmeid</w:t>
      </w:r>
      <w:r w:rsidR="008910E7">
        <w:rPr>
          <w:rFonts w:ascii="Times New Roman" w:eastAsia="Times New Roman" w:hAnsi="Times New Roman" w:cs="Times New Roman"/>
          <w:color w:val="000000"/>
          <w:kern w:val="0"/>
          <w:sz w:val="24"/>
          <w:szCs w:val="24"/>
          <w:lang w:eastAsia="et-EE"/>
          <w14:ligatures w14:val="none"/>
        </w:rPr>
        <w:t xml:space="preserve"> </w:t>
      </w:r>
      <w:r w:rsidR="00D56B49" w:rsidRPr="00C259F7">
        <w:rPr>
          <w:rFonts w:ascii="Times New Roman" w:eastAsia="Times New Roman" w:hAnsi="Times New Roman" w:cs="Times New Roman"/>
          <w:color w:val="000000"/>
          <w:kern w:val="0"/>
          <w:sz w:val="24"/>
          <w:szCs w:val="24"/>
          <w:lang w:eastAsia="et-EE"/>
          <w14:ligatures w14:val="none"/>
        </w:rPr>
        <w:t>säilitatakse Eesti Vabariigi territooriumil. Tartu Ülikooli senat võib käesoleva seaduse §-s 2</w:t>
      </w:r>
      <w:r w:rsidR="00D715B5">
        <w:rPr>
          <w:rFonts w:ascii="Times New Roman" w:eastAsia="Times New Roman" w:hAnsi="Times New Roman" w:cs="Times New Roman"/>
          <w:color w:val="000000"/>
          <w:kern w:val="0"/>
          <w:sz w:val="24"/>
          <w:szCs w:val="24"/>
          <w:lang w:eastAsia="et-EE"/>
          <w14:ligatures w14:val="none"/>
        </w:rPr>
        <w:t>7</w:t>
      </w:r>
      <w:r w:rsidR="00D56B49" w:rsidRPr="00C259F7">
        <w:rPr>
          <w:rFonts w:ascii="Times New Roman" w:eastAsia="Times New Roman" w:hAnsi="Times New Roman" w:cs="Times New Roman"/>
          <w:color w:val="000000"/>
          <w:kern w:val="0"/>
          <w:sz w:val="24"/>
          <w:szCs w:val="24"/>
          <w:lang w:eastAsia="et-EE"/>
          <w14:ligatures w14:val="none"/>
        </w:rPr>
        <w:t xml:space="preserve"> nimetatud </w:t>
      </w:r>
      <w:r w:rsidR="00721052" w:rsidRPr="30493A01">
        <w:rPr>
          <w:rFonts w:ascii="Times New Roman" w:eastAsia="Times New Roman" w:hAnsi="Times New Roman" w:cs="Times New Roman"/>
          <w:color w:val="000000" w:themeColor="text1"/>
          <w:sz w:val="24"/>
          <w:szCs w:val="24"/>
          <w:lang w:eastAsia="et-EE"/>
        </w:rPr>
        <w:t>teadus</w:t>
      </w:r>
      <w:r w:rsidR="00D56B49" w:rsidRPr="30493A01">
        <w:rPr>
          <w:rFonts w:ascii="Times New Roman" w:eastAsia="Times New Roman" w:hAnsi="Times New Roman" w:cs="Times New Roman"/>
          <w:color w:val="000000"/>
          <w:kern w:val="0"/>
          <w:sz w:val="24"/>
          <w:szCs w:val="24"/>
          <w:lang w:eastAsia="et-EE"/>
          <w14:ligatures w14:val="none"/>
        </w:rPr>
        <w:t>eetika</w:t>
      </w:r>
      <w:r w:rsidR="00D56B49" w:rsidRPr="00C259F7">
        <w:rPr>
          <w:rFonts w:ascii="Times New Roman" w:eastAsia="Times New Roman" w:hAnsi="Times New Roman" w:cs="Times New Roman"/>
          <w:color w:val="000000"/>
          <w:kern w:val="0"/>
          <w:sz w:val="24"/>
          <w:szCs w:val="24"/>
          <w:lang w:eastAsia="et-EE"/>
          <w14:ligatures w14:val="none"/>
        </w:rPr>
        <w:t xml:space="preserve"> komitee loal ja kaalukate põhjuste ilmnemise</w:t>
      </w:r>
      <w:r w:rsidR="00A14BC8" w:rsidRPr="00C259F7">
        <w:rPr>
          <w:rFonts w:ascii="Times New Roman" w:eastAsia="Times New Roman" w:hAnsi="Times New Roman" w:cs="Times New Roman"/>
          <w:color w:val="000000"/>
          <w:kern w:val="0"/>
          <w:sz w:val="24"/>
          <w:szCs w:val="24"/>
          <w:lang w:eastAsia="et-EE"/>
          <w14:ligatures w14:val="none"/>
        </w:rPr>
        <w:t xml:space="preserve"> korra</w:t>
      </w:r>
      <w:r w:rsidR="00D56B49" w:rsidRPr="00C259F7">
        <w:rPr>
          <w:rFonts w:ascii="Times New Roman" w:eastAsia="Times New Roman" w:hAnsi="Times New Roman" w:cs="Times New Roman"/>
          <w:color w:val="000000"/>
          <w:kern w:val="0"/>
          <w:sz w:val="24"/>
          <w:szCs w:val="24"/>
          <w:lang w:eastAsia="et-EE"/>
          <w14:ligatures w14:val="none"/>
        </w:rPr>
        <w:t>l anda loa koeproovi</w:t>
      </w:r>
      <w:r w:rsidR="533D48D9" w:rsidRPr="00C259F7">
        <w:rPr>
          <w:rFonts w:ascii="Times New Roman" w:eastAsia="Times New Roman" w:hAnsi="Times New Roman" w:cs="Times New Roman"/>
          <w:color w:val="000000"/>
          <w:kern w:val="0"/>
          <w:sz w:val="24"/>
          <w:szCs w:val="24"/>
          <w:lang w:eastAsia="et-EE"/>
          <w14:ligatures w14:val="none"/>
        </w:rPr>
        <w:t xml:space="preserve"> ja sellega seotud andmete</w:t>
      </w:r>
      <w:r w:rsidR="00D56B49" w:rsidRPr="00C259F7">
        <w:rPr>
          <w:rFonts w:ascii="Times New Roman" w:eastAsia="Times New Roman" w:hAnsi="Times New Roman" w:cs="Times New Roman"/>
          <w:color w:val="000000"/>
          <w:kern w:val="0"/>
          <w:sz w:val="24"/>
          <w:szCs w:val="24"/>
          <w:lang w:eastAsia="et-EE"/>
          <w14:ligatures w14:val="none"/>
        </w:rPr>
        <w:t xml:space="preserve"> säilitamiseks ja teadusuuringu </w:t>
      </w:r>
      <w:r w:rsidR="00A14BC8" w:rsidRPr="00C259F7">
        <w:rPr>
          <w:rFonts w:ascii="Times New Roman" w:eastAsia="Times New Roman" w:hAnsi="Times New Roman" w:cs="Times New Roman"/>
          <w:color w:val="000000"/>
          <w:kern w:val="0"/>
          <w:sz w:val="24"/>
          <w:szCs w:val="24"/>
          <w:lang w:eastAsia="et-EE"/>
          <w14:ligatures w14:val="none"/>
        </w:rPr>
        <w:t>tegemiseks</w:t>
      </w:r>
      <w:r w:rsidR="00D56B49" w:rsidRPr="00C259F7">
        <w:rPr>
          <w:rFonts w:ascii="Times New Roman" w:eastAsia="Times New Roman" w:hAnsi="Times New Roman" w:cs="Times New Roman"/>
          <w:color w:val="000000"/>
          <w:kern w:val="0"/>
          <w:sz w:val="24"/>
          <w:szCs w:val="24"/>
          <w:lang w:eastAsia="et-EE"/>
          <w14:ligatures w14:val="none"/>
        </w:rPr>
        <w:t xml:space="preserve"> väljaspool Eesti Vabariigi territooriumi juhul, kui koeproov väljastatakse pseudonüümitult</w:t>
      </w:r>
      <w:r w:rsidR="00F522F5" w:rsidRPr="00C259F7">
        <w:rPr>
          <w:rFonts w:ascii="Times New Roman" w:eastAsia="Times New Roman" w:hAnsi="Times New Roman" w:cs="Times New Roman"/>
          <w:color w:val="000000"/>
          <w:kern w:val="0"/>
          <w:sz w:val="24"/>
          <w:szCs w:val="24"/>
          <w:lang w:eastAsia="et-EE"/>
          <w14:ligatures w14:val="none"/>
        </w:rPr>
        <w:t xml:space="preserve"> ning</w:t>
      </w:r>
      <w:r w:rsidR="00D56B49" w:rsidRPr="00C259F7">
        <w:rPr>
          <w:rFonts w:ascii="Times New Roman" w:eastAsia="Times New Roman" w:hAnsi="Times New Roman" w:cs="Times New Roman"/>
          <w:color w:val="000000"/>
          <w:kern w:val="0"/>
          <w:sz w:val="24"/>
          <w:szCs w:val="24"/>
          <w:lang w:eastAsia="et-EE"/>
          <w14:ligatures w14:val="none"/>
        </w:rPr>
        <w:t xml:space="preserve"> vastutav töötleja tagab tõhusa kontrolli koeproovi kasut</w:t>
      </w:r>
      <w:r w:rsidR="00E2160D" w:rsidRPr="00C259F7">
        <w:rPr>
          <w:rFonts w:ascii="Times New Roman" w:eastAsia="Times New Roman" w:hAnsi="Times New Roman" w:cs="Times New Roman"/>
          <w:color w:val="000000"/>
          <w:kern w:val="0"/>
          <w:sz w:val="24"/>
          <w:szCs w:val="24"/>
          <w:lang w:eastAsia="et-EE"/>
          <w14:ligatures w14:val="none"/>
        </w:rPr>
        <w:t>amise</w:t>
      </w:r>
      <w:r w:rsidR="00D56B49" w:rsidRPr="00C259F7">
        <w:rPr>
          <w:rFonts w:ascii="Times New Roman" w:eastAsia="Times New Roman" w:hAnsi="Times New Roman" w:cs="Times New Roman"/>
          <w:color w:val="000000"/>
          <w:kern w:val="0"/>
          <w:sz w:val="24"/>
          <w:szCs w:val="24"/>
          <w:lang w:eastAsia="et-EE"/>
          <w14:ligatures w14:val="none"/>
        </w:rPr>
        <w:t xml:space="preserve"> üle </w:t>
      </w:r>
      <w:r w:rsidR="00663563" w:rsidRPr="00C259F7">
        <w:rPr>
          <w:rFonts w:ascii="Times New Roman" w:eastAsia="Times New Roman" w:hAnsi="Times New Roman" w:cs="Times New Roman"/>
          <w:color w:val="000000"/>
          <w:kern w:val="0"/>
          <w:sz w:val="24"/>
          <w:szCs w:val="24"/>
          <w:lang w:eastAsia="et-EE"/>
          <w14:ligatures w14:val="none"/>
        </w:rPr>
        <w:t>ja</w:t>
      </w:r>
      <w:r w:rsidR="00D56B49" w:rsidRPr="00C259F7">
        <w:rPr>
          <w:rFonts w:ascii="Times New Roman" w:eastAsia="Times New Roman" w:hAnsi="Times New Roman" w:cs="Times New Roman"/>
          <w:color w:val="000000"/>
          <w:kern w:val="0"/>
          <w:sz w:val="24"/>
          <w:szCs w:val="24"/>
          <w:lang w:eastAsia="et-EE"/>
          <w14:ligatures w14:val="none"/>
        </w:rPr>
        <w:t xml:space="preserve"> edasise töötluse vastavuse õigusaktidega.</w:t>
      </w:r>
    </w:p>
    <w:p w14:paraId="77CB7DC7"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DC726B5" w14:textId="649AABD8" w:rsidR="00D56B49" w:rsidRPr="00C259F7" w:rsidRDefault="00D56B49" w:rsidP="00512AC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2</w:t>
      </w:r>
      <w:r w:rsidR="0070017C">
        <w:rPr>
          <w:rFonts w:ascii="Times New Roman" w:eastAsia="Times New Roman" w:hAnsi="Times New Roman" w:cs="Times New Roman"/>
          <w:b/>
          <w:bCs/>
          <w:kern w:val="0"/>
          <w:sz w:val="24"/>
          <w:szCs w:val="24"/>
          <w:lang w:eastAsia="et-EE"/>
          <w14:ligatures w14:val="none"/>
        </w:rPr>
        <w:t>6</w:t>
      </w:r>
      <w:r w:rsidRPr="00C259F7">
        <w:rPr>
          <w:rFonts w:ascii="Times New Roman" w:eastAsia="Times New Roman" w:hAnsi="Times New Roman" w:cs="Times New Roman"/>
          <w:b/>
          <w:bCs/>
          <w:kern w:val="0"/>
          <w:sz w:val="24"/>
          <w:szCs w:val="24"/>
          <w:lang w:eastAsia="et-EE"/>
          <w14:ligatures w14:val="none"/>
        </w:rPr>
        <w:t>. Depseudonüümimine</w:t>
      </w:r>
    </w:p>
    <w:p w14:paraId="69B67EC9" w14:textId="77777777" w:rsidR="002500B6" w:rsidRPr="00C259F7" w:rsidRDefault="002500B6"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0E2F7445" w14:textId="2A995152" w:rsidR="002500B6" w:rsidRPr="00C259F7" w:rsidRDefault="5224E424"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w:t>
      </w:r>
      <w:r w:rsidR="7CDD4C98" w:rsidRPr="00C259F7">
        <w:rPr>
          <w:rFonts w:ascii="Times New Roman" w:eastAsia="Times New Roman" w:hAnsi="Times New Roman" w:cs="Times New Roman"/>
          <w:color w:val="000000"/>
          <w:kern w:val="0"/>
          <w:sz w:val="24"/>
          <w:szCs w:val="24"/>
          <w:lang w:eastAsia="et-EE"/>
          <w14:ligatures w14:val="none"/>
        </w:rPr>
        <w:t xml:space="preserve">Geenivaramu vastutav töötleja võib </w:t>
      </w:r>
      <w:r w:rsidR="578CEEAC" w:rsidRPr="00C259F7">
        <w:rPr>
          <w:rFonts w:ascii="Times New Roman" w:eastAsia="Times New Roman" w:hAnsi="Times New Roman" w:cs="Times New Roman"/>
          <w:color w:val="000000" w:themeColor="text1"/>
          <w:sz w:val="24"/>
          <w:szCs w:val="24"/>
          <w:lang w:eastAsia="et-EE"/>
        </w:rPr>
        <w:t xml:space="preserve">ilma </w:t>
      </w:r>
      <w:r w:rsidR="00721052">
        <w:rPr>
          <w:rFonts w:ascii="Times New Roman" w:eastAsia="Times New Roman" w:hAnsi="Times New Roman" w:cs="Times New Roman"/>
          <w:color w:val="000000" w:themeColor="text1"/>
          <w:sz w:val="24"/>
          <w:szCs w:val="24"/>
          <w:lang w:eastAsia="et-EE"/>
        </w:rPr>
        <w:t>teadus</w:t>
      </w:r>
      <w:r w:rsidR="578CEEAC" w:rsidRPr="00C259F7">
        <w:rPr>
          <w:rFonts w:ascii="Times New Roman" w:eastAsia="Times New Roman" w:hAnsi="Times New Roman" w:cs="Times New Roman"/>
          <w:color w:val="000000" w:themeColor="text1"/>
          <w:sz w:val="24"/>
          <w:szCs w:val="24"/>
          <w:lang w:eastAsia="et-EE"/>
        </w:rPr>
        <w:t xml:space="preserve">eetika komitee </w:t>
      </w:r>
      <w:r w:rsidR="00306BE6" w:rsidRPr="004B3C40">
        <w:rPr>
          <w:rFonts w:ascii="Times New Roman" w:eastAsia="Times New Roman" w:hAnsi="Times New Roman" w:cs="Times New Roman"/>
          <w:color w:val="000000" w:themeColor="text1"/>
          <w:sz w:val="24"/>
          <w:szCs w:val="24"/>
          <w:lang w:eastAsia="et-EE"/>
        </w:rPr>
        <w:t>hinnanguta</w:t>
      </w:r>
      <w:r w:rsidR="578CEEAC" w:rsidRPr="00C259F7">
        <w:rPr>
          <w:rFonts w:ascii="Times New Roman" w:eastAsia="Times New Roman" w:hAnsi="Times New Roman" w:cs="Times New Roman"/>
          <w:color w:val="000000"/>
          <w:kern w:val="0"/>
          <w:sz w:val="24"/>
          <w:szCs w:val="24"/>
          <w:lang w:eastAsia="et-EE"/>
          <w14:ligatures w14:val="none"/>
        </w:rPr>
        <w:t xml:space="preserve"> </w:t>
      </w:r>
      <w:r w:rsidR="7CDD4C98" w:rsidRPr="00C259F7">
        <w:rPr>
          <w:rFonts w:ascii="Times New Roman" w:eastAsia="Times New Roman" w:hAnsi="Times New Roman" w:cs="Times New Roman"/>
          <w:color w:val="000000"/>
          <w:kern w:val="0"/>
          <w:sz w:val="24"/>
          <w:szCs w:val="24"/>
          <w:lang w:eastAsia="et-EE"/>
          <w14:ligatures w14:val="none"/>
        </w:rPr>
        <w:t>geenidoonori isikuandmed depseudonüümida ainult järgmistel juhtudel</w:t>
      </w:r>
      <w:r w:rsidR="7CDD4C98" w:rsidRPr="00C259F7">
        <w:rPr>
          <w:rFonts w:ascii="Times New Roman" w:eastAsia="Times New Roman" w:hAnsi="Times New Roman" w:cs="Times New Roman"/>
          <w:color w:val="000000" w:themeColor="text1"/>
          <w:sz w:val="24"/>
          <w:szCs w:val="24"/>
          <w:lang w:eastAsia="et-EE"/>
        </w:rPr>
        <w:t>:</w:t>
      </w:r>
    </w:p>
    <w:p w14:paraId="32CFE139" w14:textId="46ECC119" w:rsidR="002500B6" w:rsidRPr="00F06555" w:rsidRDefault="00D56B49"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geenidoonori isikuandmete uuendamiseks, </w:t>
      </w:r>
      <w:r w:rsidRPr="30493A01">
        <w:rPr>
          <w:rFonts w:ascii="Times New Roman" w:eastAsia="Times New Roman" w:hAnsi="Times New Roman" w:cs="Times New Roman"/>
          <w:color w:val="000000"/>
          <w:kern w:val="0"/>
          <w:sz w:val="24"/>
          <w:szCs w:val="24"/>
          <w:lang w:eastAsia="et-EE"/>
          <w14:ligatures w14:val="none"/>
        </w:rPr>
        <w:t>täiendamiseks</w:t>
      </w:r>
      <w:r w:rsidRPr="00C259F7">
        <w:rPr>
          <w:rFonts w:ascii="Times New Roman" w:eastAsia="Times New Roman" w:hAnsi="Times New Roman" w:cs="Times New Roman"/>
          <w:color w:val="000000"/>
          <w:kern w:val="0"/>
          <w:sz w:val="24"/>
          <w:szCs w:val="24"/>
          <w:lang w:eastAsia="et-EE"/>
          <w14:ligatures w14:val="none"/>
        </w:rPr>
        <w:t xml:space="preserve"> või </w:t>
      </w:r>
      <w:r w:rsidRPr="004A752C">
        <w:rPr>
          <w:rFonts w:ascii="Times New Roman" w:eastAsia="Times New Roman" w:hAnsi="Times New Roman" w:cs="Times New Roman"/>
          <w:color w:val="000000"/>
          <w:kern w:val="0"/>
          <w:sz w:val="24"/>
          <w:szCs w:val="24"/>
          <w:lang w:eastAsia="et-EE"/>
          <w14:ligatures w14:val="none"/>
        </w:rPr>
        <w:t xml:space="preserve">kontrollimiseks </w:t>
      </w:r>
      <w:r w:rsidR="004A752C" w:rsidRPr="080FE664">
        <w:rPr>
          <w:rFonts w:ascii="Times New Roman" w:eastAsia="Times New Roman" w:hAnsi="Times New Roman" w:cs="Times New Roman"/>
          <w:color w:val="000000" w:themeColor="text1"/>
          <w:sz w:val="24"/>
          <w:szCs w:val="24"/>
          <w:lang w:eastAsia="et-EE"/>
        </w:rPr>
        <w:t xml:space="preserve">nii geenidoonoriga ühendust võttes kui ka </w:t>
      </w:r>
      <w:r w:rsidRPr="30493A01">
        <w:rPr>
          <w:rFonts w:ascii="Times New Roman" w:eastAsia="Times New Roman" w:hAnsi="Times New Roman" w:cs="Times New Roman"/>
          <w:color w:val="000000"/>
          <w:kern w:val="0"/>
          <w:sz w:val="24"/>
          <w:szCs w:val="24"/>
          <w:lang w:eastAsia="et-EE"/>
          <w14:ligatures w14:val="none"/>
        </w:rPr>
        <w:t>ilma geenidoonoriga ühendust võtmata</w:t>
      </w:r>
      <w:r w:rsidRPr="0005087E">
        <w:rPr>
          <w:rFonts w:ascii="Times New Roman" w:eastAsia="Times New Roman" w:hAnsi="Times New Roman" w:cs="Times New Roman"/>
          <w:color w:val="000000"/>
          <w:kern w:val="0"/>
          <w:sz w:val="24"/>
          <w:szCs w:val="24"/>
          <w:lang w:eastAsia="et-EE"/>
          <w14:ligatures w14:val="none"/>
          <w:rPrChange w:id="45" w:author="Moonika Kuusk - JUSTDIGI" w:date="2025-10-07T20:07:00Z" w16du:dateUtc="2025-10-07T17:07:00Z">
            <w:rPr>
              <w:rFonts w:ascii="Times New Roman" w:eastAsia="Times New Roman" w:hAnsi="Times New Roman" w:cs="Times New Roman"/>
              <w:b/>
              <w:bCs/>
              <w:color w:val="000000"/>
              <w:kern w:val="0"/>
              <w:sz w:val="24"/>
              <w:szCs w:val="24"/>
              <w:lang w:eastAsia="et-EE"/>
              <w14:ligatures w14:val="none"/>
            </w:rPr>
          </w:rPrChange>
        </w:rPr>
        <w:t>;</w:t>
      </w:r>
    </w:p>
    <w:p w14:paraId="10525268" w14:textId="77777777" w:rsidR="002500B6" w:rsidRPr="00C259F7" w:rsidRDefault="7CDD4C98"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geenidoonori kohta geenivaramus hoitavate andmetega tutvumise võimaldamiseks vastavalt geenidoonori tahteavaldusele, välja arvatud õigus tutvuda sugupuuga;</w:t>
      </w:r>
    </w:p>
    <w:p w14:paraId="40336C9C"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geenidoonori koeproovi, isikuandmete või depseudonüümimist võimaldavate andmete hävitamiseks;</w:t>
      </w:r>
    </w:p>
    <w:p w14:paraId="46659A10" w14:textId="5E93265B" w:rsidR="002500B6" w:rsidRPr="00C259F7" w:rsidRDefault="70245267"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w:t>
      </w:r>
      <w:r w:rsidR="268556E7" w:rsidRPr="00C259F7">
        <w:rPr>
          <w:rFonts w:ascii="Times New Roman" w:eastAsia="Times New Roman" w:hAnsi="Times New Roman" w:cs="Times New Roman"/>
          <w:color w:val="000000"/>
          <w:kern w:val="0"/>
          <w:sz w:val="24"/>
          <w:szCs w:val="24"/>
          <w:lang w:eastAsia="et-EE"/>
          <w14:ligatures w14:val="none"/>
        </w:rPr>
        <w:t>) geenidoonori tuvastamiseks ja tema kirjaliku tahteavalduse</w:t>
      </w:r>
      <w:r w:rsidR="3CADD732" w:rsidRPr="00C259F7">
        <w:rPr>
          <w:rFonts w:ascii="Times New Roman" w:eastAsia="Times New Roman" w:hAnsi="Times New Roman" w:cs="Times New Roman"/>
          <w:color w:val="000000"/>
          <w:kern w:val="0"/>
          <w:sz w:val="24"/>
          <w:szCs w:val="24"/>
          <w:lang w:eastAsia="et-EE"/>
          <w14:ligatures w14:val="none"/>
        </w:rPr>
        <w:t xml:space="preserve"> aluse</w:t>
      </w:r>
      <w:r w:rsidR="268556E7" w:rsidRPr="00C259F7">
        <w:rPr>
          <w:rFonts w:ascii="Times New Roman" w:eastAsia="Times New Roman" w:hAnsi="Times New Roman" w:cs="Times New Roman"/>
          <w:color w:val="000000"/>
          <w:kern w:val="0"/>
          <w:sz w:val="24"/>
          <w:szCs w:val="24"/>
          <w:lang w:eastAsia="et-EE"/>
          <w14:ligatures w14:val="none"/>
        </w:rPr>
        <w:t>l uue koeproovi võtmiseks, kui koeproov on hävinud või ei sisalda piisaval hulgal DNA-d;</w:t>
      </w:r>
    </w:p>
    <w:p w14:paraId="42214615" w14:textId="4E335B3B" w:rsidR="002500B6" w:rsidRPr="00C259F7" w:rsidRDefault="0D295C9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w:t>
      </w:r>
      <w:r w:rsidR="268556E7" w:rsidRPr="00C259F7">
        <w:rPr>
          <w:rFonts w:ascii="Times New Roman" w:eastAsia="Times New Roman" w:hAnsi="Times New Roman" w:cs="Times New Roman"/>
          <w:color w:val="000000"/>
          <w:kern w:val="0"/>
          <w:sz w:val="24"/>
          <w:szCs w:val="24"/>
          <w:lang w:eastAsia="et-EE"/>
          <w14:ligatures w14:val="none"/>
        </w:rPr>
        <w:t>) geenidoonori geenivaramusisese</w:t>
      </w:r>
      <w:r w:rsidR="11773AF9" w:rsidRPr="00C259F7">
        <w:rPr>
          <w:rFonts w:ascii="Times New Roman" w:eastAsia="Times New Roman" w:hAnsi="Times New Roman" w:cs="Times New Roman"/>
          <w:color w:val="000000"/>
          <w:kern w:val="0"/>
          <w:sz w:val="24"/>
          <w:szCs w:val="24"/>
          <w:lang w:eastAsia="et-EE"/>
          <w14:ligatures w14:val="none"/>
        </w:rPr>
        <w:t>ks tuvastamiseks</w:t>
      </w:r>
      <w:r w:rsidR="268556E7" w:rsidRPr="00C259F7">
        <w:rPr>
          <w:rFonts w:ascii="Times New Roman" w:eastAsia="Times New Roman" w:hAnsi="Times New Roman" w:cs="Times New Roman"/>
          <w:color w:val="000000"/>
          <w:kern w:val="0"/>
          <w:sz w:val="24"/>
          <w:szCs w:val="24"/>
          <w:lang w:eastAsia="et-EE"/>
          <w14:ligatures w14:val="none"/>
        </w:rPr>
        <w:t xml:space="preserve"> </w:t>
      </w:r>
      <w:r w:rsidR="5BD1805D" w:rsidRPr="00C259F7">
        <w:rPr>
          <w:rFonts w:ascii="Times New Roman" w:eastAsia="Times New Roman" w:hAnsi="Times New Roman" w:cs="Times New Roman"/>
          <w:color w:val="000000"/>
          <w:kern w:val="0"/>
          <w:sz w:val="24"/>
          <w:szCs w:val="24"/>
          <w:lang w:eastAsia="et-EE"/>
          <w14:ligatures w14:val="none"/>
        </w:rPr>
        <w:t>ja</w:t>
      </w:r>
      <w:r w:rsidR="268556E7" w:rsidRPr="00C259F7">
        <w:rPr>
          <w:rFonts w:ascii="Times New Roman" w:eastAsia="Times New Roman" w:hAnsi="Times New Roman" w:cs="Times New Roman"/>
          <w:color w:val="000000"/>
          <w:kern w:val="0"/>
          <w:sz w:val="24"/>
          <w:szCs w:val="24"/>
          <w:lang w:eastAsia="et-EE"/>
          <w14:ligatures w14:val="none"/>
        </w:rPr>
        <w:t xml:space="preserve"> tema sugupuusse täienduse või muudatuse tegemiseks, kui geeniuuringute tulemused on vastuolus seni teada oleva sugupuuga või annavad selle kohta uut teavet;</w:t>
      </w:r>
    </w:p>
    <w:p w14:paraId="1615C583" w14:textId="12D17A81" w:rsidR="002500B6" w:rsidRPr="00C259F7" w:rsidRDefault="3A6B31E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6</w:t>
      </w:r>
      <w:r w:rsidR="037F669D" w:rsidRPr="00C259F7">
        <w:rPr>
          <w:rFonts w:ascii="Times New Roman" w:eastAsia="Times New Roman" w:hAnsi="Times New Roman" w:cs="Times New Roman"/>
          <w:color w:val="000000"/>
          <w:kern w:val="0"/>
          <w:sz w:val="24"/>
          <w:szCs w:val="24"/>
          <w:lang w:eastAsia="et-EE"/>
          <w14:ligatures w14:val="none"/>
        </w:rPr>
        <w:t xml:space="preserve">) </w:t>
      </w:r>
      <w:r w:rsidR="268556E7" w:rsidRPr="00C259F7">
        <w:rPr>
          <w:rFonts w:ascii="Times New Roman" w:eastAsia="Times New Roman" w:hAnsi="Times New Roman" w:cs="Times New Roman"/>
          <w:color w:val="000000"/>
          <w:kern w:val="0"/>
          <w:sz w:val="24"/>
          <w:szCs w:val="24"/>
          <w:lang w:eastAsia="et-EE"/>
          <w14:ligatures w14:val="none"/>
        </w:rPr>
        <w:t xml:space="preserve">geenidoonori andmete </w:t>
      </w:r>
      <w:r w:rsidR="49D61E20" w:rsidRPr="00C259F7">
        <w:rPr>
          <w:rFonts w:ascii="Times New Roman" w:eastAsia="Times New Roman" w:hAnsi="Times New Roman" w:cs="Times New Roman"/>
          <w:color w:val="000000"/>
          <w:kern w:val="0"/>
          <w:sz w:val="24"/>
          <w:szCs w:val="24"/>
          <w:lang w:eastAsia="et-EE"/>
          <w14:ligatures w14:val="none"/>
        </w:rPr>
        <w:t>eda</w:t>
      </w:r>
      <w:r w:rsidR="268556E7" w:rsidRPr="00C259F7">
        <w:rPr>
          <w:rFonts w:ascii="Times New Roman" w:eastAsia="Times New Roman" w:hAnsi="Times New Roman" w:cs="Times New Roman"/>
          <w:color w:val="000000"/>
          <w:kern w:val="0"/>
          <w:sz w:val="24"/>
          <w:szCs w:val="24"/>
          <w:lang w:eastAsia="et-EE"/>
          <w14:ligatures w14:val="none"/>
        </w:rPr>
        <w:t xml:space="preserve">stamiseks tervise infosüsteemi vastavalt käesoleva seaduse § </w:t>
      </w:r>
      <w:r w:rsidR="00D715B5">
        <w:rPr>
          <w:rFonts w:ascii="Times New Roman" w:eastAsia="Times New Roman" w:hAnsi="Times New Roman" w:cs="Times New Roman"/>
          <w:color w:val="000000"/>
          <w:kern w:val="0"/>
          <w:sz w:val="24"/>
          <w:szCs w:val="24"/>
          <w:lang w:eastAsia="et-EE"/>
          <w14:ligatures w14:val="none"/>
        </w:rPr>
        <w:t>10</w:t>
      </w:r>
      <w:r w:rsidR="268556E7" w:rsidRPr="00C259F7">
        <w:rPr>
          <w:rFonts w:ascii="Times New Roman" w:eastAsia="Times New Roman" w:hAnsi="Times New Roman" w:cs="Times New Roman"/>
          <w:color w:val="000000"/>
          <w:kern w:val="0"/>
          <w:sz w:val="24"/>
          <w:szCs w:val="24"/>
          <w:lang w:eastAsia="et-EE"/>
          <w14:ligatures w14:val="none"/>
        </w:rPr>
        <w:t xml:space="preserve"> lõikele 3</w:t>
      </w:r>
      <w:ins w:id="46" w:author="Moonika Kuusk - JUSTDIGI" w:date="2025-10-07T20:09:00Z" w16du:dateUtc="2025-10-07T17:09:00Z">
        <w:r w:rsidR="006B7B9F">
          <w:rPr>
            <w:rFonts w:ascii="Times New Roman" w:eastAsia="Times New Roman" w:hAnsi="Times New Roman" w:cs="Times New Roman"/>
            <w:color w:val="000000"/>
            <w:kern w:val="0"/>
            <w:sz w:val="24"/>
            <w:szCs w:val="24"/>
            <w:lang w:eastAsia="et-EE"/>
            <w14:ligatures w14:val="none"/>
          </w:rPr>
          <w:t>;</w:t>
        </w:r>
      </w:ins>
      <w:del w:id="47" w:author="Moonika Kuusk - JUSTDIGI" w:date="2025-10-07T20:09:00Z" w16du:dateUtc="2025-10-07T17:09:00Z">
        <w:r w:rsidR="268556E7" w:rsidRPr="00C259F7" w:rsidDel="006B7B9F">
          <w:rPr>
            <w:rFonts w:ascii="Times New Roman" w:eastAsia="Times New Roman" w:hAnsi="Times New Roman" w:cs="Times New Roman"/>
            <w:color w:val="000000"/>
            <w:kern w:val="0"/>
            <w:sz w:val="24"/>
            <w:szCs w:val="24"/>
            <w:lang w:eastAsia="et-EE"/>
            <w14:ligatures w14:val="none"/>
          </w:rPr>
          <w:delText>.</w:delText>
        </w:r>
      </w:del>
    </w:p>
    <w:p w14:paraId="442BE42C" w14:textId="77FD4FE5" w:rsidR="20D9FA5E" w:rsidRPr="004D7909" w:rsidRDefault="5FBB58BC" w:rsidP="4F6BDD0A">
      <w:pPr>
        <w:spacing w:after="0" w:line="240" w:lineRule="auto"/>
        <w:jc w:val="both"/>
        <w:rPr>
          <w:rFonts w:ascii="Times New Roman" w:eastAsia="Times New Roman" w:hAnsi="Times New Roman" w:cs="Times New Roman"/>
          <w:color w:val="000000" w:themeColor="text1"/>
          <w:sz w:val="24"/>
          <w:szCs w:val="24"/>
        </w:rPr>
      </w:pPr>
      <w:r w:rsidRPr="00BD7B74">
        <w:rPr>
          <w:rFonts w:ascii="Times New Roman" w:eastAsia="Times New Roman" w:hAnsi="Times New Roman" w:cs="Times New Roman"/>
          <w:color w:val="000000" w:themeColor="text1"/>
          <w:sz w:val="24"/>
          <w:szCs w:val="24"/>
        </w:rPr>
        <w:t>7</w:t>
      </w:r>
      <w:r w:rsidR="062AA8DD" w:rsidRPr="00BD7B74">
        <w:rPr>
          <w:rFonts w:ascii="Times New Roman" w:eastAsia="Times New Roman" w:hAnsi="Times New Roman" w:cs="Times New Roman"/>
          <w:color w:val="000000" w:themeColor="text1"/>
          <w:sz w:val="24"/>
          <w:szCs w:val="24"/>
        </w:rPr>
        <w:t xml:space="preserve">) </w:t>
      </w:r>
      <w:r w:rsidR="7C0CA439" w:rsidRPr="004D7909">
        <w:rPr>
          <w:rFonts w:ascii="Times New Roman" w:eastAsia="Times New Roman" w:hAnsi="Times New Roman" w:cs="Times New Roman"/>
          <w:color w:val="000000" w:themeColor="text1"/>
          <w:sz w:val="24"/>
          <w:szCs w:val="24"/>
        </w:rPr>
        <w:t>geenidoonori andmete edastamiseks</w:t>
      </w:r>
      <w:r w:rsidR="3153205C" w:rsidRPr="004D7909">
        <w:rPr>
          <w:rFonts w:ascii="Times New Roman" w:eastAsia="Times New Roman" w:hAnsi="Times New Roman" w:cs="Times New Roman"/>
          <w:color w:val="000000" w:themeColor="text1"/>
          <w:sz w:val="24"/>
          <w:szCs w:val="24"/>
        </w:rPr>
        <w:t xml:space="preserve"> vastavalt käesoleva seaduse § 1</w:t>
      </w:r>
      <w:r w:rsidR="00D715B5" w:rsidRPr="004D7909">
        <w:rPr>
          <w:rFonts w:ascii="Times New Roman" w:eastAsia="Times New Roman" w:hAnsi="Times New Roman" w:cs="Times New Roman"/>
          <w:color w:val="000000" w:themeColor="text1"/>
          <w:sz w:val="24"/>
          <w:szCs w:val="24"/>
        </w:rPr>
        <w:t>3</w:t>
      </w:r>
      <w:r w:rsidR="3153205C" w:rsidRPr="004D7909">
        <w:rPr>
          <w:rFonts w:ascii="Times New Roman" w:eastAsia="Times New Roman" w:hAnsi="Times New Roman" w:cs="Times New Roman"/>
          <w:color w:val="000000" w:themeColor="text1"/>
          <w:sz w:val="24"/>
          <w:szCs w:val="24"/>
        </w:rPr>
        <w:t xml:space="preserve"> lõikele </w:t>
      </w:r>
      <w:r w:rsidR="00952E92" w:rsidRPr="004D7909">
        <w:rPr>
          <w:rFonts w:ascii="Times New Roman" w:eastAsia="Times New Roman" w:hAnsi="Times New Roman" w:cs="Times New Roman"/>
          <w:color w:val="000000" w:themeColor="text1"/>
          <w:sz w:val="24"/>
          <w:szCs w:val="24"/>
        </w:rPr>
        <w:t>3</w:t>
      </w:r>
      <w:r w:rsidR="062AA8DD" w:rsidRPr="004D7909">
        <w:rPr>
          <w:rFonts w:ascii="Times New Roman" w:eastAsia="Times New Roman" w:hAnsi="Times New Roman" w:cs="Times New Roman"/>
          <w:color w:val="000000" w:themeColor="text1"/>
          <w:sz w:val="24"/>
          <w:szCs w:val="24"/>
        </w:rPr>
        <w:t>.</w:t>
      </w:r>
    </w:p>
    <w:p w14:paraId="3265A407" w14:textId="44C51F64" w:rsidR="638A2CEA" w:rsidRPr="004D7909" w:rsidRDefault="638A2CEA" w:rsidP="638A2CEA">
      <w:pPr>
        <w:spacing w:after="0" w:line="240" w:lineRule="auto"/>
        <w:jc w:val="both"/>
        <w:rPr>
          <w:rFonts w:ascii="Times New Roman" w:eastAsia="Times New Roman" w:hAnsi="Times New Roman" w:cs="Times New Roman"/>
          <w:color w:val="000000" w:themeColor="text1"/>
          <w:sz w:val="24"/>
          <w:szCs w:val="24"/>
          <w:lang w:eastAsia="et-EE"/>
        </w:rPr>
      </w:pPr>
    </w:p>
    <w:p w14:paraId="6B8B0496" w14:textId="00F8C42C" w:rsidR="3FAFEE14" w:rsidRPr="004D7909" w:rsidRDefault="00C401C8" w:rsidP="3FAFEE14">
      <w:pPr>
        <w:spacing w:after="0" w:line="240" w:lineRule="auto"/>
        <w:jc w:val="both"/>
        <w:rPr>
          <w:rFonts w:ascii="Times New Roman" w:eastAsia="Times New Roman" w:hAnsi="Times New Roman" w:cs="Times New Roman"/>
          <w:color w:val="000000" w:themeColor="text1"/>
          <w:sz w:val="24"/>
          <w:szCs w:val="24"/>
          <w:lang w:eastAsia="et-EE"/>
        </w:rPr>
      </w:pPr>
      <w:r w:rsidRPr="004D7909">
        <w:rPr>
          <w:rFonts w:ascii="Times New Roman" w:eastAsia="Times New Roman" w:hAnsi="Times New Roman" w:cs="Times New Roman"/>
          <w:color w:val="000000" w:themeColor="text1"/>
          <w:sz w:val="24"/>
          <w:szCs w:val="24"/>
          <w:lang w:eastAsia="et-EE"/>
        </w:rPr>
        <w:t>(</w:t>
      </w:r>
      <w:r w:rsidR="03DDB9A7" w:rsidRPr="004D7909">
        <w:rPr>
          <w:rFonts w:ascii="Times New Roman" w:eastAsia="Times New Roman" w:hAnsi="Times New Roman" w:cs="Times New Roman"/>
          <w:color w:val="000000" w:themeColor="text1"/>
          <w:sz w:val="24"/>
          <w:szCs w:val="24"/>
          <w:lang w:eastAsia="et-EE"/>
        </w:rPr>
        <w:t>2</w:t>
      </w:r>
      <w:r w:rsidRPr="004D7909">
        <w:rPr>
          <w:rFonts w:ascii="Times New Roman" w:eastAsia="Times New Roman" w:hAnsi="Times New Roman" w:cs="Times New Roman"/>
          <w:color w:val="000000" w:themeColor="text1"/>
          <w:sz w:val="24"/>
          <w:szCs w:val="24"/>
          <w:lang w:eastAsia="et-EE"/>
        </w:rPr>
        <w:t xml:space="preserve">) </w:t>
      </w:r>
      <w:commentRangeStart w:id="48"/>
      <w:r w:rsidRPr="004D7909">
        <w:rPr>
          <w:rFonts w:ascii="Times New Roman" w:eastAsia="Times New Roman" w:hAnsi="Times New Roman" w:cs="Times New Roman"/>
          <w:color w:val="000000" w:themeColor="text1"/>
          <w:sz w:val="24"/>
          <w:szCs w:val="24"/>
          <w:lang w:eastAsia="et-EE"/>
        </w:rPr>
        <w:t xml:space="preserve">Geenidoonori andmete depseudonüümimine teadusuuringu </w:t>
      </w:r>
      <w:r w:rsidR="00335B99" w:rsidRPr="004D7909">
        <w:rPr>
          <w:rFonts w:ascii="Times New Roman" w:eastAsia="Times New Roman" w:hAnsi="Times New Roman" w:cs="Times New Roman"/>
          <w:color w:val="000000" w:themeColor="text1"/>
          <w:sz w:val="24"/>
          <w:szCs w:val="24"/>
          <w:lang w:eastAsia="et-EE"/>
        </w:rPr>
        <w:t>tulemusel saadud andmetega</w:t>
      </w:r>
      <w:r w:rsidRPr="004D7909">
        <w:rPr>
          <w:rFonts w:ascii="Times New Roman" w:eastAsia="Times New Roman" w:hAnsi="Times New Roman" w:cs="Times New Roman"/>
          <w:color w:val="000000" w:themeColor="text1"/>
          <w:sz w:val="24"/>
          <w:szCs w:val="24"/>
          <w:lang w:eastAsia="et-EE"/>
        </w:rPr>
        <w:t xml:space="preserve"> täiendamiseks </w:t>
      </w:r>
      <w:r w:rsidR="009E5145" w:rsidRPr="004D7909">
        <w:rPr>
          <w:rFonts w:ascii="Times New Roman" w:eastAsia="Times New Roman" w:hAnsi="Times New Roman" w:cs="Times New Roman"/>
          <w:color w:val="000000" w:themeColor="text1"/>
          <w:sz w:val="24"/>
          <w:szCs w:val="24"/>
          <w:lang w:eastAsia="et-EE"/>
        </w:rPr>
        <w:t>geenivaramus</w:t>
      </w:r>
      <w:del w:id="49" w:author="Moonika Kuusk - JUSTDIGI" w:date="2025-10-07T20:09:00Z" w16du:dateUtc="2025-10-07T17:09:00Z">
        <w:r w:rsidR="009E5145" w:rsidRPr="004D7909" w:rsidDel="00D878DA">
          <w:rPr>
            <w:rFonts w:ascii="Times New Roman" w:eastAsia="Times New Roman" w:hAnsi="Times New Roman" w:cs="Times New Roman"/>
            <w:color w:val="000000" w:themeColor="text1"/>
            <w:sz w:val="24"/>
            <w:szCs w:val="24"/>
            <w:lang w:eastAsia="et-EE"/>
          </w:rPr>
          <w:delText>,</w:delText>
        </w:r>
      </w:del>
      <w:r w:rsidR="009E5145" w:rsidRPr="004D7909">
        <w:rPr>
          <w:rFonts w:ascii="Times New Roman" w:eastAsia="Times New Roman" w:hAnsi="Times New Roman" w:cs="Times New Roman"/>
          <w:color w:val="000000" w:themeColor="text1"/>
          <w:sz w:val="24"/>
          <w:szCs w:val="24"/>
          <w:lang w:eastAsia="et-EE"/>
        </w:rPr>
        <w:t xml:space="preserve"> </w:t>
      </w:r>
      <w:commentRangeEnd w:id="48"/>
      <w:r w:rsidR="00177105">
        <w:rPr>
          <w:rStyle w:val="Kommentaariviide"/>
        </w:rPr>
        <w:commentReference w:id="48"/>
      </w:r>
      <w:r w:rsidRPr="004D7909">
        <w:rPr>
          <w:rFonts w:ascii="Times New Roman" w:eastAsia="Times New Roman" w:hAnsi="Times New Roman" w:cs="Times New Roman"/>
          <w:color w:val="000000" w:themeColor="text1"/>
          <w:sz w:val="24"/>
          <w:szCs w:val="24"/>
          <w:lang w:eastAsia="et-EE"/>
        </w:rPr>
        <w:t xml:space="preserve">on lubatud </w:t>
      </w:r>
      <w:r w:rsidR="005139F3" w:rsidRPr="004D7909">
        <w:rPr>
          <w:rFonts w:ascii="Times New Roman" w:eastAsia="Times New Roman" w:hAnsi="Times New Roman" w:cs="Times New Roman"/>
          <w:color w:val="000000" w:themeColor="text1"/>
          <w:sz w:val="24"/>
          <w:szCs w:val="24"/>
          <w:lang w:eastAsia="et-EE"/>
        </w:rPr>
        <w:t xml:space="preserve">käesoleva seaduse </w:t>
      </w:r>
      <w:r w:rsidR="00335B99" w:rsidRPr="004D7909">
        <w:rPr>
          <w:rFonts w:ascii="Times New Roman" w:eastAsia="Times New Roman" w:hAnsi="Times New Roman" w:cs="Times New Roman"/>
          <w:color w:val="000000" w:themeColor="text1"/>
          <w:sz w:val="24"/>
          <w:szCs w:val="24"/>
          <w:lang w:eastAsia="et-EE"/>
        </w:rPr>
        <w:t>§-s 2</w:t>
      </w:r>
      <w:r w:rsidR="007A76DA" w:rsidRPr="004D7909">
        <w:rPr>
          <w:rFonts w:ascii="Times New Roman" w:eastAsia="Times New Roman" w:hAnsi="Times New Roman" w:cs="Times New Roman"/>
          <w:color w:val="000000" w:themeColor="text1"/>
          <w:sz w:val="24"/>
          <w:szCs w:val="24"/>
          <w:lang w:eastAsia="et-EE"/>
        </w:rPr>
        <w:t>7</w:t>
      </w:r>
      <w:r w:rsidR="00335B99" w:rsidRPr="004D7909">
        <w:rPr>
          <w:rFonts w:ascii="Times New Roman" w:eastAsia="Times New Roman" w:hAnsi="Times New Roman" w:cs="Times New Roman"/>
          <w:color w:val="000000" w:themeColor="text1"/>
          <w:sz w:val="24"/>
          <w:szCs w:val="24"/>
          <w:lang w:eastAsia="et-EE"/>
        </w:rPr>
        <w:t xml:space="preserve"> nimetatud </w:t>
      </w:r>
      <w:r w:rsidR="005139F3" w:rsidRPr="004D7909">
        <w:rPr>
          <w:rFonts w:ascii="Times New Roman" w:eastAsia="Times New Roman" w:hAnsi="Times New Roman" w:cs="Times New Roman"/>
          <w:color w:val="000000" w:themeColor="text1"/>
          <w:sz w:val="24"/>
          <w:szCs w:val="24"/>
          <w:lang w:eastAsia="et-EE"/>
        </w:rPr>
        <w:t xml:space="preserve">teaduseetika komitee eelneval </w:t>
      </w:r>
      <w:r w:rsidRPr="004D7909">
        <w:rPr>
          <w:rFonts w:ascii="Times New Roman" w:eastAsia="Times New Roman" w:hAnsi="Times New Roman" w:cs="Times New Roman"/>
          <w:color w:val="000000" w:themeColor="text1"/>
          <w:sz w:val="24"/>
          <w:szCs w:val="24"/>
          <w:lang w:eastAsia="et-EE"/>
        </w:rPr>
        <w:t>heaks</w:t>
      </w:r>
      <w:r w:rsidR="007A4D34" w:rsidRPr="004D7909">
        <w:rPr>
          <w:rFonts w:ascii="Times New Roman" w:eastAsia="Times New Roman" w:hAnsi="Times New Roman" w:cs="Times New Roman"/>
          <w:color w:val="000000" w:themeColor="text1"/>
          <w:sz w:val="24"/>
          <w:szCs w:val="24"/>
          <w:lang w:eastAsia="et-EE"/>
        </w:rPr>
        <w:t>kiitval hinnangul</w:t>
      </w:r>
      <w:r w:rsidR="00DA6948" w:rsidRPr="004D7909">
        <w:rPr>
          <w:rFonts w:ascii="Times New Roman" w:eastAsia="Times New Roman" w:hAnsi="Times New Roman" w:cs="Times New Roman"/>
          <w:color w:val="000000" w:themeColor="text1"/>
          <w:sz w:val="24"/>
          <w:szCs w:val="24"/>
          <w:lang w:eastAsia="et-EE"/>
        </w:rPr>
        <w:t>.</w:t>
      </w:r>
    </w:p>
    <w:p w14:paraId="416653BD" w14:textId="77777777" w:rsidR="00C401C8" w:rsidRPr="004D7909" w:rsidRDefault="00C401C8" w:rsidP="3FAFEE14">
      <w:pPr>
        <w:spacing w:after="0" w:line="240" w:lineRule="auto"/>
        <w:jc w:val="both"/>
        <w:rPr>
          <w:rFonts w:ascii="Times New Roman" w:eastAsia="Times New Roman" w:hAnsi="Times New Roman" w:cs="Times New Roman"/>
          <w:color w:val="000000" w:themeColor="text1"/>
          <w:sz w:val="24"/>
          <w:szCs w:val="24"/>
          <w:lang w:eastAsia="et-EE"/>
        </w:rPr>
      </w:pPr>
    </w:p>
    <w:p w14:paraId="6742F0BB" w14:textId="6C5E893E" w:rsidR="002500B6" w:rsidRDefault="667BD8C4" w:rsidP="30493A01">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4D7909">
        <w:rPr>
          <w:rFonts w:ascii="Times New Roman" w:eastAsia="Times New Roman" w:hAnsi="Times New Roman" w:cs="Times New Roman"/>
          <w:color w:val="000000" w:themeColor="text1"/>
          <w:sz w:val="24"/>
          <w:szCs w:val="24"/>
          <w:lang w:eastAsia="et-EE"/>
        </w:rPr>
        <w:t>(</w:t>
      </w:r>
      <w:r w:rsidR="00C401C8" w:rsidRPr="004D7909">
        <w:rPr>
          <w:rFonts w:ascii="Times New Roman" w:eastAsia="Times New Roman" w:hAnsi="Times New Roman" w:cs="Times New Roman"/>
          <w:color w:val="000000" w:themeColor="text1"/>
          <w:sz w:val="24"/>
          <w:szCs w:val="24"/>
          <w:lang w:eastAsia="et-EE"/>
        </w:rPr>
        <w:t>3</w:t>
      </w:r>
      <w:r w:rsidRPr="004D7909">
        <w:rPr>
          <w:rFonts w:ascii="Times New Roman" w:eastAsia="Times New Roman" w:hAnsi="Times New Roman" w:cs="Times New Roman"/>
          <w:color w:val="000000" w:themeColor="text1"/>
          <w:sz w:val="24"/>
          <w:szCs w:val="24"/>
          <w:lang w:eastAsia="et-EE"/>
        </w:rPr>
        <w:t xml:space="preserve">) </w:t>
      </w:r>
      <w:r w:rsidR="00721052" w:rsidRPr="004D7909">
        <w:rPr>
          <w:rFonts w:ascii="Times New Roman" w:eastAsia="Times New Roman" w:hAnsi="Times New Roman" w:cs="Times New Roman"/>
          <w:color w:val="000000" w:themeColor="text1"/>
          <w:sz w:val="24"/>
          <w:szCs w:val="24"/>
          <w:lang w:eastAsia="et-EE"/>
        </w:rPr>
        <w:t>Teadus</w:t>
      </w:r>
      <w:r w:rsidR="589B5C91" w:rsidRPr="004D7909">
        <w:rPr>
          <w:rFonts w:ascii="Times New Roman" w:eastAsia="Times New Roman" w:hAnsi="Times New Roman" w:cs="Times New Roman"/>
          <w:color w:val="000000" w:themeColor="text1"/>
          <w:sz w:val="24"/>
          <w:szCs w:val="24"/>
          <w:lang w:eastAsia="et-EE"/>
        </w:rPr>
        <w:t>eetika komitee heaks</w:t>
      </w:r>
      <w:r w:rsidR="0B3B2C04" w:rsidRPr="004D7909">
        <w:rPr>
          <w:rFonts w:ascii="Times New Roman" w:eastAsia="Times New Roman" w:hAnsi="Times New Roman" w:cs="Times New Roman"/>
          <w:color w:val="000000" w:themeColor="text1"/>
          <w:sz w:val="24"/>
          <w:szCs w:val="24"/>
          <w:lang w:eastAsia="et-EE"/>
        </w:rPr>
        <w:t>k</w:t>
      </w:r>
      <w:r w:rsidR="589B5C91" w:rsidRPr="004D7909">
        <w:rPr>
          <w:rFonts w:ascii="Times New Roman" w:eastAsia="Times New Roman" w:hAnsi="Times New Roman" w:cs="Times New Roman"/>
          <w:color w:val="000000" w:themeColor="text1"/>
          <w:sz w:val="24"/>
          <w:szCs w:val="24"/>
          <w:lang w:eastAsia="et-EE"/>
        </w:rPr>
        <w:t>ii</w:t>
      </w:r>
      <w:r w:rsidR="007A4D34" w:rsidRPr="004D7909">
        <w:rPr>
          <w:rFonts w:ascii="Times New Roman" w:eastAsia="Times New Roman" w:hAnsi="Times New Roman" w:cs="Times New Roman"/>
          <w:color w:val="000000" w:themeColor="text1"/>
          <w:sz w:val="24"/>
          <w:szCs w:val="24"/>
          <w:lang w:eastAsia="et-EE"/>
        </w:rPr>
        <w:t>tval hinnangul</w:t>
      </w:r>
      <w:r w:rsidR="007A4D34">
        <w:rPr>
          <w:rFonts w:ascii="Times New Roman" w:eastAsia="Times New Roman" w:hAnsi="Times New Roman" w:cs="Times New Roman"/>
          <w:color w:val="000000" w:themeColor="text1"/>
          <w:sz w:val="24"/>
          <w:szCs w:val="24"/>
          <w:lang w:eastAsia="et-EE"/>
        </w:rPr>
        <w:t xml:space="preserve"> </w:t>
      </w:r>
      <w:r w:rsidR="00404112" w:rsidRPr="00C259F7">
        <w:rPr>
          <w:rFonts w:ascii="Times New Roman" w:eastAsia="Times New Roman" w:hAnsi="Times New Roman" w:cs="Times New Roman"/>
          <w:color w:val="000000" w:themeColor="text1"/>
          <w:sz w:val="24"/>
          <w:szCs w:val="24"/>
          <w:lang w:eastAsia="et-EE"/>
        </w:rPr>
        <w:t xml:space="preserve">võib </w:t>
      </w:r>
      <w:r w:rsidR="00404112" w:rsidRPr="00C259F7">
        <w:rPr>
          <w:rFonts w:ascii="Times New Roman" w:eastAsia="Times New Roman" w:hAnsi="Times New Roman" w:cs="Times New Roman"/>
          <w:color w:val="000000"/>
          <w:kern w:val="0"/>
          <w:sz w:val="24"/>
          <w:szCs w:val="24"/>
          <w:lang w:eastAsia="et-EE"/>
          <w14:ligatures w14:val="none"/>
        </w:rPr>
        <w:t>geenivaramu vastutav töötleja</w:t>
      </w:r>
      <w:r w:rsidR="004E1FFC">
        <w:rPr>
          <w:rFonts w:ascii="Times New Roman" w:eastAsia="Times New Roman" w:hAnsi="Times New Roman" w:cs="Times New Roman"/>
          <w:color w:val="000000"/>
          <w:kern w:val="0"/>
          <w:sz w:val="24"/>
          <w:szCs w:val="24"/>
          <w:lang w:eastAsia="et-EE"/>
          <w14:ligatures w14:val="none"/>
        </w:rPr>
        <w:t xml:space="preserve"> depseudonüümida</w:t>
      </w:r>
      <w:r w:rsidR="00404112" w:rsidRPr="00C259F7">
        <w:rPr>
          <w:rFonts w:ascii="Times New Roman" w:eastAsia="Times New Roman" w:hAnsi="Times New Roman" w:cs="Times New Roman"/>
          <w:color w:val="000000"/>
          <w:kern w:val="0"/>
          <w:sz w:val="24"/>
          <w:szCs w:val="24"/>
          <w:lang w:eastAsia="et-EE"/>
          <w14:ligatures w14:val="none"/>
        </w:rPr>
        <w:t xml:space="preserve"> </w:t>
      </w:r>
      <w:r w:rsidR="00F8052E">
        <w:rPr>
          <w:rFonts w:ascii="Times New Roman" w:eastAsia="Times New Roman" w:hAnsi="Times New Roman" w:cs="Times New Roman"/>
          <w:color w:val="000000"/>
          <w:kern w:val="0"/>
          <w:sz w:val="24"/>
          <w:szCs w:val="24"/>
          <w:lang w:eastAsia="et-EE"/>
          <w14:ligatures w14:val="none"/>
        </w:rPr>
        <w:t xml:space="preserve">geenidoonori isikuandmed </w:t>
      </w:r>
      <w:r w:rsidRPr="00C259F7">
        <w:rPr>
          <w:rFonts w:ascii="Times New Roman" w:eastAsia="Times New Roman" w:hAnsi="Times New Roman" w:cs="Times New Roman"/>
          <w:color w:val="000000" w:themeColor="text1"/>
          <w:sz w:val="24"/>
          <w:szCs w:val="24"/>
          <w:lang w:eastAsia="et-EE"/>
        </w:rPr>
        <w:t>geenidoonori</w:t>
      </w:r>
      <w:r w:rsidR="004E1FFC" w:rsidRPr="30493A01">
        <w:rPr>
          <w:rFonts w:ascii="Times New Roman" w:eastAsia="Times New Roman" w:hAnsi="Times New Roman" w:cs="Times New Roman"/>
          <w:color w:val="000000" w:themeColor="text1"/>
          <w:sz w:val="24"/>
          <w:szCs w:val="24"/>
          <w:lang w:eastAsia="et-EE"/>
        </w:rPr>
        <w:t>ga ühenduse võtmiseks, et kutsuda ta täiendavale teadusuuringule</w:t>
      </w:r>
      <w:r w:rsidR="28F416EC">
        <w:rPr>
          <w:rFonts w:ascii="Times New Roman" w:eastAsia="Times New Roman" w:hAnsi="Times New Roman" w:cs="Times New Roman"/>
          <w:color w:val="000000" w:themeColor="text1"/>
          <w:sz w:val="24"/>
          <w:szCs w:val="24"/>
          <w:lang w:eastAsia="et-EE"/>
        </w:rPr>
        <w:t>.</w:t>
      </w:r>
    </w:p>
    <w:p w14:paraId="3C31A5B0" w14:textId="017BA731" w:rsidR="002500B6" w:rsidRDefault="002500B6" w:rsidP="30493A0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E044B66" w14:textId="4BEF0D62" w:rsidR="002500B6" w:rsidRPr="00C259F7" w:rsidRDefault="00D56B49" w:rsidP="00060359">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2</w:t>
      </w:r>
      <w:r w:rsidR="0070017C">
        <w:rPr>
          <w:rFonts w:ascii="Times New Roman" w:eastAsia="Times New Roman" w:hAnsi="Times New Roman" w:cs="Times New Roman"/>
          <w:b/>
          <w:bCs/>
          <w:kern w:val="0"/>
          <w:sz w:val="24"/>
          <w:szCs w:val="24"/>
          <w:lang w:eastAsia="et-EE"/>
          <w14:ligatures w14:val="none"/>
        </w:rPr>
        <w:t>7</w:t>
      </w:r>
      <w:r w:rsidRPr="00C259F7">
        <w:rPr>
          <w:rFonts w:ascii="Times New Roman" w:eastAsia="Times New Roman" w:hAnsi="Times New Roman" w:cs="Times New Roman"/>
          <w:b/>
          <w:bCs/>
          <w:kern w:val="0"/>
          <w:sz w:val="24"/>
          <w:szCs w:val="24"/>
          <w:lang w:eastAsia="et-EE"/>
          <w14:ligatures w14:val="none"/>
        </w:rPr>
        <w:t xml:space="preserve">. </w:t>
      </w:r>
      <w:r w:rsidR="00F26887" w:rsidRPr="080FE664">
        <w:rPr>
          <w:rFonts w:ascii="Times New Roman" w:eastAsia="Times New Roman" w:hAnsi="Times New Roman" w:cs="Times New Roman"/>
          <w:b/>
          <w:bCs/>
          <w:sz w:val="24"/>
          <w:szCs w:val="24"/>
          <w:lang w:eastAsia="et-EE"/>
        </w:rPr>
        <w:t>Teadus</w:t>
      </w:r>
      <w:r w:rsidRPr="00C259F7">
        <w:rPr>
          <w:rFonts w:ascii="Times New Roman" w:eastAsia="Times New Roman" w:hAnsi="Times New Roman" w:cs="Times New Roman"/>
          <w:b/>
          <w:bCs/>
          <w:kern w:val="0"/>
          <w:sz w:val="24"/>
          <w:szCs w:val="24"/>
          <w:lang w:eastAsia="et-EE"/>
          <w14:ligatures w14:val="none"/>
        </w:rPr>
        <w:t>eetika komitee</w:t>
      </w:r>
      <w:r w:rsidR="00547F03">
        <w:rPr>
          <w:rFonts w:ascii="Times New Roman" w:eastAsia="Times New Roman" w:hAnsi="Times New Roman" w:cs="Times New Roman"/>
          <w:b/>
          <w:bCs/>
          <w:kern w:val="0"/>
          <w:sz w:val="24"/>
          <w:szCs w:val="24"/>
          <w:lang w:eastAsia="et-EE"/>
          <w14:ligatures w14:val="none"/>
        </w:rPr>
        <w:t xml:space="preserve"> </w:t>
      </w:r>
      <w:r w:rsidR="00547F03" w:rsidRPr="003C3465">
        <w:rPr>
          <w:rFonts w:ascii="Times New Roman" w:eastAsia="Times New Roman" w:hAnsi="Times New Roman" w:cs="Times New Roman"/>
          <w:b/>
          <w:bCs/>
          <w:kern w:val="0"/>
          <w:sz w:val="24"/>
          <w:szCs w:val="24"/>
          <w:lang w:eastAsia="et-EE"/>
          <w14:ligatures w14:val="none"/>
        </w:rPr>
        <w:t>hinnang</w:t>
      </w:r>
    </w:p>
    <w:p w14:paraId="244B1344" w14:textId="77777777" w:rsidR="002500B6" w:rsidRPr="00C259F7" w:rsidRDefault="002500B6" w:rsidP="0006035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0E0328E6" w14:textId="2E9B13EF" w:rsidR="00756259" w:rsidRDefault="00330C84" w:rsidP="00756259">
      <w:pPr>
        <w:spacing w:after="0" w:line="240" w:lineRule="auto"/>
        <w:jc w:val="both"/>
        <w:textAlignment w:val="baseline"/>
        <w:rPr>
          <w:rFonts w:ascii="Times New Roman" w:hAnsi="Times New Roman" w:cs="Times New Roman"/>
          <w:sz w:val="24"/>
          <w:szCs w:val="24"/>
        </w:rPr>
      </w:pPr>
      <w:r>
        <w:rPr>
          <w:rFonts w:ascii="Times New Roman" w:eastAsia="Times New Roman" w:hAnsi="Times New Roman" w:cs="Times New Roman"/>
          <w:color w:val="000000" w:themeColor="text1"/>
          <w:sz w:val="24"/>
          <w:szCs w:val="24"/>
          <w:lang w:eastAsia="et-EE"/>
        </w:rPr>
        <w:t xml:space="preserve">(1) </w:t>
      </w:r>
      <w:r w:rsidR="00756259" w:rsidRPr="30493A01">
        <w:rPr>
          <w:rFonts w:ascii="Times New Roman" w:eastAsia="Times New Roman" w:hAnsi="Times New Roman" w:cs="Times New Roman"/>
          <w:color w:val="000000" w:themeColor="text1"/>
          <w:sz w:val="24"/>
          <w:szCs w:val="24"/>
          <w:lang w:eastAsia="et-EE"/>
        </w:rPr>
        <w:t>Geenivaramu koeproovide ja andmete kasutamise või väljastamise</w:t>
      </w:r>
      <w:r w:rsidR="002729D3">
        <w:rPr>
          <w:rFonts w:ascii="Times New Roman" w:eastAsia="Times New Roman" w:hAnsi="Times New Roman" w:cs="Times New Roman"/>
          <w:color w:val="000000" w:themeColor="text1"/>
          <w:sz w:val="24"/>
          <w:szCs w:val="24"/>
          <w:lang w:eastAsia="et-EE"/>
        </w:rPr>
        <w:t xml:space="preserve"> eetilisust</w:t>
      </w:r>
      <w:r w:rsidR="00756259" w:rsidRPr="30493A01">
        <w:rPr>
          <w:rFonts w:ascii="Times New Roman" w:eastAsia="Times New Roman" w:hAnsi="Times New Roman" w:cs="Times New Roman"/>
          <w:color w:val="000000" w:themeColor="text1"/>
          <w:sz w:val="24"/>
          <w:szCs w:val="24"/>
          <w:lang w:eastAsia="et-EE"/>
        </w:rPr>
        <w:t xml:space="preserve"> </w:t>
      </w:r>
      <w:r w:rsidR="00E81276">
        <w:rPr>
          <w:rFonts w:ascii="Times New Roman" w:eastAsia="Times New Roman" w:hAnsi="Times New Roman" w:cs="Times New Roman"/>
          <w:color w:val="000000" w:themeColor="text1"/>
          <w:sz w:val="24"/>
          <w:szCs w:val="24"/>
          <w:lang w:eastAsia="et-EE"/>
        </w:rPr>
        <w:t>ning põhjendatust</w:t>
      </w:r>
      <w:r w:rsidR="00885518">
        <w:rPr>
          <w:rFonts w:ascii="Times New Roman" w:eastAsia="Times New Roman" w:hAnsi="Times New Roman" w:cs="Times New Roman"/>
          <w:color w:val="000000" w:themeColor="text1"/>
          <w:sz w:val="24"/>
          <w:szCs w:val="24"/>
          <w:lang w:eastAsia="et-EE"/>
        </w:rPr>
        <w:t xml:space="preserve"> </w:t>
      </w:r>
      <w:r w:rsidR="00756259" w:rsidRPr="30493A01">
        <w:rPr>
          <w:rFonts w:ascii="Times New Roman" w:eastAsia="Times New Roman" w:hAnsi="Times New Roman" w:cs="Times New Roman"/>
          <w:color w:val="000000" w:themeColor="text1"/>
          <w:sz w:val="24"/>
          <w:szCs w:val="24"/>
          <w:lang w:eastAsia="et-EE"/>
        </w:rPr>
        <w:t>teadusuuringu tegemise eesmärgil</w:t>
      </w:r>
      <w:del w:id="50" w:author="Moonika Kuusk - JUSTDIGI" w:date="2025-10-07T20:11:00Z" w16du:dateUtc="2025-10-07T17:11:00Z">
        <w:r w:rsidR="002729D3" w:rsidDel="00423C72">
          <w:rPr>
            <w:rFonts w:ascii="Times New Roman" w:eastAsia="Times New Roman" w:hAnsi="Times New Roman" w:cs="Times New Roman"/>
            <w:color w:val="000000" w:themeColor="text1"/>
            <w:sz w:val="24"/>
            <w:szCs w:val="24"/>
            <w:lang w:eastAsia="et-EE"/>
          </w:rPr>
          <w:delText>,</w:delText>
        </w:r>
      </w:del>
      <w:r w:rsidR="74A6DCBB" w:rsidRPr="30493A01">
        <w:rPr>
          <w:rFonts w:ascii="Times New Roman" w:eastAsia="Times New Roman" w:hAnsi="Times New Roman" w:cs="Times New Roman"/>
          <w:color w:val="000000" w:themeColor="text1"/>
          <w:sz w:val="24"/>
          <w:szCs w:val="24"/>
          <w:lang w:eastAsia="et-EE"/>
        </w:rPr>
        <w:t xml:space="preserve"> </w:t>
      </w:r>
      <w:r w:rsidR="00756259" w:rsidRPr="30493A01">
        <w:rPr>
          <w:rFonts w:ascii="Times New Roman" w:eastAsia="Times New Roman" w:hAnsi="Times New Roman" w:cs="Times New Roman"/>
          <w:color w:val="000000" w:themeColor="text1"/>
          <w:sz w:val="24"/>
          <w:szCs w:val="24"/>
          <w:lang w:eastAsia="et-EE"/>
        </w:rPr>
        <w:t>hin</w:t>
      </w:r>
      <w:r w:rsidR="002729D3">
        <w:rPr>
          <w:rFonts w:ascii="Times New Roman" w:eastAsia="Times New Roman" w:hAnsi="Times New Roman" w:cs="Times New Roman"/>
          <w:color w:val="000000" w:themeColor="text1"/>
          <w:sz w:val="24"/>
          <w:szCs w:val="24"/>
          <w:lang w:eastAsia="et-EE"/>
        </w:rPr>
        <w:t>dab</w:t>
      </w:r>
      <w:r w:rsidR="00756259" w:rsidRPr="30493A01">
        <w:rPr>
          <w:rFonts w:ascii="Times New Roman" w:eastAsia="Times New Roman" w:hAnsi="Times New Roman" w:cs="Times New Roman"/>
          <w:color w:val="000000" w:themeColor="text1"/>
          <w:sz w:val="24"/>
          <w:szCs w:val="24"/>
          <w:lang w:eastAsia="et-EE"/>
        </w:rPr>
        <w:t xml:space="preserve"> sõltumatu teadlastest ja eri elualade esindajatest koosnev </w:t>
      </w:r>
      <w:r w:rsidR="00756259" w:rsidRPr="30493A01">
        <w:rPr>
          <w:rFonts w:ascii="Times New Roman" w:hAnsi="Times New Roman" w:cs="Times New Roman"/>
          <w:sz w:val="24"/>
          <w:szCs w:val="24"/>
        </w:rPr>
        <w:t xml:space="preserve">teadus- ja arendustegevuse ning innovatsiooni korralduse seaduse §-s 26 nimetatud </w:t>
      </w:r>
      <w:r w:rsidR="00F26887" w:rsidRPr="30493A01">
        <w:rPr>
          <w:rFonts w:ascii="Times New Roman" w:hAnsi="Times New Roman" w:cs="Times New Roman"/>
          <w:sz w:val="24"/>
          <w:szCs w:val="24"/>
        </w:rPr>
        <w:t>teadus</w:t>
      </w:r>
      <w:r w:rsidR="00756259" w:rsidRPr="30493A01">
        <w:rPr>
          <w:rFonts w:ascii="Times New Roman" w:hAnsi="Times New Roman" w:cs="Times New Roman"/>
          <w:sz w:val="24"/>
          <w:szCs w:val="24"/>
        </w:rPr>
        <w:t>eetika</w:t>
      </w:r>
      <w:r w:rsidR="00F26887" w:rsidRPr="30493A01">
        <w:rPr>
          <w:rFonts w:ascii="Times New Roman" w:hAnsi="Times New Roman" w:cs="Times New Roman"/>
          <w:sz w:val="24"/>
          <w:szCs w:val="24"/>
        </w:rPr>
        <w:t xml:space="preserve"> </w:t>
      </w:r>
      <w:r w:rsidR="00756259" w:rsidRPr="30493A01">
        <w:rPr>
          <w:rFonts w:ascii="Times New Roman" w:hAnsi="Times New Roman" w:cs="Times New Roman"/>
          <w:sz w:val="24"/>
          <w:szCs w:val="24"/>
        </w:rPr>
        <w:t>komitee.</w:t>
      </w:r>
    </w:p>
    <w:p w14:paraId="338B8BF0" w14:textId="77777777" w:rsidR="00323096" w:rsidRDefault="00323096" w:rsidP="0075625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FC8E079" w14:textId="77777777" w:rsidR="002126D0" w:rsidRPr="006D41CC" w:rsidRDefault="00323096" w:rsidP="0075625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6D41CC">
        <w:rPr>
          <w:rFonts w:ascii="Times New Roman" w:eastAsia="Times New Roman" w:hAnsi="Times New Roman" w:cs="Times New Roman"/>
          <w:color w:val="000000"/>
          <w:kern w:val="0"/>
          <w:sz w:val="24"/>
          <w:szCs w:val="24"/>
          <w:lang w:eastAsia="et-EE"/>
          <w14:ligatures w14:val="none"/>
        </w:rPr>
        <w:t xml:space="preserve">(2) </w:t>
      </w:r>
      <w:r w:rsidR="00CC2B93" w:rsidRPr="006D41CC">
        <w:rPr>
          <w:rFonts w:ascii="Times New Roman" w:eastAsia="Times New Roman" w:hAnsi="Times New Roman" w:cs="Times New Roman"/>
          <w:color w:val="000000"/>
          <w:kern w:val="0"/>
          <w:sz w:val="24"/>
          <w:szCs w:val="24"/>
          <w:lang w:eastAsia="et-EE"/>
          <w14:ligatures w14:val="none"/>
        </w:rPr>
        <w:t xml:space="preserve">Teaduseetika komitee annab hinnangu </w:t>
      </w:r>
      <w:r w:rsidR="002126D0" w:rsidRPr="006D41CC">
        <w:rPr>
          <w:rFonts w:ascii="Times New Roman" w:eastAsia="Times New Roman" w:hAnsi="Times New Roman" w:cs="Times New Roman"/>
          <w:color w:val="000000"/>
          <w:kern w:val="0"/>
          <w:sz w:val="24"/>
          <w:szCs w:val="24"/>
          <w:lang w:eastAsia="et-EE"/>
          <w14:ligatures w14:val="none"/>
        </w:rPr>
        <w:t>järgmistel juhtudel:</w:t>
      </w:r>
    </w:p>
    <w:p w14:paraId="33A309C4" w14:textId="5DA6C870" w:rsidR="00B54008" w:rsidRPr="006D41CC" w:rsidRDefault="002126D0" w:rsidP="0075625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6D41CC">
        <w:rPr>
          <w:rFonts w:ascii="Times New Roman" w:eastAsia="Times New Roman" w:hAnsi="Times New Roman" w:cs="Times New Roman"/>
          <w:color w:val="000000"/>
          <w:kern w:val="0"/>
          <w:sz w:val="24"/>
          <w:szCs w:val="24"/>
          <w:lang w:eastAsia="et-EE"/>
          <w14:ligatures w14:val="none"/>
        </w:rPr>
        <w:t xml:space="preserve">1) </w:t>
      </w:r>
      <w:r w:rsidR="00BA5E7B" w:rsidRPr="006D41CC">
        <w:rPr>
          <w:rFonts w:ascii="Times New Roman" w:eastAsia="Times New Roman" w:hAnsi="Times New Roman" w:cs="Times New Roman"/>
          <w:color w:val="000000"/>
          <w:kern w:val="0"/>
          <w:sz w:val="24"/>
          <w:szCs w:val="24"/>
          <w:lang w:eastAsia="et-EE"/>
          <w14:ligatures w14:val="none"/>
        </w:rPr>
        <w:t>geenivaramu vastutava töötleja tegevustele</w:t>
      </w:r>
      <w:r w:rsidR="00121D8F" w:rsidRPr="006D41CC">
        <w:rPr>
          <w:rFonts w:ascii="Times New Roman" w:eastAsia="Times New Roman" w:hAnsi="Times New Roman" w:cs="Times New Roman"/>
          <w:color w:val="000000"/>
          <w:kern w:val="0"/>
          <w:sz w:val="24"/>
          <w:szCs w:val="24"/>
          <w:lang w:eastAsia="et-EE"/>
          <w14:ligatures w14:val="none"/>
        </w:rPr>
        <w:t xml:space="preserve"> </w:t>
      </w:r>
      <w:r w:rsidR="004E635D" w:rsidRPr="006D41CC">
        <w:rPr>
          <w:rFonts w:ascii="Times New Roman" w:eastAsia="Times New Roman" w:hAnsi="Times New Roman" w:cs="Times New Roman"/>
          <w:color w:val="000000"/>
          <w:kern w:val="0"/>
          <w:sz w:val="24"/>
          <w:szCs w:val="24"/>
          <w:lang w:eastAsia="et-EE"/>
          <w14:ligatures w14:val="none"/>
        </w:rPr>
        <w:t xml:space="preserve">käesoleva seaduse § </w:t>
      </w:r>
      <w:r w:rsidR="00D715B5" w:rsidRPr="006D41CC">
        <w:rPr>
          <w:rFonts w:ascii="Times New Roman" w:eastAsia="Times New Roman" w:hAnsi="Times New Roman" w:cs="Times New Roman"/>
          <w:color w:val="000000"/>
          <w:kern w:val="0"/>
          <w:sz w:val="24"/>
          <w:szCs w:val="24"/>
          <w:lang w:eastAsia="et-EE"/>
          <w14:ligatures w14:val="none"/>
        </w:rPr>
        <w:t>5</w:t>
      </w:r>
      <w:r w:rsidR="004E635D" w:rsidRPr="006D41CC">
        <w:rPr>
          <w:rFonts w:ascii="Times New Roman" w:eastAsia="Times New Roman" w:hAnsi="Times New Roman" w:cs="Times New Roman"/>
          <w:color w:val="000000"/>
          <w:kern w:val="0"/>
          <w:sz w:val="24"/>
          <w:szCs w:val="24"/>
          <w:lang w:eastAsia="et-EE"/>
          <w14:ligatures w14:val="none"/>
        </w:rPr>
        <w:t xml:space="preserve"> lõike 1 punktis 3</w:t>
      </w:r>
      <w:r w:rsidR="001C7797" w:rsidRPr="006D41CC">
        <w:rPr>
          <w:rFonts w:ascii="Times New Roman" w:eastAsia="Times New Roman" w:hAnsi="Times New Roman" w:cs="Times New Roman"/>
          <w:color w:val="000000"/>
          <w:kern w:val="0"/>
          <w:sz w:val="24"/>
          <w:szCs w:val="24"/>
          <w:lang w:eastAsia="et-EE"/>
          <w14:ligatures w14:val="none"/>
        </w:rPr>
        <w:t>, §</w:t>
      </w:r>
      <w:ins w:id="51" w:author="Moonika Kuusk - JUSTDIGI" w:date="2025-10-07T20:12:00Z" w16du:dateUtc="2025-10-07T17:12:00Z">
        <w:r w:rsidR="00E07687">
          <w:rPr>
            <w:rFonts w:ascii="Times New Roman" w:eastAsia="Times New Roman" w:hAnsi="Times New Roman" w:cs="Times New Roman"/>
            <w:color w:val="000000"/>
            <w:kern w:val="0"/>
            <w:sz w:val="24"/>
            <w:szCs w:val="24"/>
            <w:lang w:eastAsia="et-EE"/>
            <w14:ligatures w14:val="none"/>
          </w:rPr>
          <w:noBreakHyphen/>
          <w:t>s </w:t>
        </w:r>
      </w:ins>
      <w:del w:id="52" w:author="Moonika Kuusk - JUSTDIGI" w:date="2025-10-07T20:12:00Z" w16du:dateUtc="2025-10-07T17:12:00Z">
        <w:r w:rsidR="001C7797" w:rsidRPr="006D41CC" w:rsidDel="00E07687">
          <w:rPr>
            <w:rFonts w:ascii="Times New Roman" w:eastAsia="Times New Roman" w:hAnsi="Times New Roman" w:cs="Times New Roman"/>
            <w:color w:val="000000"/>
            <w:kern w:val="0"/>
            <w:sz w:val="24"/>
            <w:szCs w:val="24"/>
            <w:lang w:eastAsia="et-EE"/>
            <w14:ligatures w14:val="none"/>
          </w:rPr>
          <w:delText xml:space="preserve"> </w:delText>
        </w:r>
      </w:del>
      <w:r w:rsidR="001C7797" w:rsidRPr="006D41CC">
        <w:rPr>
          <w:rFonts w:ascii="Times New Roman" w:eastAsia="Times New Roman" w:hAnsi="Times New Roman" w:cs="Times New Roman"/>
          <w:color w:val="000000"/>
          <w:kern w:val="0"/>
          <w:sz w:val="24"/>
          <w:szCs w:val="24"/>
          <w:lang w:eastAsia="et-EE"/>
          <w14:ligatures w14:val="none"/>
        </w:rPr>
        <w:t>25</w:t>
      </w:r>
      <w:r w:rsidR="004E635D" w:rsidRPr="006D41CC">
        <w:rPr>
          <w:rFonts w:ascii="Times New Roman" w:eastAsia="Times New Roman" w:hAnsi="Times New Roman" w:cs="Times New Roman"/>
          <w:color w:val="000000"/>
          <w:kern w:val="0"/>
          <w:sz w:val="24"/>
          <w:szCs w:val="24"/>
          <w:lang w:eastAsia="et-EE"/>
          <w14:ligatures w14:val="none"/>
        </w:rPr>
        <w:t xml:space="preserve"> </w:t>
      </w:r>
      <w:r w:rsidR="00F30BFF" w:rsidRPr="006D41CC">
        <w:rPr>
          <w:rFonts w:ascii="Times New Roman" w:eastAsia="Times New Roman" w:hAnsi="Times New Roman" w:cs="Times New Roman"/>
          <w:color w:val="000000"/>
          <w:kern w:val="0"/>
          <w:sz w:val="24"/>
          <w:szCs w:val="24"/>
          <w:lang w:eastAsia="et-EE"/>
          <w14:ligatures w14:val="none"/>
        </w:rPr>
        <w:t>ning</w:t>
      </w:r>
      <w:r w:rsidR="004E635D" w:rsidRPr="006D41CC">
        <w:rPr>
          <w:rFonts w:ascii="Times New Roman" w:eastAsia="Times New Roman" w:hAnsi="Times New Roman" w:cs="Times New Roman"/>
          <w:color w:val="000000"/>
          <w:kern w:val="0"/>
          <w:sz w:val="24"/>
          <w:szCs w:val="24"/>
          <w:lang w:eastAsia="et-EE"/>
          <w14:ligatures w14:val="none"/>
        </w:rPr>
        <w:t xml:space="preserve"> § 2</w:t>
      </w:r>
      <w:r w:rsidR="00D715B5" w:rsidRPr="006D41CC">
        <w:rPr>
          <w:rFonts w:ascii="Times New Roman" w:eastAsia="Times New Roman" w:hAnsi="Times New Roman" w:cs="Times New Roman"/>
          <w:color w:val="000000"/>
          <w:kern w:val="0"/>
          <w:sz w:val="24"/>
          <w:szCs w:val="24"/>
          <w:lang w:eastAsia="et-EE"/>
          <w14:ligatures w14:val="none"/>
        </w:rPr>
        <w:t>6</w:t>
      </w:r>
      <w:r w:rsidR="0022094E" w:rsidRPr="006D41CC">
        <w:rPr>
          <w:rFonts w:ascii="Times New Roman" w:eastAsia="Times New Roman" w:hAnsi="Times New Roman" w:cs="Times New Roman"/>
          <w:color w:val="000000"/>
          <w:kern w:val="0"/>
          <w:sz w:val="24"/>
          <w:szCs w:val="24"/>
          <w:lang w:eastAsia="et-EE"/>
          <w14:ligatures w14:val="none"/>
        </w:rPr>
        <w:t xml:space="preserve"> </w:t>
      </w:r>
      <w:r w:rsidR="00F30BFF" w:rsidRPr="006D41CC">
        <w:rPr>
          <w:rFonts w:ascii="Times New Roman" w:eastAsia="Times New Roman" w:hAnsi="Times New Roman" w:cs="Times New Roman"/>
          <w:color w:val="000000"/>
          <w:kern w:val="0"/>
          <w:sz w:val="24"/>
          <w:szCs w:val="24"/>
          <w:lang w:eastAsia="et-EE"/>
          <w14:ligatures w14:val="none"/>
        </w:rPr>
        <w:t>lõigetes 2 ja 3</w:t>
      </w:r>
      <w:r w:rsidR="0022094E" w:rsidRPr="006D41CC">
        <w:rPr>
          <w:rFonts w:ascii="Times New Roman" w:eastAsia="Times New Roman" w:hAnsi="Times New Roman" w:cs="Times New Roman"/>
          <w:color w:val="000000"/>
          <w:kern w:val="0"/>
          <w:sz w:val="24"/>
          <w:szCs w:val="24"/>
          <w:lang w:eastAsia="et-EE"/>
          <w14:ligatures w14:val="none"/>
        </w:rPr>
        <w:t xml:space="preserve"> nimetatud</w:t>
      </w:r>
      <w:r w:rsidR="00121D8F" w:rsidRPr="006D41CC">
        <w:rPr>
          <w:rFonts w:ascii="Times New Roman" w:eastAsia="Times New Roman" w:hAnsi="Times New Roman" w:cs="Times New Roman"/>
          <w:color w:val="000000"/>
          <w:kern w:val="0"/>
          <w:sz w:val="24"/>
          <w:szCs w:val="24"/>
          <w:lang w:eastAsia="et-EE"/>
          <w14:ligatures w14:val="none"/>
        </w:rPr>
        <w:t xml:space="preserve"> juhtudel</w:t>
      </w:r>
      <w:r w:rsidR="00B54008" w:rsidRPr="006D41CC">
        <w:rPr>
          <w:rFonts w:ascii="Times New Roman" w:eastAsia="Times New Roman" w:hAnsi="Times New Roman" w:cs="Times New Roman"/>
          <w:color w:val="000000"/>
          <w:kern w:val="0"/>
          <w:sz w:val="24"/>
          <w:szCs w:val="24"/>
          <w:lang w:eastAsia="et-EE"/>
          <w14:ligatures w14:val="none"/>
        </w:rPr>
        <w:t>,</w:t>
      </w:r>
    </w:p>
    <w:p w14:paraId="4DCD4C5F" w14:textId="62923BCB" w:rsidR="0022094E" w:rsidRPr="00C259F7" w:rsidRDefault="00B54008" w:rsidP="0075625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6D41CC">
        <w:rPr>
          <w:rFonts w:ascii="Times New Roman" w:eastAsia="Times New Roman" w:hAnsi="Times New Roman" w:cs="Times New Roman"/>
          <w:color w:val="000000"/>
          <w:kern w:val="0"/>
          <w:sz w:val="24"/>
          <w:szCs w:val="24"/>
          <w:lang w:eastAsia="et-EE"/>
          <w14:ligatures w14:val="none"/>
        </w:rPr>
        <w:t xml:space="preserve">2) </w:t>
      </w:r>
      <w:r w:rsidR="006320F7" w:rsidRPr="006D41CC">
        <w:rPr>
          <w:rFonts w:ascii="Times New Roman" w:eastAsia="Times New Roman" w:hAnsi="Times New Roman" w:cs="Times New Roman"/>
          <w:color w:val="000000"/>
          <w:kern w:val="0"/>
          <w:sz w:val="24"/>
          <w:szCs w:val="24"/>
          <w:lang w:eastAsia="et-EE"/>
          <w14:ligatures w14:val="none"/>
        </w:rPr>
        <w:t>geenivaramu andmete väljastamiseks või juurdepääsuks käesoleva seaduse § 1</w:t>
      </w:r>
      <w:r w:rsidR="001F4DBC" w:rsidRPr="006D41CC">
        <w:rPr>
          <w:rFonts w:ascii="Times New Roman" w:eastAsia="Times New Roman" w:hAnsi="Times New Roman" w:cs="Times New Roman"/>
          <w:color w:val="000000"/>
          <w:kern w:val="0"/>
          <w:sz w:val="24"/>
          <w:szCs w:val="24"/>
          <w:lang w:eastAsia="et-EE"/>
          <w14:ligatures w14:val="none"/>
        </w:rPr>
        <w:t>3</w:t>
      </w:r>
      <w:r w:rsidR="006320F7" w:rsidRPr="006D41CC">
        <w:rPr>
          <w:rFonts w:ascii="Times New Roman" w:eastAsia="Times New Roman" w:hAnsi="Times New Roman" w:cs="Times New Roman"/>
          <w:color w:val="000000"/>
          <w:kern w:val="0"/>
          <w:sz w:val="24"/>
          <w:szCs w:val="24"/>
          <w:lang w:eastAsia="et-EE"/>
          <w14:ligatures w14:val="none"/>
        </w:rPr>
        <w:t xml:space="preserve"> lõikes </w:t>
      </w:r>
      <w:r w:rsidR="002B10E9" w:rsidRPr="006D41CC">
        <w:rPr>
          <w:rFonts w:ascii="Times New Roman" w:eastAsia="Times New Roman" w:hAnsi="Times New Roman" w:cs="Times New Roman"/>
          <w:color w:val="000000"/>
          <w:kern w:val="0"/>
          <w:sz w:val="24"/>
          <w:szCs w:val="24"/>
          <w:lang w:eastAsia="et-EE"/>
          <w14:ligatures w14:val="none"/>
        </w:rPr>
        <w:t>5</w:t>
      </w:r>
      <w:r w:rsidR="006320F7" w:rsidRPr="006D41CC">
        <w:rPr>
          <w:rFonts w:ascii="Times New Roman" w:eastAsia="Times New Roman" w:hAnsi="Times New Roman" w:cs="Times New Roman"/>
          <w:color w:val="000000"/>
          <w:kern w:val="0"/>
          <w:sz w:val="24"/>
          <w:szCs w:val="24"/>
          <w:lang w:eastAsia="et-EE"/>
          <w14:ligatures w14:val="none"/>
        </w:rPr>
        <w:t xml:space="preserve"> nimetatud juhul.</w:t>
      </w:r>
    </w:p>
    <w:p w14:paraId="253A2560" w14:textId="77777777" w:rsidR="00707AA2" w:rsidRDefault="00707AA2"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1944D1A" w14:textId="1F0CCCA4" w:rsidR="002500B6" w:rsidDel="00756259" w:rsidRDefault="1B2E7D1E" w:rsidP="6D8B0B3D">
      <w:pPr>
        <w:spacing w:after="0" w:line="240" w:lineRule="auto"/>
        <w:jc w:val="both"/>
        <w:textAlignment w:val="baseline"/>
        <w:rPr>
          <w:rFonts w:ascii="Times New Roman" w:eastAsia="Times New Roman" w:hAnsi="Times New Roman" w:cs="Times New Roman"/>
          <w:b/>
          <w:bCs/>
          <w:color w:val="000000" w:themeColor="text1"/>
          <w:sz w:val="24"/>
          <w:szCs w:val="24"/>
        </w:rPr>
      </w:pPr>
      <w:r w:rsidRPr="6D8B0B3D">
        <w:rPr>
          <w:rFonts w:ascii="Times New Roman" w:eastAsia="Times New Roman" w:hAnsi="Times New Roman" w:cs="Times New Roman"/>
          <w:b/>
          <w:bCs/>
          <w:color w:val="000000" w:themeColor="text1"/>
          <w:sz w:val="24"/>
          <w:szCs w:val="24"/>
        </w:rPr>
        <w:t>§ 2</w:t>
      </w:r>
      <w:r w:rsidR="0070017C">
        <w:rPr>
          <w:rFonts w:ascii="Times New Roman" w:eastAsia="Times New Roman" w:hAnsi="Times New Roman" w:cs="Times New Roman"/>
          <w:b/>
          <w:bCs/>
          <w:color w:val="000000" w:themeColor="text1"/>
          <w:sz w:val="24"/>
          <w:szCs w:val="24"/>
        </w:rPr>
        <w:t>8</w:t>
      </w:r>
      <w:r w:rsidRPr="6D8B0B3D">
        <w:rPr>
          <w:rFonts w:ascii="Times New Roman" w:eastAsia="Times New Roman" w:hAnsi="Times New Roman" w:cs="Times New Roman"/>
          <w:b/>
          <w:bCs/>
          <w:color w:val="000000" w:themeColor="text1"/>
          <w:sz w:val="24"/>
          <w:szCs w:val="24"/>
        </w:rPr>
        <w:t>. Geenivaramu koeproovide ja andmete kasutamise võimaldamine ning tasu</w:t>
      </w:r>
    </w:p>
    <w:p w14:paraId="09695E83" w14:textId="4500C4B3" w:rsidR="002500B6" w:rsidDel="00756259" w:rsidRDefault="002500B6" w:rsidP="6D8B0B3D">
      <w:pPr>
        <w:spacing w:after="0" w:line="240" w:lineRule="auto"/>
        <w:jc w:val="both"/>
        <w:textAlignment w:val="baseline"/>
        <w:rPr>
          <w:rFonts w:ascii="Times New Roman" w:eastAsia="Times New Roman" w:hAnsi="Times New Roman" w:cs="Times New Roman"/>
          <w:b/>
          <w:bCs/>
          <w:color w:val="000000" w:themeColor="text1"/>
          <w:sz w:val="24"/>
          <w:szCs w:val="24"/>
        </w:rPr>
      </w:pPr>
    </w:p>
    <w:p w14:paraId="610BB5F0" w14:textId="4A40AF7B" w:rsidR="002500B6" w:rsidDel="00756259" w:rsidRDefault="1B2E7D1E" w:rsidP="6D8B0B3D">
      <w:pPr>
        <w:spacing w:after="0" w:line="240" w:lineRule="auto"/>
        <w:jc w:val="both"/>
        <w:textAlignment w:val="baseline"/>
        <w:rPr>
          <w:rFonts w:ascii="Times New Roman" w:eastAsia="Times New Roman" w:hAnsi="Times New Roman" w:cs="Times New Roman"/>
          <w:color w:val="000000" w:themeColor="text1"/>
          <w:sz w:val="24"/>
          <w:szCs w:val="24"/>
        </w:rPr>
      </w:pPr>
      <w:r w:rsidRPr="7F9F0F3F">
        <w:rPr>
          <w:rFonts w:ascii="Times New Roman" w:eastAsia="Times New Roman" w:hAnsi="Times New Roman" w:cs="Times New Roman"/>
          <w:color w:val="000000" w:themeColor="text1"/>
          <w:sz w:val="24"/>
          <w:szCs w:val="24"/>
        </w:rPr>
        <w:t xml:space="preserve">(1) Väljastustaotluse esitaja maksab </w:t>
      </w:r>
      <w:r w:rsidR="00B47EF2" w:rsidRPr="7F9F0F3F">
        <w:rPr>
          <w:rFonts w:ascii="Times New Roman" w:eastAsia="Times New Roman" w:hAnsi="Times New Roman" w:cs="Times New Roman"/>
          <w:color w:val="000000" w:themeColor="text1"/>
          <w:sz w:val="24"/>
          <w:szCs w:val="24"/>
        </w:rPr>
        <w:t xml:space="preserve">geenivaramu </w:t>
      </w:r>
      <w:r w:rsidRPr="7F9F0F3F">
        <w:rPr>
          <w:rFonts w:ascii="Times New Roman" w:eastAsia="Times New Roman" w:hAnsi="Times New Roman" w:cs="Times New Roman"/>
          <w:color w:val="000000" w:themeColor="text1"/>
          <w:sz w:val="24"/>
          <w:szCs w:val="24"/>
        </w:rPr>
        <w:t>koeproovi</w:t>
      </w:r>
      <w:r w:rsidR="00B47EF2" w:rsidRPr="7F9F0F3F">
        <w:rPr>
          <w:rFonts w:ascii="Times New Roman" w:eastAsia="Times New Roman" w:hAnsi="Times New Roman" w:cs="Times New Roman"/>
          <w:color w:val="000000" w:themeColor="text1"/>
          <w:sz w:val="24"/>
          <w:szCs w:val="24"/>
        </w:rPr>
        <w:t>de</w:t>
      </w:r>
      <w:r w:rsidRPr="7F9F0F3F">
        <w:rPr>
          <w:rFonts w:ascii="Times New Roman" w:eastAsia="Times New Roman" w:hAnsi="Times New Roman" w:cs="Times New Roman"/>
          <w:color w:val="000000" w:themeColor="text1"/>
          <w:sz w:val="24"/>
          <w:szCs w:val="24"/>
        </w:rPr>
        <w:t xml:space="preserve"> ja andmete kasutamise või väljastamisega</w:t>
      </w:r>
      <w:r w:rsidR="00B47EF2" w:rsidRPr="7F9F0F3F">
        <w:rPr>
          <w:rFonts w:ascii="Times New Roman" w:eastAsia="Times New Roman" w:hAnsi="Times New Roman" w:cs="Times New Roman"/>
          <w:color w:val="000000" w:themeColor="text1"/>
          <w:sz w:val="24"/>
          <w:szCs w:val="24"/>
        </w:rPr>
        <w:t xml:space="preserve"> taotluse menetlemise eest</w:t>
      </w:r>
      <w:r w:rsidRPr="7F9F0F3F">
        <w:rPr>
          <w:rFonts w:ascii="Times New Roman" w:eastAsia="Times New Roman" w:hAnsi="Times New Roman" w:cs="Times New Roman"/>
          <w:color w:val="000000" w:themeColor="text1"/>
          <w:sz w:val="24"/>
          <w:szCs w:val="24"/>
        </w:rPr>
        <w:t xml:space="preserve"> kulupõhise tasu, kui õigusaktis ei ole sätestatud teisiti.</w:t>
      </w:r>
      <w:r w:rsidR="00B63E81" w:rsidRPr="7F9F0F3F">
        <w:rPr>
          <w:rFonts w:ascii="Times New Roman" w:eastAsia="Times New Roman" w:hAnsi="Times New Roman" w:cs="Times New Roman"/>
          <w:color w:val="000000" w:themeColor="text1"/>
          <w:sz w:val="24"/>
          <w:szCs w:val="24"/>
        </w:rPr>
        <w:t xml:space="preserve"> </w:t>
      </w:r>
    </w:p>
    <w:p w14:paraId="4B5D09CC" w14:textId="20D89386" w:rsidR="002500B6" w:rsidDel="00756259" w:rsidRDefault="002500B6" w:rsidP="6D8B0B3D">
      <w:pPr>
        <w:spacing w:after="0" w:line="240" w:lineRule="auto"/>
        <w:jc w:val="both"/>
        <w:textAlignment w:val="baseline"/>
        <w:rPr>
          <w:rFonts w:ascii="Times New Roman" w:eastAsia="Times New Roman" w:hAnsi="Times New Roman" w:cs="Times New Roman"/>
          <w:color w:val="000000" w:themeColor="text1"/>
          <w:sz w:val="24"/>
          <w:szCs w:val="24"/>
        </w:rPr>
      </w:pPr>
    </w:p>
    <w:p w14:paraId="28B1AF86" w14:textId="5D6C62EC" w:rsidR="00B63E81" w:rsidRDefault="1B2E7D1E" w:rsidP="6D8B0B3D">
      <w:pPr>
        <w:spacing w:after="0" w:line="240" w:lineRule="auto"/>
        <w:jc w:val="both"/>
        <w:textAlignment w:val="baseline"/>
        <w:rPr>
          <w:rFonts w:ascii="Times New Roman" w:eastAsia="Times New Roman" w:hAnsi="Times New Roman" w:cs="Times New Roman"/>
          <w:color w:val="000000" w:themeColor="text1"/>
          <w:sz w:val="24"/>
          <w:szCs w:val="24"/>
        </w:rPr>
      </w:pPr>
      <w:r w:rsidRPr="6D8B0B3D">
        <w:rPr>
          <w:rFonts w:ascii="Times New Roman" w:eastAsia="Times New Roman" w:hAnsi="Times New Roman" w:cs="Times New Roman"/>
          <w:color w:val="000000" w:themeColor="text1"/>
          <w:sz w:val="24"/>
          <w:szCs w:val="24"/>
        </w:rPr>
        <w:t>(2) Geenivaramu vastutav töötleja kehtestab ning avaldab oma veebilehel</w:t>
      </w:r>
      <w:r w:rsidR="00F810A3">
        <w:rPr>
          <w:rFonts w:ascii="Times New Roman" w:eastAsia="Times New Roman" w:hAnsi="Times New Roman" w:cs="Times New Roman"/>
          <w:color w:val="000000" w:themeColor="text1"/>
          <w:sz w:val="24"/>
          <w:szCs w:val="24"/>
        </w:rPr>
        <w:t>:</w:t>
      </w:r>
    </w:p>
    <w:p w14:paraId="7462B817" w14:textId="7109767F" w:rsidR="00B63E81" w:rsidRDefault="00F810A3" w:rsidP="6D8B0B3D">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 geenivaramu koeproovide ja andmete kasutamise või väljastamisega seotud taotluste menetlemise korra</w:t>
      </w:r>
      <w:r w:rsidR="00937E0C">
        <w:rPr>
          <w:rFonts w:ascii="Times New Roman" w:eastAsia="Times New Roman" w:hAnsi="Times New Roman" w:cs="Times New Roman"/>
          <w:color w:val="000000" w:themeColor="text1"/>
          <w:sz w:val="24"/>
          <w:szCs w:val="24"/>
        </w:rPr>
        <w:t>;</w:t>
      </w:r>
    </w:p>
    <w:p w14:paraId="51D9DE2E" w14:textId="33D748C4" w:rsidR="00937E0C" w:rsidRDefault="00937E0C" w:rsidP="6D8B0B3D">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 geenivaramu koeproovide ja andmete kasutamise ja väljastamise korra;</w:t>
      </w:r>
    </w:p>
    <w:p w14:paraId="7289B200" w14:textId="2F5F872A" w:rsidR="00937E0C" w:rsidRDefault="00937E0C" w:rsidP="6D8B0B3D">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3) geenidoonori täiendava nõusoleku alusel </w:t>
      </w:r>
      <w:r w:rsidR="009570D8">
        <w:rPr>
          <w:rFonts w:ascii="Times New Roman" w:eastAsia="Times New Roman" w:hAnsi="Times New Roman" w:cs="Times New Roman"/>
          <w:color w:val="000000" w:themeColor="text1"/>
          <w:sz w:val="24"/>
          <w:szCs w:val="24"/>
        </w:rPr>
        <w:t>teadusuuringus osalemiseks geenidoonori andmete väljastamise korra;</w:t>
      </w:r>
    </w:p>
    <w:p w14:paraId="41667C2D" w14:textId="1BBE2B5D" w:rsidR="009570D8" w:rsidRDefault="009570D8" w:rsidP="6D8B0B3D">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 vastavate taotluste menetlemise</w:t>
      </w:r>
      <w:r w:rsidR="00B5566B">
        <w:rPr>
          <w:rFonts w:ascii="Times New Roman" w:eastAsia="Times New Roman" w:hAnsi="Times New Roman" w:cs="Times New Roman"/>
          <w:color w:val="000000" w:themeColor="text1"/>
          <w:sz w:val="24"/>
          <w:szCs w:val="24"/>
        </w:rPr>
        <w:t xml:space="preserve"> ning</w:t>
      </w:r>
      <w:r>
        <w:rPr>
          <w:rFonts w:ascii="Times New Roman" w:eastAsia="Times New Roman" w:hAnsi="Times New Roman" w:cs="Times New Roman"/>
          <w:color w:val="000000" w:themeColor="text1"/>
          <w:sz w:val="24"/>
          <w:szCs w:val="24"/>
        </w:rPr>
        <w:t xml:space="preserve"> koeproovide </w:t>
      </w:r>
      <w:r w:rsidR="00E41FC2">
        <w:rPr>
          <w:rFonts w:ascii="Times New Roman" w:eastAsia="Times New Roman" w:hAnsi="Times New Roman" w:cs="Times New Roman"/>
          <w:color w:val="000000" w:themeColor="text1"/>
          <w:sz w:val="24"/>
          <w:szCs w:val="24"/>
        </w:rPr>
        <w:t>ja andmete kasutamise ja väljastamise</w:t>
      </w:r>
      <w:r w:rsidR="00311300">
        <w:rPr>
          <w:rFonts w:ascii="Times New Roman" w:eastAsia="Times New Roman" w:hAnsi="Times New Roman" w:cs="Times New Roman"/>
          <w:color w:val="000000" w:themeColor="text1"/>
          <w:sz w:val="24"/>
          <w:szCs w:val="24"/>
        </w:rPr>
        <w:t xml:space="preserve"> tasumäärad.</w:t>
      </w:r>
    </w:p>
    <w:p w14:paraId="7BEC57B6" w14:textId="394F4973" w:rsidR="002500B6" w:rsidRPr="00580F20" w:rsidDel="00756259" w:rsidRDefault="002500B6" w:rsidP="7F9F0F3F">
      <w:pPr>
        <w:spacing w:after="0" w:line="240" w:lineRule="auto"/>
        <w:jc w:val="both"/>
        <w:textAlignment w:val="baseline"/>
        <w:rPr>
          <w:rFonts w:ascii="Times New Roman" w:eastAsia="Times New Roman" w:hAnsi="Times New Roman" w:cs="Times New Roman"/>
          <w:color w:val="000000" w:themeColor="text1"/>
          <w:sz w:val="24"/>
          <w:szCs w:val="24"/>
          <w:highlight w:val="yellow"/>
        </w:rPr>
      </w:pPr>
    </w:p>
    <w:p w14:paraId="3978B2F6" w14:textId="385944E3" w:rsidR="002500B6" w:rsidRPr="003C3465" w:rsidDel="00311300" w:rsidRDefault="1B2E7D1E" w:rsidP="7F9F0F3F">
      <w:pPr>
        <w:spacing w:after="0" w:line="240" w:lineRule="auto"/>
        <w:jc w:val="both"/>
        <w:textAlignment w:val="baseline"/>
        <w:rPr>
          <w:rFonts w:ascii="Times New Roman" w:eastAsia="Times New Roman" w:hAnsi="Times New Roman" w:cs="Times New Roman"/>
          <w:color w:val="000000" w:themeColor="text1"/>
          <w:sz w:val="24"/>
          <w:szCs w:val="24"/>
        </w:rPr>
      </w:pPr>
      <w:r w:rsidRPr="003C3465">
        <w:rPr>
          <w:rFonts w:ascii="Times New Roman" w:eastAsia="Times New Roman" w:hAnsi="Times New Roman" w:cs="Times New Roman"/>
          <w:color w:val="000000" w:themeColor="text1"/>
          <w:sz w:val="24"/>
          <w:szCs w:val="24"/>
        </w:rPr>
        <w:t xml:space="preserve">(3) Geenivaramu vastutav töötleja võib anda õiguse kasutada geenivaramu intellektuaalomandit teadusuuringutes vastutava töötlejaga sõlmitud lepingu alusel määratud tasu eest. </w:t>
      </w:r>
      <w:r w:rsidR="0090017D" w:rsidRPr="003C3465">
        <w:rPr>
          <w:rFonts w:ascii="Times New Roman" w:eastAsia="Times New Roman" w:hAnsi="Times New Roman" w:cs="Times New Roman"/>
          <w:color w:val="000000" w:themeColor="text1"/>
          <w:sz w:val="24"/>
          <w:szCs w:val="24"/>
        </w:rPr>
        <w:t>Geenivaramu v</w:t>
      </w:r>
      <w:r w:rsidRPr="003C3465">
        <w:rPr>
          <w:rFonts w:ascii="Times New Roman" w:eastAsia="Times New Roman" w:hAnsi="Times New Roman" w:cs="Times New Roman"/>
          <w:color w:val="000000" w:themeColor="text1"/>
          <w:sz w:val="24"/>
          <w:szCs w:val="24"/>
        </w:rPr>
        <w:t>astutav töötleja koostab ja avaldab oma veebilehel intellektuaalomandi loetelu.</w:t>
      </w:r>
    </w:p>
    <w:p w14:paraId="3AC83648" w14:textId="77777777" w:rsidR="00FE5266" w:rsidRDefault="00FE5266" w:rsidP="6D8B0B3D">
      <w:pPr>
        <w:spacing w:after="0" w:line="240" w:lineRule="auto"/>
        <w:jc w:val="both"/>
        <w:textAlignment w:val="baseline"/>
        <w:rPr>
          <w:rFonts w:ascii="Times New Roman" w:eastAsia="Times New Roman" w:hAnsi="Times New Roman" w:cs="Times New Roman"/>
          <w:color w:val="000000" w:themeColor="text1"/>
          <w:sz w:val="24"/>
          <w:szCs w:val="24"/>
        </w:rPr>
      </w:pPr>
    </w:p>
    <w:p w14:paraId="236998F9" w14:textId="517FEE5A" w:rsidR="00220511" w:rsidRPr="003C3465" w:rsidRDefault="1B2E7D1E" w:rsidP="00220511">
      <w:pPr>
        <w:spacing w:after="0" w:line="240" w:lineRule="auto"/>
        <w:jc w:val="both"/>
        <w:textAlignment w:val="baseline"/>
        <w:rPr>
          <w:rFonts w:ascii="Times New Roman" w:eastAsia="Times New Roman" w:hAnsi="Times New Roman" w:cs="Times New Roman"/>
          <w:color w:val="000000" w:themeColor="text1"/>
          <w:sz w:val="24"/>
          <w:szCs w:val="24"/>
        </w:rPr>
      </w:pPr>
      <w:r w:rsidRPr="00917198">
        <w:rPr>
          <w:rFonts w:ascii="Times New Roman" w:eastAsia="Times New Roman" w:hAnsi="Times New Roman" w:cs="Times New Roman"/>
          <w:color w:val="000000" w:themeColor="text1"/>
          <w:sz w:val="24"/>
          <w:szCs w:val="24"/>
        </w:rPr>
        <w:t>(4)</w:t>
      </w:r>
      <w:r w:rsidR="00220511" w:rsidRPr="00917198">
        <w:rPr>
          <w:rFonts w:ascii="Segoe UI" w:eastAsia="Times New Roman" w:hAnsi="Segoe UI" w:cs="Segoe UI"/>
          <w:kern w:val="0"/>
          <w:sz w:val="18"/>
          <w:szCs w:val="18"/>
          <w:lang w:eastAsia="et-EE"/>
          <w14:ligatures w14:val="none"/>
        </w:rPr>
        <w:t xml:space="preserve"> </w:t>
      </w:r>
      <w:r w:rsidR="00220511" w:rsidRPr="003C3465">
        <w:rPr>
          <w:rFonts w:ascii="Times New Roman" w:eastAsia="Times New Roman" w:hAnsi="Times New Roman" w:cs="Times New Roman"/>
          <w:color w:val="000000" w:themeColor="text1"/>
          <w:sz w:val="24"/>
          <w:szCs w:val="24"/>
        </w:rPr>
        <w:t xml:space="preserve">Geenivaramu vastutav töötleja võib kehtestada </w:t>
      </w:r>
      <w:ins w:id="53" w:author="Katariina Kärsten - JUSTDIGI" w:date="2025-10-10T16:18:00Z" w16du:dateUtc="2025-10-10T13:18:00Z">
        <w:r w:rsidR="00174956">
          <w:rPr>
            <w:rFonts w:ascii="Times New Roman" w:eastAsia="Times New Roman" w:hAnsi="Times New Roman" w:cs="Times New Roman"/>
            <w:color w:val="000000" w:themeColor="text1"/>
            <w:sz w:val="24"/>
            <w:szCs w:val="24"/>
          </w:rPr>
          <w:t xml:space="preserve">käesoleva seaduse </w:t>
        </w:r>
      </w:ins>
      <w:r w:rsidR="00220511" w:rsidRPr="003C3465">
        <w:rPr>
          <w:rFonts w:ascii="Times New Roman" w:eastAsia="Times New Roman" w:hAnsi="Times New Roman" w:cs="Times New Roman"/>
          <w:color w:val="000000" w:themeColor="text1"/>
          <w:sz w:val="24"/>
          <w:szCs w:val="24"/>
        </w:rPr>
        <w:t xml:space="preserve">lõigetes 2 ja 3 nimetatud tasudest vähendatud tasu järgmistele Euroopa Liidus asuvatele teadusuuringute taotlejatele, kes täidavad avalikku ülesannet </w:t>
      </w:r>
      <w:commentRangeStart w:id="54"/>
      <w:r w:rsidR="00220511" w:rsidRPr="003C3465">
        <w:rPr>
          <w:rFonts w:ascii="Times New Roman" w:eastAsia="Times New Roman" w:hAnsi="Times New Roman" w:cs="Times New Roman"/>
          <w:color w:val="000000" w:themeColor="text1"/>
          <w:sz w:val="24"/>
          <w:szCs w:val="24"/>
        </w:rPr>
        <w:t>tingimusel,</w:t>
      </w:r>
      <w:commentRangeEnd w:id="54"/>
      <w:r w:rsidR="003F7110">
        <w:rPr>
          <w:rStyle w:val="Kommentaariviide"/>
        </w:rPr>
        <w:commentReference w:id="54"/>
      </w:r>
      <w:r w:rsidR="00220511" w:rsidRPr="003C3465">
        <w:rPr>
          <w:rFonts w:ascii="Times New Roman" w:eastAsia="Times New Roman" w:hAnsi="Times New Roman" w:cs="Times New Roman"/>
          <w:color w:val="000000" w:themeColor="text1"/>
          <w:sz w:val="24"/>
          <w:szCs w:val="24"/>
        </w:rPr>
        <w:t xml:space="preserve"> et teadusuuringu eesmärk ei ole suunatud majanduskasu saamisele:</w:t>
      </w:r>
    </w:p>
    <w:p w14:paraId="251E60CD" w14:textId="77777777" w:rsidR="00220511" w:rsidRPr="003C3465" w:rsidRDefault="00220511" w:rsidP="00220511">
      <w:pPr>
        <w:spacing w:after="0" w:line="240" w:lineRule="auto"/>
        <w:jc w:val="both"/>
        <w:textAlignment w:val="baseline"/>
        <w:rPr>
          <w:rFonts w:ascii="Times New Roman" w:eastAsia="Times New Roman" w:hAnsi="Times New Roman" w:cs="Times New Roman"/>
          <w:color w:val="000000" w:themeColor="text1"/>
          <w:sz w:val="24"/>
          <w:szCs w:val="24"/>
        </w:rPr>
      </w:pPr>
      <w:r w:rsidRPr="003C3465">
        <w:rPr>
          <w:rFonts w:ascii="Times New Roman" w:eastAsia="Times New Roman" w:hAnsi="Times New Roman" w:cs="Times New Roman"/>
          <w:color w:val="000000" w:themeColor="text1"/>
          <w:sz w:val="24"/>
          <w:szCs w:val="24"/>
        </w:rPr>
        <w:t>1) avalik-õiguslikud juriidilised isikud ning avaliku sektori asutused või institutsioonid, kellel on ülesanne rahvatervise valdkonnas;</w:t>
      </w:r>
    </w:p>
    <w:p w14:paraId="197451DF" w14:textId="79FC27A0" w:rsidR="00220511" w:rsidRPr="003C3465" w:rsidRDefault="00220511" w:rsidP="00220511">
      <w:pPr>
        <w:spacing w:after="0" w:line="240" w:lineRule="auto"/>
        <w:jc w:val="both"/>
        <w:textAlignment w:val="baseline"/>
        <w:rPr>
          <w:rFonts w:ascii="Times New Roman" w:eastAsia="Times New Roman" w:hAnsi="Times New Roman" w:cs="Times New Roman"/>
          <w:color w:val="000000" w:themeColor="text1"/>
          <w:sz w:val="24"/>
          <w:szCs w:val="24"/>
        </w:rPr>
      </w:pPr>
      <w:r w:rsidRPr="003C3465">
        <w:rPr>
          <w:rFonts w:ascii="Times New Roman" w:eastAsia="Times New Roman" w:hAnsi="Times New Roman" w:cs="Times New Roman"/>
          <w:color w:val="000000" w:themeColor="text1"/>
          <w:sz w:val="24"/>
          <w:szCs w:val="24"/>
        </w:rPr>
        <w:t>2) evalveeritud teadus- ja haridusasutused</w:t>
      </w:r>
      <w:r w:rsidR="00917198" w:rsidRPr="003C3465">
        <w:rPr>
          <w:rFonts w:ascii="Times New Roman" w:eastAsia="Times New Roman" w:hAnsi="Times New Roman" w:cs="Times New Roman"/>
          <w:color w:val="000000" w:themeColor="text1"/>
          <w:sz w:val="24"/>
          <w:szCs w:val="24"/>
        </w:rPr>
        <w:t>.</w:t>
      </w:r>
    </w:p>
    <w:p w14:paraId="5BCAF70F" w14:textId="1E7590BC" w:rsidR="002500B6" w:rsidDel="00371709" w:rsidRDefault="002500B6" w:rsidP="00580F20">
      <w:pPr>
        <w:spacing w:after="0" w:line="240" w:lineRule="auto"/>
        <w:jc w:val="both"/>
        <w:textAlignment w:val="baseline"/>
        <w:rPr>
          <w:del w:id="55" w:author="Moonika Kuusk - JUSTDIGI" w:date="2025-10-07T20:15:00Z" w16du:dateUtc="2025-10-07T17:15:00Z"/>
          <w:rFonts w:ascii="Times New Roman" w:eastAsia="Times New Roman" w:hAnsi="Times New Roman" w:cs="Times New Roman"/>
          <w:color w:val="000000" w:themeColor="text1"/>
          <w:sz w:val="24"/>
          <w:szCs w:val="24"/>
        </w:rPr>
      </w:pPr>
    </w:p>
    <w:p w14:paraId="5D8A5E34" w14:textId="77777777" w:rsidR="007459A2" w:rsidRPr="007459A2" w:rsidDel="00756259" w:rsidRDefault="007459A2" w:rsidP="00580F20">
      <w:pPr>
        <w:spacing w:after="0" w:line="240" w:lineRule="auto"/>
        <w:jc w:val="both"/>
        <w:textAlignment w:val="baseline"/>
        <w:rPr>
          <w:rFonts w:ascii="Times New Roman" w:eastAsia="Times New Roman" w:hAnsi="Times New Roman" w:cs="Times New Roman"/>
          <w:color w:val="000000" w:themeColor="text1"/>
          <w:sz w:val="24"/>
          <w:szCs w:val="24"/>
        </w:rPr>
      </w:pPr>
    </w:p>
    <w:p w14:paraId="22556D34" w14:textId="76D300CC" w:rsidR="002500B6" w:rsidDel="00756259" w:rsidRDefault="1B2E7D1E" w:rsidP="6D8B0B3D">
      <w:pPr>
        <w:pStyle w:val="Loendilik"/>
        <w:spacing w:after="0" w:line="240" w:lineRule="auto"/>
        <w:ind w:left="0"/>
        <w:jc w:val="both"/>
        <w:textAlignment w:val="baseline"/>
        <w:rPr>
          <w:rFonts w:ascii="Times New Roman" w:eastAsia="Times New Roman" w:hAnsi="Times New Roman" w:cs="Times New Roman"/>
          <w:color w:val="000000" w:themeColor="text1"/>
          <w:sz w:val="24"/>
          <w:szCs w:val="24"/>
        </w:rPr>
      </w:pPr>
      <w:r w:rsidRPr="7F9F0F3F">
        <w:rPr>
          <w:rFonts w:ascii="Times New Roman" w:eastAsia="Times New Roman" w:hAnsi="Times New Roman" w:cs="Times New Roman"/>
          <w:color w:val="000000" w:themeColor="text1"/>
          <w:sz w:val="24"/>
          <w:szCs w:val="24"/>
        </w:rPr>
        <w:t>(</w:t>
      </w:r>
      <w:r w:rsidR="000F30E0">
        <w:rPr>
          <w:rFonts w:ascii="Times New Roman" w:eastAsia="Times New Roman" w:hAnsi="Times New Roman" w:cs="Times New Roman"/>
          <w:color w:val="000000" w:themeColor="text1"/>
          <w:sz w:val="24"/>
          <w:szCs w:val="24"/>
        </w:rPr>
        <w:t>5</w:t>
      </w:r>
      <w:r w:rsidRPr="7F9F0F3F">
        <w:rPr>
          <w:rFonts w:ascii="Times New Roman" w:eastAsia="Times New Roman" w:hAnsi="Times New Roman" w:cs="Times New Roman"/>
          <w:color w:val="000000" w:themeColor="text1"/>
          <w:sz w:val="24"/>
          <w:szCs w:val="24"/>
        </w:rPr>
        <w:t>) Käesolevas paragrahvis nimetatud tasud maks</w:t>
      </w:r>
      <w:r w:rsidR="009F0B81">
        <w:rPr>
          <w:rFonts w:ascii="Times New Roman" w:eastAsia="Times New Roman" w:hAnsi="Times New Roman" w:cs="Times New Roman"/>
          <w:color w:val="000000" w:themeColor="text1"/>
          <w:sz w:val="24"/>
          <w:szCs w:val="24"/>
        </w:rPr>
        <w:t xml:space="preserve">takse </w:t>
      </w:r>
      <w:r w:rsidRPr="7F9F0F3F">
        <w:rPr>
          <w:rFonts w:ascii="Times New Roman" w:eastAsia="Times New Roman" w:hAnsi="Times New Roman" w:cs="Times New Roman"/>
          <w:color w:val="000000" w:themeColor="text1"/>
          <w:sz w:val="24"/>
          <w:szCs w:val="24"/>
        </w:rPr>
        <w:t xml:space="preserve">geenivaramu vastutavale töötlejale </w:t>
      </w:r>
      <w:del w:id="56" w:author="Moonika Kuusk - JUSTDIGI" w:date="2025-10-07T20:15:00Z" w16du:dateUtc="2025-10-07T17:15:00Z">
        <w:r w:rsidRPr="7F9F0F3F" w:rsidDel="00371709">
          <w:rPr>
            <w:rFonts w:ascii="Times New Roman" w:eastAsia="Times New Roman" w:hAnsi="Times New Roman" w:cs="Times New Roman"/>
            <w:color w:val="000000" w:themeColor="text1"/>
            <w:sz w:val="24"/>
            <w:szCs w:val="24"/>
          </w:rPr>
          <w:delText xml:space="preserve">vastavalt </w:delText>
        </w:r>
      </w:del>
      <w:r w:rsidRPr="7F9F0F3F">
        <w:rPr>
          <w:rFonts w:ascii="Times New Roman" w:eastAsia="Times New Roman" w:hAnsi="Times New Roman" w:cs="Times New Roman"/>
          <w:color w:val="000000" w:themeColor="text1"/>
          <w:sz w:val="24"/>
          <w:szCs w:val="24"/>
        </w:rPr>
        <w:t>kehtestatud tasumäärade</w:t>
      </w:r>
      <w:del w:id="57" w:author="Moonika Kuusk - JUSTDIGI" w:date="2025-10-07T20:15:00Z" w16du:dateUtc="2025-10-07T17:15:00Z">
        <w:r w:rsidRPr="7F9F0F3F" w:rsidDel="00371709">
          <w:rPr>
            <w:rFonts w:ascii="Times New Roman" w:eastAsia="Times New Roman" w:hAnsi="Times New Roman" w:cs="Times New Roman"/>
            <w:color w:val="000000" w:themeColor="text1"/>
            <w:sz w:val="24"/>
            <w:szCs w:val="24"/>
          </w:rPr>
          <w:delText>le</w:delText>
        </w:r>
      </w:del>
      <w:r w:rsidRPr="7F9F0F3F">
        <w:rPr>
          <w:rFonts w:ascii="Times New Roman" w:eastAsia="Times New Roman" w:hAnsi="Times New Roman" w:cs="Times New Roman"/>
          <w:color w:val="000000" w:themeColor="text1"/>
          <w:sz w:val="24"/>
          <w:szCs w:val="24"/>
        </w:rPr>
        <w:t xml:space="preserve"> ja korra</w:t>
      </w:r>
      <w:ins w:id="58" w:author="Moonika Kuusk - JUSTDIGI" w:date="2025-10-07T20:15:00Z" w16du:dateUtc="2025-10-07T17:15:00Z">
        <w:r w:rsidR="00371709">
          <w:rPr>
            <w:rFonts w:ascii="Times New Roman" w:eastAsia="Times New Roman" w:hAnsi="Times New Roman" w:cs="Times New Roman"/>
            <w:color w:val="000000" w:themeColor="text1"/>
            <w:sz w:val="24"/>
            <w:szCs w:val="24"/>
          </w:rPr>
          <w:t xml:space="preserve"> alusel</w:t>
        </w:r>
      </w:ins>
      <w:del w:id="59" w:author="Moonika Kuusk - JUSTDIGI" w:date="2025-10-07T20:15:00Z" w16du:dateUtc="2025-10-07T17:15:00Z">
        <w:r w:rsidRPr="7F9F0F3F" w:rsidDel="00371709">
          <w:rPr>
            <w:rFonts w:ascii="Times New Roman" w:eastAsia="Times New Roman" w:hAnsi="Times New Roman" w:cs="Times New Roman"/>
            <w:color w:val="000000" w:themeColor="text1"/>
            <w:sz w:val="24"/>
            <w:szCs w:val="24"/>
          </w:rPr>
          <w:delText>le</w:delText>
        </w:r>
      </w:del>
      <w:r w:rsidRPr="7F9F0F3F">
        <w:rPr>
          <w:rFonts w:ascii="Times New Roman" w:eastAsia="Times New Roman" w:hAnsi="Times New Roman" w:cs="Times New Roman"/>
          <w:color w:val="000000" w:themeColor="text1"/>
          <w:sz w:val="24"/>
          <w:szCs w:val="24"/>
        </w:rPr>
        <w:t>.</w:t>
      </w:r>
    </w:p>
    <w:p w14:paraId="44E4FAEA" w14:textId="3795AE97" w:rsidR="002500B6" w:rsidDel="00756259" w:rsidRDefault="002500B6" w:rsidP="30493A0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17A3BE7" w14:textId="491366A6" w:rsidR="00142E98" w:rsidRPr="00C259F7" w:rsidRDefault="00D56B49" w:rsidP="5674733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commentRangeStart w:id="60"/>
      <w:r w:rsidRPr="00C259F7">
        <w:rPr>
          <w:rFonts w:ascii="Times New Roman" w:eastAsia="Times New Roman" w:hAnsi="Times New Roman" w:cs="Times New Roman"/>
          <w:b/>
          <w:bCs/>
          <w:kern w:val="0"/>
          <w:sz w:val="24"/>
          <w:szCs w:val="24"/>
          <w:lang w:eastAsia="et-EE"/>
          <w14:ligatures w14:val="none"/>
        </w:rPr>
        <w:t>§ 2</w:t>
      </w:r>
      <w:r w:rsidR="0070017C">
        <w:rPr>
          <w:rFonts w:ascii="Times New Roman" w:eastAsia="Times New Roman" w:hAnsi="Times New Roman" w:cs="Times New Roman"/>
          <w:b/>
          <w:bCs/>
          <w:kern w:val="0"/>
          <w:sz w:val="24"/>
          <w:szCs w:val="24"/>
          <w:lang w:eastAsia="et-EE"/>
          <w14:ligatures w14:val="none"/>
        </w:rPr>
        <w:t>9</w:t>
      </w:r>
      <w:r w:rsidRPr="00C259F7">
        <w:rPr>
          <w:rFonts w:ascii="Times New Roman" w:eastAsia="Times New Roman" w:hAnsi="Times New Roman" w:cs="Times New Roman"/>
          <w:b/>
          <w:bCs/>
          <w:kern w:val="0"/>
          <w:sz w:val="24"/>
          <w:szCs w:val="24"/>
          <w:lang w:eastAsia="et-EE"/>
          <w14:ligatures w14:val="none"/>
        </w:rPr>
        <w:t>. Depseudonüümimise</w:t>
      </w:r>
      <w:r w:rsidR="00142E98" w:rsidRPr="00C259F7">
        <w:rPr>
          <w:rFonts w:ascii="Times New Roman" w:eastAsia="Times New Roman" w:hAnsi="Times New Roman" w:cs="Times New Roman"/>
          <w:b/>
          <w:bCs/>
          <w:kern w:val="0"/>
          <w:sz w:val="24"/>
          <w:szCs w:val="24"/>
          <w:lang w:eastAsia="et-EE"/>
          <w14:ligatures w14:val="none"/>
        </w:rPr>
        <w:t xml:space="preserve"> </w:t>
      </w:r>
      <w:commentRangeEnd w:id="60"/>
      <w:r w:rsidR="00B07C85">
        <w:rPr>
          <w:rStyle w:val="Kommentaariviide"/>
        </w:rPr>
        <w:commentReference w:id="60"/>
      </w:r>
      <w:r w:rsidR="00142E98" w:rsidRPr="00C259F7">
        <w:rPr>
          <w:rFonts w:ascii="Times New Roman" w:eastAsia="Times New Roman" w:hAnsi="Times New Roman" w:cs="Times New Roman"/>
          <w:b/>
          <w:bCs/>
          <w:kern w:val="0"/>
          <w:sz w:val="24"/>
          <w:szCs w:val="24"/>
          <w:lang w:eastAsia="et-EE"/>
          <w14:ligatures w14:val="none"/>
        </w:rPr>
        <w:t xml:space="preserve">andmete, koeproovi </w:t>
      </w:r>
      <w:r w:rsidRPr="50D76081">
        <w:rPr>
          <w:rFonts w:ascii="Times New Roman" w:eastAsia="Times New Roman" w:hAnsi="Times New Roman" w:cs="Times New Roman"/>
          <w:b/>
          <w:bCs/>
          <w:sz w:val="24"/>
          <w:szCs w:val="24"/>
          <w:lang w:eastAsia="et-EE"/>
        </w:rPr>
        <w:t>ja isikuandmete hävitamine</w:t>
      </w:r>
    </w:p>
    <w:p w14:paraId="039EDC42" w14:textId="6A20E546" w:rsidR="000C0319" w:rsidRPr="00C259F7" w:rsidRDefault="000C0319" w:rsidP="006F354D">
      <w:pPr>
        <w:spacing w:after="0" w:line="240" w:lineRule="auto"/>
        <w:jc w:val="both"/>
        <w:textAlignment w:val="baseline"/>
        <w:rPr>
          <w:rFonts w:ascii="Times New Roman" w:eastAsia="Times New Roman" w:hAnsi="Times New Roman" w:cs="Times New Roman"/>
          <w:color w:val="1F3763"/>
          <w:kern w:val="0"/>
          <w:sz w:val="24"/>
          <w:szCs w:val="24"/>
          <w:lang w:eastAsia="et-EE"/>
          <w14:ligatures w14:val="none"/>
        </w:rPr>
      </w:pPr>
    </w:p>
    <w:p w14:paraId="5526A651" w14:textId="60D4839E"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61" w:name="_Hlk196352291"/>
      <w:r w:rsidRPr="00C259F7">
        <w:rPr>
          <w:rFonts w:ascii="Times New Roman" w:eastAsia="Times New Roman" w:hAnsi="Times New Roman" w:cs="Times New Roman"/>
          <w:color w:val="000000"/>
          <w:kern w:val="0"/>
          <w:sz w:val="24"/>
          <w:szCs w:val="24"/>
          <w:lang w:eastAsia="et-EE"/>
          <w14:ligatures w14:val="none"/>
        </w:rPr>
        <w:t>Kui isik või geenidoonor teostab oma õigusi käesoleva seaduse § 1</w:t>
      </w:r>
      <w:r w:rsidR="001F4DBC">
        <w:rPr>
          <w:rFonts w:ascii="Times New Roman" w:eastAsia="Times New Roman" w:hAnsi="Times New Roman" w:cs="Times New Roman"/>
          <w:color w:val="000000"/>
          <w:kern w:val="0"/>
          <w:sz w:val="24"/>
          <w:szCs w:val="24"/>
          <w:lang w:eastAsia="et-EE"/>
          <w14:ligatures w14:val="none"/>
        </w:rPr>
        <w:t>8</w:t>
      </w:r>
      <w:r w:rsidRPr="00C259F7">
        <w:rPr>
          <w:rFonts w:ascii="Times New Roman" w:eastAsia="Times New Roman" w:hAnsi="Times New Roman" w:cs="Times New Roman"/>
          <w:color w:val="000000"/>
          <w:kern w:val="0"/>
          <w:sz w:val="24"/>
          <w:szCs w:val="24"/>
          <w:lang w:eastAsia="et-EE"/>
          <w14:ligatures w14:val="none"/>
        </w:rPr>
        <w:t xml:space="preserve"> lõigete 2</w:t>
      </w:r>
      <w:r w:rsidR="00210028" w:rsidRPr="00C259F7">
        <w:rPr>
          <w:rFonts w:ascii="Times New Roman" w:eastAsia="Times New Roman" w:hAnsi="Times New Roman" w:cs="Times New Roman"/>
          <w:color w:val="000000"/>
          <w:kern w:val="0"/>
          <w:sz w:val="24"/>
          <w:szCs w:val="24"/>
          <w:lang w:eastAsia="et-EE"/>
          <w14:ligatures w14:val="none"/>
        </w:rPr>
        <w:t xml:space="preserve"> ja</w:t>
      </w:r>
      <w:r w:rsidR="004C1C8E"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3 alusel </w:t>
      </w:r>
      <w:r w:rsidR="004C1C8E"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esitab sellekohase kirjaliku tahteavalduse, hävitab geenivaramu vastutav töötleja vastavad andmed</w:t>
      </w:r>
      <w:r w:rsidR="000C0319"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ja koeproovi</w:t>
      </w:r>
      <w:r w:rsidR="245BAE86" w:rsidRPr="00C259F7">
        <w:rPr>
          <w:rFonts w:ascii="Times New Roman" w:eastAsia="Times New Roman" w:hAnsi="Times New Roman" w:cs="Times New Roman"/>
          <w:color w:val="000000"/>
          <w:kern w:val="0"/>
          <w:sz w:val="24"/>
          <w:szCs w:val="24"/>
          <w:lang w:eastAsia="et-EE"/>
          <w14:ligatures w14:val="none"/>
        </w:rPr>
        <w:t xml:space="preserve"> </w:t>
      </w:r>
      <w:r w:rsidR="00B517D6" w:rsidRPr="4E8E6C0A">
        <w:rPr>
          <w:rFonts w:ascii="Times New Roman" w:eastAsia="Times New Roman" w:hAnsi="Times New Roman" w:cs="Times New Roman"/>
          <w:color w:val="000000" w:themeColor="text1"/>
          <w:sz w:val="24"/>
          <w:szCs w:val="24"/>
          <w:lang w:eastAsia="et-EE"/>
        </w:rPr>
        <w:t>käesoleva seadus</w:t>
      </w:r>
      <w:r w:rsidR="002D666A" w:rsidRPr="4E8E6C0A">
        <w:rPr>
          <w:rFonts w:ascii="Times New Roman" w:eastAsia="Times New Roman" w:hAnsi="Times New Roman" w:cs="Times New Roman"/>
          <w:color w:val="000000" w:themeColor="text1"/>
          <w:sz w:val="24"/>
          <w:szCs w:val="24"/>
          <w:lang w:eastAsia="et-EE"/>
        </w:rPr>
        <w:t>e</w:t>
      </w:r>
      <w:r w:rsidR="00B517D6" w:rsidRPr="4E8E6C0A">
        <w:rPr>
          <w:rFonts w:ascii="Times New Roman" w:eastAsia="Times New Roman" w:hAnsi="Times New Roman" w:cs="Times New Roman"/>
          <w:color w:val="000000" w:themeColor="text1"/>
          <w:sz w:val="24"/>
          <w:szCs w:val="24"/>
          <w:lang w:eastAsia="et-EE"/>
        </w:rPr>
        <w:t xml:space="preserve"> </w:t>
      </w:r>
      <w:r w:rsidR="00B65980" w:rsidRPr="4E8E6C0A">
        <w:rPr>
          <w:rFonts w:ascii="Times New Roman" w:eastAsia="Times New Roman" w:hAnsi="Times New Roman" w:cs="Times New Roman"/>
          <w:color w:val="000000" w:themeColor="text1"/>
          <w:sz w:val="24"/>
          <w:szCs w:val="24"/>
          <w:lang w:eastAsia="et-EE"/>
        </w:rPr>
        <w:t>§-</w:t>
      </w:r>
      <w:r w:rsidR="002D666A" w:rsidRPr="4E8E6C0A">
        <w:rPr>
          <w:rFonts w:ascii="Times New Roman" w:eastAsia="Times New Roman" w:hAnsi="Times New Roman" w:cs="Times New Roman"/>
          <w:color w:val="000000" w:themeColor="text1"/>
          <w:sz w:val="24"/>
          <w:szCs w:val="24"/>
          <w:lang w:eastAsia="et-EE"/>
        </w:rPr>
        <w:t>s</w:t>
      </w:r>
      <w:r w:rsidR="00AB4713" w:rsidRPr="4E8E6C0A">
        <w:rPr>
          <w:rFonts w:ascii="Times New Roman" w:eastAsia="Times New Roman" w:hAnsi="Times New Roman" w:cs="Times New Roman"/>
          <w:color w:val="000000" w:themeColor="text1"/>
          <w:sz w:val="24"/>
          <w:szCs w:val="24"/>
          <w:lang w:eastAsia="et-EE"/>
        </w:rPr>
        <w:t xml:space="preserve"> </w:t>
      </w:r>
      <w:r w:rsidR="00B517D6" w:rsidRPr="4E8E6C0A">
        <w:rPr>
          <w:rFonts w:ascii="Times New Roman" w:eastAsia="Times New Roman" w:hAnsi="Times New Roman" w:cs="Times New Roman"/>
          <w:color w:val="000000" w:themeColor="text1"/>
          <w:sz w:val="24"/>
          <w:szCs w:val="24"/>
          <w:lang w:eastAsia="et-EE"/>
        </w:rPr>
        <w:t>1</w:t>
      </w:r>
      <w:r w:rsidR="00843626">
        <w:rPr>
          <w:rFonts w:ascii="Times New Roman" w:eastAsia="Times New Roman" w:hAnsi="Times New Roman" w:cs="Times New Roman"/>
          <w:color w:val="000000" w:themeColor="text1"/>
          <w:sz w:val="24"/>
          <w:szCs w:val="24"/>
          <w:lang w:eastAsia="et-EE"/>
        </w:rPr>
        <w:t>8</w:t>
      </w:r>
      <w:r w:rsidR="00B517D6" w:rsidRPr="4E8E6C0A">
        <w:rPr>
          <w:rFonts w:ascii="Times New Roman" w:eastAsia="Times New Roman" w:hAnsi="Times New Roman" w:cs="Times New Roman"/>
          <w:color w:val="000000" w:themeColor="text1"/>
          <w:sz w:val="24"/>
          <w:szCs w:val="24"/>
          <w:lang w:eastAsia="et-EE"/>
        </w:rPr>
        <w:t xml:space="preserve"> nimetatud tähtajal.</w:t>
      </w:r>
    </w:p>
    <w:p w14:paraId="69094591"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bookmarkEnd w:id="61"/>
    <w:p w14:paraId="793CC3D7" w14:textId="77777777" w:rsidR="000C0319" w:rsidRPr="00C259F7" w:rsidRDefault="00D56B49" w:rsidP="00D56B49">
      <w:pPr>
        <w:spacing w:after="0" w:line="240" w:lineRule="auto"/>
        <w:ind w:left="360"/>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6. jagu</w:t>
      </w:r>
    </w:p>
    <w:p w14:paraId="02A32F19" w14:textId="1AFF5352" w:rsidR="000C0319" w:rsidRPr="00C259F7" w:rsidRDefault="247BEADA"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V</w:t>
      </w:r>
      <w:r w:rsidR="3B521299" w:rsidRPr="00C259F7">
        <w:rPr>
          <w:rFonts w:ascii="Times New Roman" w:eastAsia="Times New Roman" w:hAnsi="Times New Roman" w:cs="Times New Roman"/>
          <w:b/>
          <w:bCs/>
          <w:kern w:val="0"/>
          <w:sz w:val="24"/>
          <w:szCs w:val="24"/>
          <w:lang w:eastAsia="et-EE"/>
          <w14:ligatures w14:val="none"/>
        </w:rPr>
        <w:t>astutava töötleja tegevuse rahastamine ja muutmine</w:t>
      </w:r>
    </w:p>
    <w:p w14:paraId="7B8A6B43" w14:textId="77777777" w:rsidR="000C0319" w:rsidRPr="00C259F7" w:rsidRDefault="000C0319"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p>
    <w:p w14:paraId="7DCFC9B1" w14:textId="42B65955" w:rsidR="000C0319" w:rsidRPr="00C259F7" w:rsidRDefault="00D56B49"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B517D6">
        <w:rPr>
          <w:rFonts w:ascii="Times New Roman" w:eastAsia="Times New Roman" w:hAnsi="Times New Roman" w:cs="Times New Roman"/>
          <w:b/>
          <w:bCs/>
          <w:color w:val="000000"/>
          <w:kern w:val="0"/>
          <w:sz w:val="24"/>
          <w:szCs w:val="24"/>
          <w:lang w:eastAsia="et-EE"/>
          <w14:ligatures w14:val="none"/>
        </w:rPr>
        <w:t xml:space="preserve">§ </w:t>
      </w:r>
      <w:r w:rsidR="0070017C">
        <w:rPr>
          <w:rFonts w:ascii="Times New Roman" w:eastAsia="Times New Roman" w:hAnsi="Times New Roman" w:cs="Times New Roman"/>
          <w:b/>
          <w:bCs/>
          <w:color w:val="000000"/>
          <w:kern w:val="0"/>
          <w:sz w:val="24"/>
          <w:szCs w:val="24"/>
          <w:lang w:eastAsia="et-EE"/>
          <w14:ligatures w14:val="none"/>
        </w:rPr>
        <w:t>30</w:t>
      </w:r>
      <w:r w:rsidRPr="00B517D6">
        <w:rPr>
          <w:rFonts w:ascii="Times New Roman" w:eastAsia="Times New Roman" w:hAnsi="Times New Roman" w:cs="Times New Roman"/>
          <w:b/>
          <w:bCs/>
          <w:color w:val="000000"/>
          <w:kern w:val="0"/>
          <w:sz w:val="24"/>
          <w:szCs w:val="24"/>
          <w:lang w:eastAsia="et-EE"/>
          <w14:ligatures w14:val="none"/>
        </w:rPr>
        <w:t>.</w:t>
      </w:r>
      <w:r w:rsidRPr="00C259F7">
        <w:rPr>
          <w:rFonts w:ascii="Times New Roman" w:eastAsia="Times New Roman" w:hAnsi="Times New Roman" w:cs="Times New Roman"/>
          <w:b/>
          <w:bCs/>
          <w:color w:val="000000"/>
          <w:kern w:val="0"/>
          <w:sz w:val="24"/>
          <w:szCs w:val="24"/>
          <w:lang w:eastAsia="et-EE"/>
          <w14:ligatures w14:val="none"/>
        </w:rPr>
        <w:t xml:space="preserve"> Vastutava töötleja </w:t>
      </w:r>
      <w:r w:rsidR="00A544AF" w:rsidRPr="00C259F7">
        <w:rPr>
          <w:rFonts w:ascii="Times New Roman" w:eastAsia="Times New Roman" w:hAnsi="Times New Roman" w:cs="Times New Roman"/>
          <w:b/>
          <w:bCs/>
          <w:color w:val="000000"/>
          <w:kern w:val="0"/>
          <w:sz w:val="24"/>
          <w:szCs w:val="24"/>
          <w:lang w:eastAsia="et-EE"/>
          <w14:ligatures w14:val="none"/>
        </w:rPr>
        <w:t xml:space="preserve">tegevuse </w:t>
      </w:r>
      <w:r w:rsidRPr="00C259F7">
        <w:rPr>
          <w:rFonts w:ascii="Times New Roman" w:eastAsia="Times New Roman" w:hAnsi="Times New Roman" w:cs="Times New Roman"/>
          <w:b/>
          <w:bCs/>
          <w:color w:val="000000"/>
          <w:kern w:val="0"/>
          <w:sz w:val="24"/>
          <w:szCs w:val="24"/>
          <w:lang w:eastAsia="et-EE"/>
          <w14:ligatures w14:val="none"/>
        </w:rPr>
        <w:t>rahastamine</w:t>
      </w:r>
    </w:p>
    <w:p w14:paraId="7CB5E7EF"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D72FA7C" w14:textId="77777777"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Geenivaramu vastutava töötleja tegevust geenivaramu pidamisel ja säilitamisel rahastatakse riigieelarvest </w:t>
      </w:r>
      <w:r w:rsidR="00F406CB"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otsiaalministeeriumi eelarve kaudu.</w:t>
      </w:r>
    </w:p>
    <w:p w14:paraId="599FD585"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2558FDA" w14:textId="77777777" w:rsidR="000C0319" w:rsidRPr="00C259F7" w:rsidRDefault="7CDD4C98"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Geenivaramu vastutava töötleja tegevust koeproovide võtmisel, isikuandmete kogumisel, nende edasisel töötlemisel </w:t>
      </w:r>
      <w:r w:rsidR="5C50EA89"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teadusuuringute </w:t>
      </w:r>
      <w:r w:rsidR="5C50EA89" w:rsidRPr="00C259F7">
        <w:rPr>
          <w:rFonts w:ascii="Times New Roman" w:eastAsia="Times New Roman" w:hAnsi="Times New Roman" w:cs="Times New Roman"/>
          <w:color w:val="000000"/>
          <w:kern w:val="0"/>
          <w:sz w:val="24"/>
          <w:szCs w:val="24"/>
          <w:lang w:eastAsia="et-EE"/>
          <w14:ligatures w14:val="none"/>
        </w:rPr>
        <w:t>tegemisel</w:t>
      </w:r>
      <w:r w:rsidRPr="00C259F7">
        <w:rPr>
          <w:rFonts w:ascii="Times New Roman" w:eastAsia="Times New Roman" w:hAnsi="Times New Roman" w:cs="Times New Roman"/>
          <w:color w:val="000000"/>
          <w:kern w:val="0"/>
          <w:sz w:val="24"/>
          <w:szCs w:val="24"/>
          <w:lang w:eastAsia="et-EE"/>
          <w14:ligatures w14:val="none"/>
        </w:rPr>
        <w:t xml:space="preserve"> rahastatakse riigieelarvest ja muudest vahenditest.</w:t>
      </w:r>
    </w:p>
    <w:p w14:paraId="3CC8266F"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012A2DC" w14:textId="688DE605" w:rsidR="000C0319" w:rsidRPr="00C259F7" w:rsidRDefault="7CDD4C98"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Geenivaramu vastutava töötleja tegevust geenivaramu arendamisel ja täiendamisel rahastatakse riigieelarvest ja muudest vahenditest, </w:t>
      </w:r>
      <w:r w:rsidR="4F9CB8F5" w:rsidRPr="00C259F7">
        <w:rPr>
          <w:rFonts w:ascii="Times New Roman" w:eastAsia="Times New Roman" w:hAnsi="Times New Roman" w:cs="Times New Roman"/>
          <w:color w:val="000000"/>
          <w:kern w:val="0"/>
          <w:sz w:val="24"/>
          <w:szCs w:val="24"/>
          <w:lang w:eastAsia="et-EE"/>
          <w14:ligatures w14:val="none"/>
        </w:rPr>
        <w:t>sealhulgas</w:t>
      </w:r>
      <w:r w:rsidRPr="00C259F7">
        <w:rPr>
          <w:rFonts w:ascii="Times New Roman" w:eastAsia="Times New Roman" w:hAnsi="Times New Roman" w:cs="Times New Roman"/>
          <w:color w:val="000000"/>
          <w:kern w:val="0"/>
          <w:sz w:val="24"/>
          <w:szCs w:val="24"/>
          <w:lang w:eastAsia="et-EE"/>
          <w14:ligatures w14:val="none"/>
        </w:rPr>
        <w:t xml:space="preserve"> käesoleva seaduse </w:t>
      </w:r>
      <w:r w:rsidR="2FAF107A" w:rsidRPr="00C259F7">
        <w:rPr>
          <w:rFonts w:ascii="Times New Roman" w:eastAsia="Times New Roman" w:hAnsi="Times New Roman" w:cs="Times New Roman"/>
          <w:kern w:val="0"/>
          <w:sz w:val="24"/>
          <w:szCs w:val="24"/>
          <w:lang w:eastAsia="et-EE"/>
          <w14:ligatures w14:val="none"/>
        </w:rPr>
        <w:t xml:space="preserve">§-s </w:t>
      </w:r>
      <w:r w:rsidRPr="00C259F7">
        <w:rPr>
          <w:rFonts w:ascii="Times New Roman" w:eastAsia="Times New Roman" w:hAnsi="Times New Roman" w:cs="Times New Roman"/>
          <w:kern w:val="0"/>
          <w:sz w:val="24"/>
          <w:szCs w:val="24"/>
          <w:lang w:eastAsia="et-EE"/>
          <w14:ligatures w14:val="none"/>
        </w:rPr>
        <w:t>2</w:t>
      </w:r>
      <w:r w:rsidR="0005557D">
        <w:rPr>
          <w:rFonts w:ascii="Times New Roman" w:eastAsia="Times New Roman" w:hAnsi="Times New Roman" w:cs="Times New Roman"/>
          <w:kern w:val="0"/>
          <w:sz w:val="24"/>
          <w:szCs w:val="24"/>
          <w:lang w:eastAsia="et-EE"/>
          <w14:ligatures w14:val="none"/>
        </w:rPr>
        <w:t>8</w:t>
      </w:r>
      <w:r w:rsidRPr="00C259F7">
        <w:rPr>
          <w:rFonts w:ascii="Times New Roman" w:eastAsia="Times New Roman" w:hAnsi="Times New Roman" w:cs="Times New Roman"/>
          <w:color w:val="000000"/>
          <w:kern w:val="0"/>
          <w:sz w:val="24"/>
          <w:szCs w:val="24"/>
          <w:lang w:eastAsia="et-EE"/>
          <w14:ligatures w14:val="none"/>
        </w:rPr>
        <w:t xml:space="preserve"> </w:t>
      </w:r>
      <w:r w:rsidR="58857CB6" w:rsidRPr="00C259F7">
        <w:rPr>
          <w:rFonts w:ascii="Times New Roman" w:eastAsia="Times New Roman" w:hAnsi="Times New Roman" w:cs="Times New Roman"/>
          <w:color w:val="000000"/>
          <w:kern w:val="0"/>
          <w:sz w:val="24"/>
          <w:szCs w:val="24"/>
          <w:lang w:eastAsia="et-EE"/>
          <w14:ligatures w14:val="none"/>
        </w:rPr>
        <w:t>nimetatud</w:t>
      </w:r>
      <w:r w:rsidRPr="00C259F7">
        <w:rPr>
          <w:rFonts w:ascii="Times New Roman" w:eastAsia="Times New Roman" w:hAnsi="Times New Roman" w:cs="Times New Roman"/>
          <w:color w:val="000000"/>
          <w:kern w:val="0"/>
          <w:sz w:val="24"/>
          <w:szCs w:val="24"/>
          <w:lang w:eastAsia="et-EE"/>
          <w14:ligatures w14:val="none"/>
        </w:rPr>
        <w:t xml:space="preserve"> tasudest.</w:t>
      </w:r>
    </w:p>
    <w:p w14:paraId="5B099038"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A77C2B7" w14:textId="77777777"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Geenidoonori isikuandmete tervise infosüsteemi kandmist ning selleks põhjendatud ja vajalikke geenivaramu vastutava töötleja tegevusi rahastatakse riigieelarvest ja muudest vahenditest.</w:t>
      </w:r>
    </w:p>
    <w:p w14:paraId="50ADFA80"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0787F5F" w14:textId="26BE4D59" w:rsidR="000C0319" w:rsidRPr="00C259F7" w:rsidRDefault="00D56B49"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0070017C">
        <w:rPr>
          <w:rFonts w:ascii="Times New Roman" w:eastAsia="Times New Roman" w:hAnsi="Times New Roman" w:cs="Times New Roman"/>
          <w:b/>
          <w:bCs/>
          <w:color w:val="000000"/>
          <w:kern w:val="0"/>
          <w:sz w:val="24"/>
          <w:szCs w:val="24"/>
          <w:lang w:eastAsia="et-EE"/>
          <w14:ligatures w14:val="none"/>
        </w:rPr>
        <w:t>31</w:t>
      </w:r>
      <w:r w:rsidRPr="00C259F7">
        <w:rPr>
          <w:rFonts w:ascii="Times New Roman" w:eastAsia="Times New Roman" w:hAnsi="Times New Roman" w:cs="Times New Roman"/>
          <w:b/>
          <w:bCs/>
          <w:color w:val="000000"/>
          <w:kern w:val="0"/>
          <w:sz w:val="24"/>
          <w:szCs w:val="24"/>
          <w:lang w:eastAsia="et-EE"/>
          <w14:ligatures w14:val="none"/>
        </w:rPr>
        <w:t>. Vastutava töötleja muutus ja andmete võõrandatavus</w:t>
      </w:r>
    </w:p>
    <w:p w14:paraId="0145E468"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B374232" w14:textId="501BB00D"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96177">
        <w:rPr>
          <w:rFonts w:ascii="Times New Roman" w:eastAsia="Times New Roman" w:hAnsi="Times New Roman" w:cs="Times New Roman"/>
          <w:color w:val="000000"/>
          <w:kern w:val="0"/>
          <w:sz w:val="24"/>
          <w:szCs w:val="24"/>
          <w:lang w:eastAsia="et-EE"/>
          <w14:ligatures w14:val="none"/>
        </w:rPr>
        <w:t xml:space="preserve">(1) Geenivaramu vastutava töötleja valduses olevad geenivaramu andmed, sealhulgas </w:t>
      </w:r>
      <w:r w:rsidR="7EAFBAFE" w:rsidRPr="00A96177">
        <w:rPr>
          <w:rFonts w:ascii="Times New Roman" w:eastAsia="Times New Roman" w:hAnsi="Times New Roman" w:cs="Times New Roman"/>
          <w:color w:val="000000" w:themeColor="text1"/>
          <w:sz w:val="24"/>
          <w:szCs w:val="24"/>
          <w:lang w:eastAsia="et-EE"/>
        </w:rPr>
        <w:t xml:space="preserve">tema omandis olevad </w:t>
      </w:r>
      <w:r w:rsidRPr="00A96177">
        <w:rPr>
          <w:rFonts w:ascii="Times New Roman" w:eastAsia="Times New Roman" w:hAnsi="Times New Roman" w:cs="Times New Roman"/>
          <w:color w:val="000000"/>
          <w:kern w:val="0"/>
          <w:sz w:val="24"/>
          <w:szCs w:val="24"/>
          <w:lang w:eastAsia="et-EE"/>
          <w14:ligatures w14:val="none"/>
        </w:rPr>
        <w:t>koeproov</w:t>
      </w:r>
      <w:r w:rsidR="70DEF135" w:rsidRPr="00A96177">
        <w:rPr>
          <w:rFonts w:ascii="Times New Roman" w:eastAsia="Times New Roman" w:hAnsi="Times New Roman" w:cs="Times New Roman"/>
          <w:color w:val="000000"/>
          <w:kern w:val="0"/>
          <w:sz w:val="24"/>
          <w:szCs w:val="24"/>
          <w:lang w:eastAsia="et-EE"/>
          <w14:ligatures w14:val="none"/>
        </w:rPr>
        <w:t>id</w:t>
      </w:r>
      <w:r w:rsidRPr="00A96177">
        <w:rPr>
          <w:rFonts w:ascii="Times New Roman" w:eastAsia="Times New Roman" w:hAnsi="Times New Roman" w:cs="Times New Roman"/>
          <w:color w:val="000000"/>
          <w:kern w:val="0"/>
          <w:sz w:val="24"/>
          <w:szCs w:val="24"/>
          <w:lang w:eastAsia="et-EE"/>
          <w14:ligatures w14:val="none"/>
        </w:rPr>
        <w:t>, ei ole võõrandatavad</w:t>
      </w:r>
      <w:ins w:id="62" w:author="Moonika Kuusk - JUSTDIGI" w:date="2025-10-07T20:17:00Z" w16du:dateUtc="2025-10-07T17:17:00Z">
        <w:r w:rsidR="005B6FFF">
          <w:rPr>
            <w:rFonts w:ascii="Times New Roman" w:eastAsia="Times New Roman" w:hAnsi="Times New Roman" w:cs="Times New Roman"/>
            <w:color w:val="000000"/>
            <w:kern w:val="0"/>
            <w:sz w:val="24"/>
            <w:szCs w:val="24"/>
            <w:lang w:eastAsia="et-EE"/>
            <w14:ligatures w14:val="none"/>
          </w:rPr>
          <w:t>,</w:t>
        </w:r>
      </w:ins>
      <w:r w:rsidR="7F574EDE" w:rsidRPr="00A96177">
        <w:rPr>
          <w:rFonts w:ascii="Times New Roman" w:eastAsia="Times New Roman" w:hAnsi="Times New Roman" w:cs="Times New Roman"/>
          <w:color w:val="000000"/>
          <w:kern w:val="0"/>
          <w:sz w:val="24"/>
          <w:szCs w:val="24"/>
          <w:lang w:eastAsia="et-EE"/>
          <w14:ligatures w14:val="none"/>
        </w:rPr>
        <w:t xml:space="preserve"> välja arvatud käesolevas seaduses sätestatud juhul</w:t>
      </w:r>
      <w:r w:rsidRPr="00A9617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Geenivaramu vastutava töötleja tegevuse lõppemisel või lõpetamisel lähe</w:t>
      </w:r>
      <w:r w:rsidR="6F3BF579" w:rsidRPr="00C259F7">
        <w:rPr>
          <w:rFonts w:ascii="Times New Roman" w:eastAsia="Times New Roman" w:hAnsi="Times New Roman" w:cs="Times New Roman"/>
          <w:color w:val="000000"/>
          <w:kern w:val="0"/>
          <w:sz w:val="24"/>
          <w:szCs w:val="24"/>
          <w:lang w:eastAsia="et-EE"/>
          <w14:ligatures w14:val="none"/>
        </w:rPr>
        <w:t>vad</w:t>
      </w:r>
      <w:r w:rsidRPr="00C259F7">
        <w:rPr>
          <w:rFonts w:ascii="Times New Roman" w:eastAsia="Times New Roman" w:hAnsi="Times New Roman" w:cs="Times New Roman"/>
          <w:color w:val="000000"/>
          <w:kern w:val="0"/>
          <w:sz w:val="24"/>
          <w:szCs w:val="24"/>
          <w:lang w:eastAsia="et-EE"/>
          <w14:ligatures w14:val="none"/>
        </w:rPr>
        <w:t xml:space="preserve"> </w:t>
      </w:r>
      <w:r w:rsidR="085BF8F5" w:rsidRPr="00C259F7">
        <w:rPr>
          <w:rFonts w:ascii="Times New Roman" w:eastAsia="Times New Roman" w:hAnsi="Times New Roman" w:cs="Times New Roman"/>
          <w:color w:val="000000"/>
          <w:kern w:val="0"/>
          <w:sz w:val="24"/>
          <w:szCs w:val="24"/>
          <w:lang w:eastAsia="et-EE"/>
          <w14:ligatures w14:val="none"/>
        </w:rPr>
        <w:t>tema</w:t>
      </w:r>
      <w:r w:rsidRPr="00C259F7">
        <w:rPr>
          <w:rFonts w:ascii="Times New Roman" w:eastAsia="Times New Roman" w:hAnsi="Times New Roman" w:cs="Times New Roman"/>
          <w:color w:val="000000"/>
          <w:kern w:val="0"/>
          <w:sz w:val="24"/>
          <w:szCs w:val="24"/>
          <w:lang w:eastAsia="et-EE"/>
          <w14:ligatures w14:val="none"/>
        </w:rPr>
        <w:t xml:space="preserve"> valduses olev</w:t>
      </w:r>
      <w:r w:rsidR="4B379830" w:rsidRPr="00C259F7">
        <w:rPr>
          <w:rFonts w:ascii="Times New Roman" w:eastAsia="Times New Roman" w:hAnsi="Times New Roman" w:cs="Times New Roman"/>
          <w:color w:val="000000"/>
          <w:kern w:val="0"/>
          <w:sz w:val="24"/>
          <w:szCs w:val="24"/>
          <w:lang w:eastAsia="et-EE"/>
          <w14:ligatures w14:val="none"/>
        </w:rPr>
        <w:t>ad</w:t>
      </w:r>
      <w:r w:rsidRPr="00C259F7">
        <w:rPr>
          <w:rFonts w:ascii="Times New Roman" w:eastAsia="Times New Roman" w:hAnsi="Times New Roman" w:cs="Times New Roman"/>
          <w:color w:val="000000"/>
          <w:kern w:val="0"/>
          <w:sz w:val="24"/>
          <w:szCs w:val="24"/>
          <w:lang w:eastAsia="et-EE"/>
          <w14:ligatures w14:val="none"/>
        </w:rPr>
        <w:t xml:space="preserve"> koeproov</w:t>
      </w:r>
      <w:r w:rsidR="4B379830"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koeproovi</w:t>
      </w:r>
      <w:r w:rsidR="4B379830" w:rsidRPr="00C259F7">
        <w:rPr>
          <w:rFonts w:ascii="Times New Roman" w:eastAsia="Times New Roman" w:hAnsi="Times New Roman" w:cs="Times New Roman"/>
          <w:color w:val="000000"/>
          <w:kern w:val="0"/>
          <w:sz w:val="24"/>
          <w:szCs w:val="24"/>
          <w:lang w:eastAsia="et-EE"/>
          <w14:ligatures w14:val="none"/>
        </w:rPr>
        <w:t>de</w:t>
      </w:r>
      <w:r w:rsidRPr="00C259F7">
        <w:rPr>
          <w:rFonts w:ascii="Times New Roman" w:eastAsia="Times New Roman" w:hAnsi="Times New Roman" w:cs="Times New Roman"/>
          <w:color w:val="000000"/>
          <w:kern w:val="0"/>
          <w:sz w:val="24"/>
          <w:szCs w:val="24"/>
          <w:lang w:eastAsia="et-EE"/>
          <w14:ligatures w14:val="none"/>
        </w:rPr>
        <w:t>ga seotud andmed, isikuandmed, sugupuu</w:t>
      </w:r>
      <w:r w:rsidR="4B379830"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ja muud geenivaramus töödeldavad andmed ning nende andmete töötlemise õigus üle Eesti Vabariigile.</w:t>
      </w:r>
    </w:p>
    <w:p w14:paraId="59466002"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B936128" w14:textId="5E24A060" w:rsidR="0AB0E14E" w:rsidRDefault="247BEADA" w:rsidP="004F7B7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Geenivaramu vastutav töötleja teavitab enne käesoleva paragrahvi lõikes 1 nimetatud õiguste üleminekut geenidoonorit uuest vastutavast töötlejast, kasutades selleks geenidoonori kontaktandmeid või avaldades </w:t>
      </w:r>
      <w:r w:rsidR="083DBA2E" w:rsidRPr="00C259F7">
        <w:rPr>
          <w:rFonts w:ascii="Times New Roman" w:eastAsia="Times New Roman" w:hAnsi="Times New Roman" w:cs="Times New Roman"/>
          <w:color w:val="000000"/>
          <w:kern w:val="0"/>
          <w:sz w:val="24"/>
          <w:szCs w:val="24"/>
          <w:lang w:eastAsia="et-EE"/>
          <w14:ligatures w14:val="none"/>
        </w:rPr>
        <w:t>sellekohase</w:t>
      </w:r>
      <w:r w:rsidRPr="00C259F7">
        <w:rPr>
          <w:rFonts w:ascii="Times New Roman" w:eastAsia="Times New Roman" w:hAnsi="Times New Roman" w:cs="Times New Roman"/>
          <w:color w:val="000000"/>
          <w:kern w:val="0"/>
          <w:sz w:val="24"/>
          <w:szCs w:val="24"/>
          <w:lang w:eastAsia="et-EE"/>
          <w14:ligatures w14:val="none"/>
        </w:rPr>
        <w:t xml:space="preserve"> teate Ametlikes Teadaannetes või üleriigilise levikuga meediaväljaan</w:t>
      </w:r>
      <w:r w:rsidR="083DBA2E" w:rsidRPr="00C259F7">
        <w:rPr>
          <w:rFonts w:ascii="Times New Roman" w:eastAsia="Times New Roman" w:hAnsi="Times New Roman" w:cs="Times New Roman"/>
          <w:color w:val="000000"/>
          <w:kern w:val="0"/>
          <w:sz w:val="24"/>
          <w:szCs w:val="24"/>
          <w:lang w:eastAsia="et-EE"/>
          <w14:ligatures w14:val="none"/>
        </w:rPr>
        <w:t>des.</w:t>
      </w:r>
    </w:p>
    <w:p w14:paraId="57E45B77" w14:textId="77777777" w:rsidR="004F7B79" w:rsidRPr="004F7B79" w:rsidRDefault="004F7B79" w:rsidP="004F7B7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B890F4E" w14:textId="708F13BF" w:rsidR="00BE3653" w:rsidRPr="00C259F7" w:rsidRDefault="00F1158B" w:rsidP="00857EF4">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3. </w:t>
      </w:r>
      <w:r w:rsidR="005D1A82" w:rsidRPr="00C259F7">
        <w:rPr>
          <w:rFonts w:ascii="Times New Roman" w:eastAsia="Times New Roman" w:hAnsi="Times New Roman" w:cs="Times New Roman"/>
          <w:b/>
          <w:bCs/>
          <w:color w:val="000000"/>
          <w:kern w:val="0"/>
          <w:sz w:val="24"/>
          <w:szCs w:val="24"/>
          <w:lang w:eastAsia="et-EE"/>
          <w14:ligatures w14:val="none"/>
        </w:rPr>
        <w:t>peatükk</w:t>
      </w:r>
    </w:p>
    <w:p w14:paraId="4712EF32" w14:textId="77FAA6E0" w:rsidR="000C0319" w:rsidRPr="00C259F7" w:rsidRDefault="247BEADA"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bookmarkStart w:id="63" w:name="_Hlk197674638"/>
      <w:r w:rsidRPr="00C259F7">
        <w:rPr>
          <w:rFonts w:ascii="Times New Roman" w:eastAsia="Times New Roman" w:hAnsi="Times New Roman" w:cs="Times New Roman"/>
          <w:b/>
          <w:bCs/>
          <w:color w:val="000000"/>
          <w:kern w:val="0"/>
          <w:sz w:val="24"/>
          <w:szCs w:val="24"/>
          <w:lang w:eastAsia="et-EE"/>
          <w14:ligatures w14:val="none"/>
        </w:rPr>
        <w:t>G</w:t>
      </w:r>
      <w:r w:rsidR="046079BB" w:rsidRPr="00C259F7">
        <w:rPr>
          <w:rFonts w:ascii="Times New Roman" w:eastAsia="Times New Roman" w:hAnsi="Times New Roman" w:cs="Times New Roman"/>
          <w:b/>
          <w:bCs/>
          <w:color w:val="000000"/>
          <w:kern w:val="0"/>
          <w:sz w:val="24"/>
          <w:szCs w:val="24"/>
          <w:lang w:eastAsia="et-EE"/>
          <w14:ligatures w14:val="none"/>
        </w:rPr>
        <w:t xml:space="preserve">eneetiliste andmete töötlemise nõuded teadusuuringu eesmärgil tehtavates inimgeeniuuringutes </w:t>
      </w:r>
    </w:p>
    <w:bookmarkEnd w:id="63"/>
    <w:p w14:paraId="0F787B0C" w14:textId="77777777" w:rsidR="000C0319" w:rsidRPr="00C259F7" w:rsidRDefault="000C031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2B2766D5" w14:textId="6DAA08A6" w:rsidR="000C0319" w:rsidRPr="00C259F7" w:rsidRDefault="00D56B49" w:rsidP="0007198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0070017C">
        <w:rPr>
          <w:rFonts w:ascii="Times New Roman" w:eastAsia="Times New Roman" w:hAnsi="Times New Roman" w:cs="Times New Roman"/>
          <w:b/>
          <w:bCs/>
          <w:color w:val="000000"/>
          <w:kern w:val="0"/>
          <w:sz w:val="24"/>
          <w:szCs w:val="24"/>
          <w:lang w:eastAsia="et-EE"/>
          <w14:ligatures w14:val="none"/>
        </w:rPr>
        <w:t>2</w:t>
      </w:r>
      <w:r w:rsidRPr="00C259F7">
        <w:rPr>
          <w:rFonts w:ascii="Times New Roman" w:eastAsia="Times New Roman" w:hAnsi="Times New Roman" w:cs="Times New Roman"/>
          <w:b/>
          <w:bCs/>
          <w:color w:val="000000"/>
          <w:kern w:val="0"/>
          <w:sz w:val="24"/>
          <w:szCs w:val="24"/>
          <w:lang w:eastAsia="et-EE"/>
          <w14:ligatures w14:val="none"/>
        </w:rPr>
        <w:t>. Peatüki kohaldamisala</w:t>
      </w:r>
    </w:p>
    <w:p w14:paraId="2FEE12DF" w14:textId="77777777" w:rsidR="000C0319" w:rsidRPr="00C259F7" w:rsidRDefault="000C0319" w:rsidP="0007198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C6E1A0F" w14:textId="4D82E57C" w:rsidR="000C0319" w:rsidRPr="00C259F7" w:rsidRDefault="1634C723"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Käesolevas peatükis sätestatu</w:t>
      </w:r>
      <w:r w:rsidR="4F338336"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 </w:t>
      </w:r>
      <w:r w:rsidRPr="00A80EE3">
        <w:rPr>
          <w:rFonts w:ascii="Times New Roman" w:eastAsia="Times New Roman" w:hAnsi="Times New Roman" w:cs="Times New Roman"/>
          <w:color w:val="000000"/>
          <w:kern w:val="0"/>
          <w:sz w:val="24"/>
          <w:szCs w:val="24"/>
          <w:lang w:eastAsia="et-EE"/>
          <w14:ligatures w14:val="none"/>
        </w:rPr>
        <w:t>kohald</w:t>
      </w:r>
      <w:r w:rsidR="4F338336" w:rsidRPr="00A80EE3">
        <w:rPr>
          <w:rFonts w:ascii="Times New Roman" w:eastAsia="Times New Roman" w:hAnsi="Times New Roman" w:cs="Times New Roman"/>
          <w:color w:val="000000"/>
          <w:kern w:val="0"/>
          <w:sz w:val="24"/>
          <w:szCs w:val="24"/>
          <w:lang w:eastAsia="et-EE"/>
          <w14:ligatures w14:val="none"/>
        </w:rPr>
        <w:t>atakse</w:t>
      </w:r>
      <w:r w:rsidR="00A80EE3" w:rsidRPr="00A80EE3">
        <w:rPr>
          <w:rFonts w:ascii="Times New Roman" w:hAnsi="Times New Roman" w:cs="Times New Roman"/>
          <w:sz w:val="24"/>
          <w:szCs w:val="24"/>
        </w:rPr>
        <w:t xml:space="preserve"> </w:t>
      </w:r>
      <w:r w:rsidR="315775A9" w:rsidRPr="6D8B0B3D">
        <w:rPr>
          <w:rFonts w:ascii="Times New Roman" w:eastAsia="Times New Roman" w:hAnsi="Times New Roman" w:cs="Times New Roman"/>
          <w:color w:val="000000" w:themeColor="text1"/>
          <w:sz w:val="24"/>
          <w:szCs w:val="24"/>
          <w:lang w:eastAsia="et-EE"/>
        </w:rPr>
        <w:t>teadus</w:t>
      </w:r>
      <w:r w:rsidR="00183B3C" w:rsidRPr="6D8B0B3D">
        <w:rPr>
          <w:rFonts w:ascii="Times New Roman" w:eastAsia="Times New Roman" w:hAnsi="Times New Roman" w:cs="Times New Roman"/>
          <w:color w:val="000000" w:themeColor="text1"/>
          <w:sz w:val="24"/>
          <w:szCs w:val="24"/>
          <w:lang w:eastAsia="et-EE"/>
        </w:rPr>
        <w:t>uuringu vastutav</w:t>
      </w:r>
      <w:r w:rsidR="67ECBA7E" w:rsidRPr="6D8B0B3D">
        <w:rPr>
          <w:rFonts w:ascii="Times New Roman" w:eastAsia="Times New Roman" w:hAnsi="Times New Roman" w:cs="Times New Roman"/>
          <w:color w:val="000000" w:themeColor="text1"/>
          <w:sz w:val="24"/>
          <w:szCs w:val="24"/>
          <w:lang w:eastAsia="et-EE"/>
        </w:rPr>
        <w:t>ale</w:t>
      </w:r>
      <w:r w:rsidR="00183B3C" w:rsidRPr="56747337">
        <w:rPr>
          <w:rFonts w:ascii="Times New Roman" w:eastAsia="Times New Roman" w:hAnsi="Times New Roman" w:cs="Times New Roman"/>
          <w:color w:val="000000" w:themeColor="text1"/>
          <w:sz w:val="24"/>
          <w:szCs w:val="24"/>
          <w:lang w:eastAsia="et-EE"/>
        </w:rPr>
        <w:t xml:space="preserve"> töötlej</w:t>
      </w:r>
      <w:r w:rsidR="5201110C" w:rsidRPr="6D8B0B3D">
        <w:rPr>
          <w:rFonts w:ascii="Times New Roman" w:eastAsia="Times New Roman" w:hAnsi="Times New Roman" w:cs="Times New Roman"/>
          <w:color w:val="000000" w:themeColor="text1"/>
          <w:sz w:val="24"/>
          <w:szCs w:val="24"/>
          <w:lang w:eastAsia="et-EE"/>
        </w:rPr>
        <w:t>ale</w:t>
      </w:r>
      <w:r w:rsidR="00183B3C" w:rsidRPr="6D8B0B3D">
        <w:rPr>
          <w:rFonts w:ascii="Times New Roman" w:eastAsia="Times New Roman" w:hAnsi="Times New Roman" w:cs="Times New Roman"/>
          <w:color w:val="000000" w:themeColor="text1"/>
          <w:sz w:val="24"/>
          <w:szCs w:val="24"/>
          <w:lang w:eastAsia="et-EE"/>
        </w:rPr>
        <w:t>, kes töötleb</w:t>
      </w:r>
      <w:r w:rsidRPr="00C259F7">
        <w:rPr>
          <w:rFonts w:ascii="Times New Roman" w:eastAsia="Times New Roman" w:hAnsi="Times New Roman" w:cs="Times New Roman"/>
          <w:color w:val="000000"/>
          <w:kern w:val="0"/>
          <w:sz w:val="24"/>
          <w:szCs w:val="24"/>
          <w:lang w:eastAsia="et-EE"/>
          <w14:ligatures w14:val="none"/>
        </w:rPr>
        <w:t xml:space="preserve"> geneetilisi andmeid</w:t>
      </w:r>
      <w:r w:rsidR="195AEE15" w:rsidRPr="00C259F7">
        <w:rPr>
          <w:rFonts w:ascii="Times New Roman" w:eastAsia="Times New Roman" w:hAnsi="Times New Roman" w:cs="Times New Roman"/>
          <w:color w:val="000000"/>
          <w:kern w:val="0"/>
          <w:sz w:val="24"/>
          <w:szCs w:val="24"/>
          <w:lang w:eastAsia="et-EE"/>
          <w14:ligatures w14:val="none"/>
        </w:rPr>
        <w:t xml:space="preserve"> </w:t>
      </w:r>
      <w:r w:rsidR="195AEE15" w:rsidRPr="56747337">
        <w:rPr>
          <w:rFonts w:ascii="Times New Roman" w:eastAsia="Times New Roman" w:hAnsi="Times New Roman" w:cs="Times New Roman"/>
          <w:color w:val="000000"/>
          <w:kern w:val="0"/>
          <w:sz w:val="24"/>
          <w:szCs w:val="24"/>
          <w:lang w:eastAsia="et-EE"/>
          <w14:ligatures w14:val="none"/>
        </w:rPr>
        <w:t>Eesti Vabariigis läbiviidava</w:t>
      </w:r>
      <w:r w:rsidRPr="00C259F7">
        <w:rPr>
          <w:rFonts w:ascii="Times New Roman" w:eastAsia="Times New Roman" w:hAnsi="Times New Roman" w:cs="Times New Roman"/>
          <w:color w:val="000000"/>
          <w:kern w:val="0"/>
          <w:sz w:val="24"/>
          <w:szCs w:val="24"/>
          <w:lang w:eastAsia="et-EE"/>
          <w14:ligatures w14:val="none"/>
        </w:rPr>
        <w:t xml:space="preserve"> </w:t>
      </w:r>
      <w:r w:rsidR="16DEAF65" w:rsidRPr="00C259F7">
        <w:rPr>
          <w:rFonts w:ascii="Times New Roman" w:eastAsia="Times New Roman" w:hAnsi="Times New Roman" w:cs="Times New Roman"/>
          <w:color w:val="000000"/>
          <w:kern w:val="0"/>
          <w:sz w:val="24"/>
          <w:szCs w:val="24"/>
          <w:lang w:eastAsia="et-EE"/>
          <w14:ligatures w14:val="none"/>
        </w:rPr>
        <w:t>teadus</w:t>
      </w:r>
      <w:r w:rsidRPr="00C259F7">
        <w:rPr>
          <w:rFonts w:ascii="Times New Roman" w:eastAsia="Times New Roman" w:hAnsi="Times New Roman" w:cs="Times New Roman"/>
          <w:color w:val="000000"/>
          <w:kern w:val="0"/>
          <w:sz w:val="24"/>
          <w:szCs w:val="24"/>
          <w:lang w:eastAsia="et-EE"/>
          <w14:ligatures w14:val="none"/>
        </w:rPr>
        <w:t>uuringu</w:t>
      </w:r>
      <w:r w:rsidR="1BBF9468" w:rsidRPr="00C259F7">
        <w:rPr>
          <w:rFonts w:ascii="Times New Roman" w:eastAsia="Times New Roman" w:hAnsi="Times New Roman" w:cs="Times New Roman"/>
          <w:color w:val="000000"/>
          <w:kern w:val="0"/>
          <w:sz w:val="24"/>
          <w:szCs w:val="24"/>
          <w:lang w:eastAsia="et-EE"/>
          <w14:ligatures w14:val="none"/>
        </w:rPr>
        <w:t xml:space="preserve"> tegemise </w:t>
      </w:r>
      <w:r w:rsidRPr="00C259F7">
        <w:rPr>
          <w:rFonts w:ascii="Times New Roman" w:eastAsia="Times New Roman" w:hAnsi="Times New Roman" w:cs="Times New Roman"/>
          <w:color w:val="000000"/>
          <w:kern w:val="0"/>
          <w:sz w:val="24"/>
          <w:szCs w:val="24"/>
          <w:lang w:eastAsia="et-EE"/>
          <w14:ligatures w14:val="none"/>
        </w:rPr>
        <w:t xml:space="preserve">eesmärgil </w:t>
      </w:r>
      <w:r w:rsidRPr="00C259F7">
        <w:rPr>
          <w:rFonts w:ascii="Times New Roman" w:eastAsia="Times New Roman" w:hAnsi="Times New Roman" w:cs="Times New Roman"/>
          <w:color w:val="000000" w:themeColor="text1"/>
          <w:sz w:val="24"/>
          <w:szCs w:val="24"/>
          <w:lang w:eastAsia="et-EE"/>
        </w:rPr>
        <w:t xml:space="preserve">tehtavas </w:t>
      </w:r>
      <w:r w:rsidR="7C6A21E4" w:rsidRPr="00C259F7">
        <w:rPr>
          <w:rFonts w:ascii="Times New Roman" w:eastAsia="Times New Roman" w:hAnsi="Times New Roman" w:cs="Times New Roman"/>
          <w:color w:val="000000" w:themeColor="text1"/>
          <w:sz w:val="24"/>
          <w:szCs w:val="24"/>
          <w:lang w:eastAsia="et-EE"/>
        </w:rPr>
        <w:t>inimgeeni</w:t>
      </w:r>
      <w:r w:rsidRPr="00C259F7" w:rsidDel="10FC28A7">
        <w:rPr>
          <w:rFonts w:ascii="Times New Roman" w:eastAsia="Times New Roman" w:hAnsi="Times New Roman" w:cs="Times New Roman"/>
          <w:color w:val="000000" w:themeColor="text1"/>
          <w:sz w:val="24"/>
          <w:szCs w:val="24"/>
          <w:lang w:eastAsia="et-EE"/>
        </w:rPr>
        <w:t>uuringus</w:t>
      </w:r>
      <w:r w:rsidR="0200B204" w:rsidRPr="00C259F7">
        <w:rPr>
          <w:rFonts w:ascii="Times New Roman" w:eastAsia="Times New Roman" w:hAnsi="Times New Roman" w:cs="Times New Roman"/>
          <w:color w:val="000000"/>
          <w:kern w:val="0"/>
          <w:sz w:val="24"/>
          <w:szCs w:val="24"/>
          <w:lang w:eastAsia="et-EE"/>
          <w14:ligatures w14:val="none"/>
        </w:rPr>
        <w:t>,</w:t>
      </w:r>
      <w:r w:rsidRPr="00C259F7" w:rsidDel="0200B204">
        <w:rPr>
          <w:rFonts w:ascii="Times New Roman" w:eastAsia="Times New Roman" w:hAnsi="Times New Roman" w:cs="Times New Roman"/>
          <w:color w:val="000000" w:themeColor="text1"/>
          <w:sz w:val="24"/>
          <w:szCs w:val="24"/>
          <w:lang w:eastAsia="et-EE"/>
        </w:rPr>
        <w:t xml:space="preserve"> mille tarbeks kogutakse või töödeldakse</w:t>
      </w:r>
      <w:r w:rsidRPr="00C259F7" w:rsidDel="4AD1C62D">
        <w:rPr>
          <w:rFonts w:ascii="Times New Roman" w:eastAsia="Times New Roman" w:hAnsi="Times New Roman" w:cs="Times New Roman"/>
          <w:color w:val="000000" w:themeColor="text1"/>
          <w:sz w:val="24"/>
          <w:szCs w:val="24"/>
          <w:lang w:eastAsia="et-EE"/>
        </w:rPr>
        <w:t xml:space="preserve"> andmeid</w:t>
      </w:r>
      <w:r w:rsidRPr="00C259F7" w:rsidDel="1634C723">
        <w:rPr>
          <w:rFonts w:ascii="Times New Roman" w:eastAsia="Times New Roman" w:hAnsi="Times New Roman" w:cs="Times New Roman"/>
          <w:color w:val="000000" w:themeColor="text1"/>
          <w:sz w:val="24"/>
          <w:szCs w:val="24"/>
          <w:lang w:eastAsia="et-EE"/>
        </w:rPr>
        <w:t xml:space="preserve"> Eestis</w:t>
      </w:r>
      <w:r w:rsidRPr="00C259F7">
        <w:rPr>
          <w:rFonts w:ascii="Times New Roman" w:eastAsia="Times New Roman" w:hAnsi="Times New Roman" w:cs="Times New Roman"/>
          <w:color w:val="000000"/>
          <w:kern w:val="0"/>
          <w:sz w:val="24"/>
          <w:szCs w:val="24"/>
          <w:lang w:eastAsia="et-EE"/>
          <w14:ligatures w14:val="none"/>
        </w:rPr>
        <w:t>.</w:t>
      </w:r>
    </w:p>
    <w:p w14:paraId="26AC16BB" w14:textId="2D43E838" w:rsidR="56747337" w:rsidRDefault="56747337" w:rsidP="56747337">
      <w:pPr>
        <w:spacing w:after="0" w:line="240" w:lineRule="auto"/>
        <w:jc w:val="both"/>
        <w:rPr>
          <w:rFonts w:ascii="Times New Roman" w:eastAsia="Times New Roman" w:hAnsi="Times New Roman" w:cs="Times New Roman"/>
          <w:color w:val="000000" w:themeColor="text1"/>
          <w:sz w:val="24"/>
          <w:szCs w:val="24"/>
          <w:lang w:eastAsia="et-EE"/>
        </w:rPr>
      </w:pPr>
    </w:p>
    <w:p w14:paraId="372D7E8E" w14:textId="51588BEE" w:rsidR="000C0319" w:rsidRPr="00C259F7" w:rsidRDefault="247BEADA" w:rsidP="5674733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6CA06289" w:rsidRPr="00C259F7">
        <w:rPr>
          <w:rFonts w:ascii="Times New Roman" w:eastAsia="Times New Roman" w:hAnsi="Times New Roman" w:cs="Times New Roman"/>
          <w:color w:val="000000"/>
          <w:kern w:val="0"/>
          <w:sz w:val="24"/>
          <w:szCs w:val="24"/>
          <w:lang w:eastAsia="et-EE"/>
          <w14:ligatures w14:val="none"/>
        </w:rPr>
        <w:t>2</w:t>
      </w:r>
      <w:r w:rsidRPr="00C259F7">
        <w:rPr>
          <w:rFonts w:ascii="Times New Roman" w:eastAsia="Times New Roman" w:hAnsi="Times New Roman" w:cs="Times New Roman"/>
          <w:color w:val="000000"/>
          <w:kern w:val="0"/>
          <w:sz w:val="24"/>
          <w:szCs w:val="24"/>
          <w:lang w:eastAsia="et-EE"/>
          <w14:ligatures w14:val="none"/>
        </w:rPr>
        <w:t>) Teadusuuringuna käsit</w:t>
      </w:r>
      <w:r w:rsidR="28E02786" w:rsidRPr="00C259F7">
        <w:rPr>
          <w:rFonts w:ascii="Times New Roman" w:eastAsia="Times New Roman" w:hAnsi="Times New Roman" w:cs="Times New Roman"/>
          <w:color w:val="000000"/>
          <w:kern w:val="0"/>
          <w:sz w:val="24"/>
          <w:szCs w:val="24"/>
          <w:lang w:eastAsia="et-EE"/>
          <w14:ligatures w14:val="none"/>
        </w:rPr>
        <w:t>atakse</w:t>
      </w:r>
      <w:r w:rsidRPr="00C259F7">
        <w:rPr>
          <w:rFonts w:ascii="Times New Roman" w:eastAsia="Times New Roman" w:hAnsi="Times New Roman" w:cs="Times New Roman"/>
          <w:color w:val="000000"/>
          <w:kern w:val="0"/>
          <w:sz w:val="24"/>
          <w:szCs w:val="24"/>
          <w:lang w:eastAsia="et-EE"/>
          <w14:ligatures w14:val="none"/>
        </w:rPr>
        <w:t xml:space="preserve"> </w:t>
      </w:r>
      <w:r w:rsidRPr="56747337">
        <w:rPr>
          <w:rFonts w:ascii="Times New Roman" w:eastAsia="Times New Roman" w:hAnsi="Times New Roman" w:cs="Times New Roman"/>
          <w:color w:val="000000"/>
          <w:kern w:val="0"/>
          <w:sz w:val="24"/>
          <w:szCs w:val="24"/>
          <w:lang w:eastAsia="et-EE"/>
          <w14:ligatures w14:val="none"/>
        </w:rPr>
        <w:t xml:space="preserve">nii isiku nõusolekuta </w:t>
      </w:r>
      <w:r w:rsidR="035824D3" w:rsidRPr="56747337">
        <w:rPr>
          <w:rFonts w:ascii="Times New Roman" w:eastAsia="Times New Roman" w:hAnsi="Times New Roman" w:cs="Times New Roman"/>
          <w:color w:val="000000"/>
          <w:kern w:val="0"/>
          <w:sz w:val="24"/>
          <w:szCs w:val="24"/>
          <w:lang w:eastAsia="et-EE"/>
          <w14:ligatures w14:val="none"/>
        </w:rPr>
        <w:t xml:space="preserve">tehtavat </w:t>
      </w:r>
      <w:r w:rsidRPr="56747337">
        <w:rPr>
          <w:rFonts w:ascii="Times New Roman" w:eastAsia="Times New Roman" w:hAnsi="Times New Roman" w:cs="Times New Roman"/>
          <w:color w:val="000000"/>
          <w:kern w:val="0"/>
          <w:sz w:val="24"/>
          <w:szCs w:val="24"/>
          <w:lang w:eastAsia="et-EE"/>
          <w14:ligatures w14:val="none"/>
        </w:rPr>
        <w:t xml:space="preserve">teadusuuringut isikuandmete kaitse seaduse § 6 </w:t>
      </w:r>
      <w:r w:rsidR="537A6241" w:rsidRPr="56747337">
        <w:rPr>
          <w:rFonts w:ascii="Times New Roman" w:eastAsia="Times New Roman" w:hAnsi="Times New Roman" w:cs="Times New Roman"/>
          <w:color w:val="000000"/>
          <w:kern w:val="0"/>
          <w:sz w:val="24"/>
          <w:szCs w:val="24"/>
          <w:lang w:eastAsia="et-EE"/>
          <w14:ligatures w14:val="none"/>
        </w:rPr>
        <w:t>tähenduses</w:t>
      </w:r>
      <w:r w:rsidRPr="56747337">
        <w:rPr>
          <w:rFonts w:ascii="Times New Roman" w:eastAsia="Times New Roman" w:hAnsi="Times New Roman" w:cs="Times New Roman"/>
          <w:color w:val="000000"/>
          <w:kern w:val="0"/>
          <w:sz w:val="24"/>
          <w:szCs w:val="24"/>
          <w:lang w:eastAsia="et-EE"/>
          <w14:ligatures w14:val="none"/>
        </w:rPr>
        <w:t xml:space="preserve"> kui ka isiku nõusoleku alusel</w:t>
      </w:r>
      <w:r w:rsidRPr="00C259F7">
        <w:rPr>
          <w:rFonts w:ascii="Times New Roman" w:eastAsia="Times New Roman" w:hAnsi="Times New Roman" w:cs="Times New Roman"/>
          <w:color w:val="000000"/>
          <w:kern w:val="0"/>
          <w:sz w:val="24"/>
          <w:szCs w:val="24"/>
          <w:lang w:eastAsia="et-EE"/>
          <w14:ligatures w14:val="none"/>
        </w:rPr>
        <w:t xml:space="preserve"> </w:t>
      </w:r>
      <w:r w:rsidR="616E5D52" w:rsidRPr="00C259F7">
        <w:rPr>
          <w:rFonts w:ascii="Times New Roman" w:eastAsia="Times New Roman" w:hAnsi="Times New Roman" w:cs="Times New Roman"/>
          <w:color w:val="000000"/>
          <w:kern w:val="0"/>
          <w:sz w:val="24"/>
          <w:szCs w:val="24"/>
          <w:lang w:eastAsia="et-EE"/>
          <w14:ligatures w14:val="none"/>
        </w:rPr>
        <w:t>tehtava</w:t>
      </w:r>
      <w:r w:rsidR="537A6241"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 teadusuuringu</w:t>
      </w:r>
      <w:r w:rsidR="537A6241" w:rsidRPr="00C259F7">
        <w:rPr>
          <w:rFonts w:ascii="Times New Roman" w:eastAsia="Times New Roman" w:hAnsi="Times New Roman" w:cs="Times New Roman"/>
          <w:color w:val="000000"/>
          <w:kern w:val="0"/>
          <w:sz w:val="24"/>
          <w:szCs w:val="24"/>
          <w:lang w:eastAsia="et-EE"/>
          <w14:ligatures w14:val="none"/>
        </w:rPr>
        <w:t>t.</w:t>
      </w:r>
    </w:p>
    <w:p w14:paraId="7340C598"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E1D8FF8" w14:textId="2F1AC6C9" w:rsidR="00D56B49" w:rsidRPr="00C259F7" w:rsidRDefault="247BEADA" w:rsidP="00AB13E5">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64" w:name="_Hlk209526804"/>
      <w:r w:rsidRPr="00C259F7">
        <w:rPr>
          <w:rFonts w:ascii="Times New Roman" w:eastAsia="Times New Roman" w:hAnsi="Times New Roman" w:cs="Times New Roman"/>
          <w:b/>
          <w:bCs/>
          <w:color w:val="000000"/>
          <w:kern w:val="0"/>
          <w:sz w:val="24"/>
          <w:szCs w:val="24"/>
          <w:lang w:eastAsia="et-EE"/>
          <w14:ligatures w14:val="none"/>
        </w:rPr>
        <w:t>§ 3</w:t>
      </w:r>
      <w:r w:rsidR="0070017C">
        <w:rPr>
          <w:rFonts w:ascii="Times New Roman" w:eastAsia="Times New Roman" w:hAnsi="Times New Roman" w:cs="Times New Roman"/>
          <w:b/>
          <w:bCs/>
          <w:color w:val="000000"/>
          <w:kern w:val="0"/>
          <w:sz w:val="24"/>
          <w:szCs w:val="24"/>
          <w:lang w:eastAsia="et-EE"/>
          <w14:ligatures w14:val="none"/>
        </w:rPr>
        <w:t>3</w:t>
      </w:r>
      <w:r w:rsidRPr="00C259F7">
        <w:rPr>
          <w:rFonts w:ascii="Times New Roman" w:eastAsia="Times New Roman" w:hAnsi="Times New Roman" w:cs="Times New Roman"/>
          <w:b/>
          <w:bCs/>
          <w:color w:val="000000"/>
          <w:kern w:val="0"/>
          <w:sz w:val="24"/>
          <w:szCs w:val="24"/>
          <w:lang w:eastAsia="et-EE"/>
          <w14:ligatures w14:val="none"/>
        </w:rPr>
        <w:t xml:space="preserve">. </w:t>
      </w:r>
      <w:r w:rsidR="00857D61">
        <w:rPr>
          <w:rFonts w:ascii="Times New Roman" w:eastAsia="Times New Roman" w:hAnsi="Times New Roman" w:cs="Times New Roman"/>
          <w:b/>
          <w:bCs/>
          <w:color w:val="000000"/>
          <w:kern w:val="0"/>
          <w:sz w:val="24"/>
          <w:szCs w:val="24"/>
          <w:lang w:eastAsia="et-EE"/>
          <w14:ligatures w14:val="none"/>
        </w:rPr>
        <w:t>E</w:t>
      </w:r>
      <w:r w:rsidRPr="00C259F7">
        <w:rPr>
          <w:rFonts w:ascii="Times New Roman" w:eastAsia="Times New Roman" w:hAnsi="Times New Roman" w:cs="Times New Roman"/>
          <w:b/>
          <w:bCs/>
          <w:color w:val="000000"/>
          <w:kern w:val="0"/>
          <w:sz w:val="24"/>
          <w:szCs w:val="24"/>
          <w:lang w:eastAsia="et-EE"/>
          <w14:ligatures w14:val="none"/>
        </w:rPr>
        <w:t xml:space="preserve">etikakomitee </w:t>
      </w:r>
      <w:r w:rsidR="0061633A">
        <w:rPr>
          <w:rFonts w:ascii="Times New Roman" w:eastAsia="Times New Roman" w:hAnsi="Times New Roman" w:cs="Times New Roman"/>
          <w:b/>
          <w:bCs/>
          <w:color w:val="000000"/>
          <w:kern w:val="0"/>
          <w:sz w:val="24"/>
          <w:szCs w:val="24"/>
          <w:lang w:eastAsia="et-EE"/>
          <w14:ligatures w14:val="none"/>
        </w:rPr>
        <w:t>hinnang</w:t>
      </w:r>
    </w:p>
    <w:p w14:paraId="25DCD8AF" w14:textId="77777777" w:rsidR="00B047D4" w:rsidRPr="00C259F7" w:rsidRDefault="00B047D4" w:rsidP="638A2CEA">
      <w:pPr>
        <w:spacing w:after="0" w:line="240" w:lineRule="auto"/>
        <w:jc w:val="both"/>
        <w:textAlignment w:val="baseline"/>
        <w:rPr>
          <w:rFonts w:ascii="Times New Roman" w:eastAsia="Times New Roman" w:hAnsi="Times New Roman" w:cs="Times New Roman"/>
          <w:color w:val="000000"/>
          <w:kern w:val="0"/>
          <w:sz w:val="24"/>
          <w:szCs w:val="24"/>
          <w:highlight w:val="yellow"/>
          <w:lang w:eastAsia="et-EE"/>
          <w14:ligatures w14:val="none"/>
        </w:rPr>
      </w:pPr>
    </w:p>
    <w:p w14:paraId="60A8C5D4" w14:textId="29B02F6A" w:rsidR="00366FD4" w:rsidRPr="00A96177" w:rsidRDefault="009E2F8A" w:rsidP="009E2F8A">
      <w:pPr>
        <w:pStyle w:val="Loendilik"/>
        <w:spacing w:after="240" w:line="240" w:lineRule="auto"/>
        <w:ind w:left="0"/>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(1) </w:t>
      </w:r>
      <w:r w:rsidR="247BEADA" w:rsidRPr="30493A01">
        <w:rPr>
          <w:rFonts w:ascii="Times New Roman" w:eastAsia="Times New Roman" w:hAnsi="Times New Roman" w:cs="Times New Roman"/>
          <w:color w:val="000000"/>
          <w:kern w:val="0"/>
          <w:sz w:val="24"/>
          <w:szCs w:val="24"/>
          <w:lang w:eastAsia="et-EE"/>
          <w14:ligatures w14:val="none"/>
        </w:rPr>
        <w:t>Enne geneetiliste andmete töötl</w:t>
      </w:r>
      <w:r w:rsidR="616E5D52" w:rsidRPr="30493A01">
        <w:rPr>
          <w:rFonts w:ascii="Times New Roman" w:eastAsia="Times New Roman" w:hAnsi="Times New Roman" w:cs="Times New Roman"/>
          <w:color w:val="000000"/>
          <w:kern w:val="0"/>
          <w:sz w:val="24"/>
          <w:szCs w:val="24"/>
          <w:lang w:eastAsia="et-EE"/>
          <w14:ligatures w14:val="none"/>
        </w:rPr>
        <w:t>emise</w:t>
      </w:r>
      <w:r w:rsidR="247BEADA" w:rsidRPr="30493A01">
        <w:rPr>
          <w:rFonts w:ascii="Times New Roman" w:eastAsia="Times New Roman" w:hAnsi="Times New Roman" w:cs="Times New Roman"/>
          <w:color w:val="000000"/>
          <w:kern w:val="0"/>
          <w:sz w:val="24"/>
          <w:szCs w:val="24"/>
          <w:lang w:eastAsia="et-EE"/>
          <w14:ligatures w14:val="none"/>
        </w:rPr>
        <w:t xml:space="preserve"> algust tuleb läbida </w:t>
      </w:r>
      <w:r w:rsidR="00592072" w:rsidRPr="30493A01">
        <w:rPr>
          <w:rFonts w:ascii="Times New Roman" w:eastAsia="Times New Roman" w:hAnsi="Times New Roman" w:cs="Times New Roman"/>
          <w:color w:val="000000" w:themeColor="text1"/>
          <w:sz w:val="24"/>
          <w:szCs w:val="24"/>
          <w:lang w:eastAsia="et-EE"/>
        </w:rPr>
        <w:t>teadus</w:t>
      </w:r>
      <w:r w:rsidR="00C8019E" w:rsidRPr="30493A01">
        <w:rPr>
          <w:rFonts w:ascii="Times New Roman" w:eastAsia="Times New Roman" w:hAnsi="Times New Roman" w:cs="Times New Roman"/>
          <w:color w:val="000000" w:themeColor="text1"/>
          <w:sz w:val="24"/>
          <w:szCs w:val="24"/>
          <w:lang w:eastAsia="et-EE"/>
        </w:rPr>
        <w:t>- ja arendustegevuse ning innovatsioonikorraldus</w:t>
      </w:r>
      <w:r w:rsidR="00C8019E" w:rsidRPr="56747337">
        <w:rPr>
          <w:rFonts w:ascii="Times New Roman" w:eastAsia="Times New Roman" w:hAnsi="Times New Roman" w:cs="Times New Roman"/>
          <w:color w:val="000000" w:themeColor="text1"/>
          <w:sz w:val="24"/>
          <w:szCs w:val="24"/>
          <w:lang w:eastAsia="et-EE"/>
        </w:rPr>
        <w:t>e seaduse</w:t>
      </w:r>
      <w:r w:rsidR="00183B3C" w:rsidRPr="56747337">
        <w:rPr>
          <w:rFonts w:ascii="Times New Roman" w:eastAsia="Times New Roman" w:hAnsi="Times New Roman" w:cs="Times New Roman"/>
          <w:color w:val="000000" w:themeColor="text1"/>
          <w:sz w:val="24"/>
          <w:szCs w:val="24"/>
          <w:lang w:eastAsia="et-EE"/>
        </w:rPr>
        <w:t xml:space="preserve"> §</w:t>
      </w:r>
      <w:r w:rsidR="00847895" w:rsidRPr="56747337">
        <w:rPr>
          <w:rFonts w:ascii="Times New Roman" w:eastAsia="Times New Roman" w:hAnsi="Times New Roman" w:cs="Times New Roman"/>
          <w:color w:val="000000" w:themeColor="text1"/>
          <w:sz w:val="24"/>
          <w:szCs w:val="24"/>
          <w:lang w:eastAsia="et-EE"/>
        </w:rPr>
        <w:t>-s</w:t>
      </w:r>
      <w:r w:rsidR="00183B3C" w:rsidRPr="56747337">
        <w:rPr>
          <w:rFonts w:ascii="Times New Roman" w:eastAsia="Times New Roman" w:hAnsi="Times New Roman" w:cs="Times New Roman"/>
          <w:color w:val="000000" w:themeColor="text1"/>
          <w:sz w:val="24"/>
          <w:szCs w:val="24"/>
          <w:lang w:eastAsia="et-EE"/>
        </w:rPr>
        <w:t xml:space="preserve"> 2</w:t>
      </w:r>
      <w:r w:rsidR="00BA5502">
        <w:rPr>
          <w:rFonts w:ascii="Times New Roman" w:eastAsia="Times New Roman" w:hAnsi="Times New Roman" w:cs="Times New Roman"/>
          <w:color w:val="000000" w:themeColor="text1"/>
          <w:sz w:val="24"/>
          <w:szCs w:val="24"/>
          <w:lang w:eastAsia="et-EE"/>
        </w:rPr>
        <w:t>6</w:t>
      </w:r>
      <w:r w:rsidR="69AFB5A2" w:rsidRPr="56747337">
        <w:rPr>
          <w:rFonts w:ascii="Times New Roman" w:eastAsia="Times New Roman" w:hAnsi="Times New Roman" w:cs="Times New Roman"/>
          <w:color w:val="000000" w:themeColor="text1"/>
          <w:sz w:val="24"/>
          <w:szCs w:val="24"/>
          <w:lang w:eastAsia="et-EE"/>
        </w:rPr>
        <w:t xml:space="preserve"> </w:t>
      </w:r>
      <w:r w:rsidR="55E1EA5D" w:rsidRPr="56747337">
        <w:rPr>
          <w:rFonts w:ascii="Times New Roman" w:eastAsia="Times New Roman" w:hAnsi="Times New Roman" w:cs="Times New Roman"/>
          <w:kern w:val="0"/>
          <w:sz w:val="24"/>
          <w:szCs w:val="24"/>
          <w:lang w:eastAsia="et-EE"/>
          <w14:ligatures w14:val="none"/>
        </w:rPr>
        <w:t xml:space="preserve">nimetatud </w:t>
      </w:r>
      <w:r w:rsidR="00547365" w:rsidRPr="56747337">
        <w:rPr>
          <w:rFonts w:ascii="Times New Roman" w:eastAsia="Times New Roman" w:hAnsi="Times New Roman" w:cs="Times New Roman"/>
          <w:color w:val="000000" w:themeColor="text1"/>
          <w:sz w:val="24"/>
          <w:szCs w:val="24"/>
          <w:lang w:eastAsia="et-EE"/>
        </w:rPr>
        <w:t>teadus</w:t>
      </w:r>
      <w:r w:rsidR="55E1EA5D" w:rsidRPr="56747337">
        <w:rPr>
          <w:rFonts w:ascii="Times New Roman" w:eastAsia="Times New Roman" w:hAnsi="Times New Roman" w:cs="Times New Roman"/>
          <w:kern w:val="0"/>
          <w:sz w:val="24"/>
          <w:szCs w:val="24"/>
          <w:lang w:eastAsia="et-EE"/>
          <w14:ligatures w14:val="none"/>
        </w:rPr>
        <w:t>eetika</w:t>
      </w:r>
      <w:r w:rsidR="27612204" w:rsidRPr="56747337">
        <w:rPr>
          <w:rFonts w:ascii="Times New Roman" w:eastAsia="Times New Roman" w:hAnsi="Times New Roman" w:cs="Times New Roman"/>
          <w:kern w:val="0"/>
          <w:sz w:val="24"/>
          <w:szCs w:val="24"/>
          <w:lang w:eastAsia="et-EE"/>
          <w14:ligatures w14:val="none"/>
        </w:rPr>
        <w:t xml:space="preserve"> komitee</w:t>
      </w:r>
      <w:r w:rsidR="247BEADA" w:rsidRPr="56747337">
        <w:rPr>
          <w:rFonts w:ascii="Times New Roman" w:eastAsia="Times New Roman" w:hAnsi="Times New Roman" w:cs="Times New Roman"/>
          <w:kern w:val="0"/>
          <w:sz w:val="24"/>
          <w:szCs w:val="24"/>
          <w:lang w:eastAsia="et-EE"/>
          <w14:ligatures w14:val="none"/>
        </w:rPr>
        <w:t xml:space="preserve"> menetlus ning saada komitee </w:t>
      </w:r>
      <w:r w:rsidR="00B81C6E" w:rsidRPr="00A96177">
        <w:rPr>
          <w:rFonts w:ascii="Times New Roman" w:eastAsia="Times New Roman" w:hAnsi="Times New Roman" w:cs="Times New Roman"/>
          <w:color w:val="000000" w:themeColor="text1"/>
          <w:sz w:val="24"/>
          <w:szCs w:val="24"/>
          <w:lang w:eastAsia="et-EE"/>
        </w:rPr>
        <w:t>heakskiit</w:t>
      </w:r>
      <w:r w:rsidR="247BEADA" w:rsidRPr="00A96177">
        <w:rPr>
          <w:rFonts w:ascii="Times New Roman" w:eastAsia="Times New Roman" w:hAnsi="Times New Roman" w:cs="Times New Roman"/>
          <w:kern w:val="0"/>
          <w:sz w:val="24"/>
          <w:szCs w:val="24"/>
          <w:lang w:eastAsia="et-EE"/>
          <w14:ligatures w14:val="none"/>
        </w:rPr>
        <w:t>.</w:t>
      </w:r>
    </w:p>
    <w:p w14:paraId="38B41DF1" w14:textId="616C5352" w:rsidR="56747337" w:rsidRPr="00A96177" w:rsidRDefault="56747337" w:rsidP="56747337">
      <w:pPr>
        <w:pStyle w:val="Loendilik"/>
        <w:spacing w:after="240" w:line="240" w:lineRule="auto"/>
        <w:ind w:left="0"/>
        <w:jc w:val="both"/>
        <w:rPr>
          <w:rFonts w:ascii="Times New Roman" w:eastAsia="Times New Roman" w:hAnsi="Times New Roman" w:cs="Times New Roman"/>
          <w:sz w:val="24"/>
          <w:szCs w:val="24"/>
          <w:lang w:eastAsia="et-EE"/>
        </w:rPr>
      </w:pPr>
    </w:p>
    <w:p w14:paraId="4B9C85EB" w14:textId="203BAFCE" w:rsidR="006E7034" w:rsidRDefault="009E2F8A" w:rsidP="009E2F8A">
      <w:pPr>
        <w:pStyle w:val="Loendilik"/>
        <w:spacing w:after="0" w:line="240" w:lineRule="auto"/>
        <w:ind w:left="0"/>
        <w:jc w:val="both"/>
        <w:textAlignment w:val="baseline"/>
        <w:rPr>
          <w:rFonts w:ascii="Times New Roman" w:eastAsia="Times New Roman" w:hAnsi="Times New Roman" w:cs="Times New Roman"/>
          <w:kern w:val="0"/>
          <w:sz w:val="24"/>
          <w:szCs w:val="24"/>
          <w:lang w:eastAsia="et-EE"/>
          <w14:ligatures w14:val="none"/>
        </w:rPr>
      </w:pPr>
      <w:r w:rsidRPr="00A96177">
        <w:rPr>
          <w:rFonts w:ascii="Times New Roman" w:eastAsia="Times New Roman" w:hAnsi="Times New Roman" w:cs="Times New Roman"/>
          <w:kern w:val="0"/>
          <w:sz w:val="24"/>
          <w:szCs w:val="24"/>
          <w:lang w:eastAsia="et-EE"/>
          <w14:ligatures w14:val="none"/>
        </w:rPr>
        <w:t>(2)</w:t>
      </w:r>
      <w:r w:rsidR="00F04DBB" w:rsidRPr="00A96177">
        <w:rPr>
          <w:rFonts w:ascii="Times New Roman" w:eastAsia="Times New Roman" w:hAnsi="Times New Roman" w:cs="Times New Roman"/>
          <w:kern w:val="0"/>
          <w:sz w:val="24"/>
          <w:szCs w:val="24"/>
          <w:lang w:eastAsia="et-EE"/>
          <w14:ligatures w14:val="none"/>
        </w:rPr>
        <w:t xml:space="preserve"> </w:t>
      </w:r>
      <w:r w:rsidR="00896DBE" w:rsidRPr="00A96177">
        <w:rPr>
          <w:rFonts w:ascii="Times New Roman" w:eastAsia="Times New Roman" w:hAnsi="Times New Roman" w:cs="Times New Roman"/>
          <w:kern w:val="0"/>
          <w:sz w:val="24"/>
          <w:szCs w:val="24"/>
          <w:lang w:eastAsia="et-EE"/>
          <w14:ligatures w14:val="none"/>
        </w:rPr>
        <w:t xml:space="preserve">Käesoleva paragrahvi lõikes 1 nimetatud eetikakomitee </w:t>
      </w:r>
      <w:r w:rsidR="006E7034" w:rsidRPr="00A96177">
        <w:rPr>
          <w:rFonts w:ascii="Times New Roman" w:eastAsia="Times New Roman" w:hAnsi="Times New Roman" w:cs="Times New Roman"/>
          <w:kern w:val="0"/>
          <w:sz w:val="24"/>
          <w:szCs w:val="24"/>
          <w:lang w:eastAsia="et-EE"/>
          <w14:ligatures w14:val="none"/>
        </w:rPr>
        <w:t xml:space="preserve">ei anna hinnangut </w:t>
      </w:r>
      <w:r w:rsidR="00B33A9D" w:rsidRPr="00A96177">
        <w:rPr>
          <w:rFonts w:ascii="Times New Roman" w:eastAsia="Times New Roman" w:hAnsi="Times New Roman" w:cs="Times New Roman"/>
          <w:kern w:val="0"/>
          <w:sz w:val="24"/>
          <w:szCs w:val="24"/>
          <w:lang w:eastAsia="et-EE"/>
          <w14:ligatures w14:val="none"/>
        </w:rPr>
        <w:t>i</w:t>
      </w:r>
      <w:r w:rsidR="006E7034" w:rsidRPr="00A96177">
        <w:rPr>
          <w:rFonts w:ascii="Times New Roman" w:eastAsia="Times New Roman" w:hAnsi="Times New Roman" w:cs="Times New Roman"/>
          <w:kern w:val="0"/>
          <w:sz w:val="24"/>
          <w:szCs w:val="24"/>
          <w:lang w:eastAsia="et-EE"/>
          <w14:ligatures w14:val="none"/>
        </w:rPr>
        <w:t>nimtervishoius kasutatava ravimi kliinilise</w:t>
      </w:r>
      <w:r w:rsidR="00C914EB" w:rsidRPr="00A96177">
        <w:rPr>
          <w:rFonts w:ascii="Times New Roman" w:eastAsia="Times New Roman" w:hAnsi="Times New Roman" w:cs="Times New Roman"/>
          <w:kern w:val="0"/>
          <w:sz w:val="24"/>
          <w:szCs w:val="24"/>
          <w:lang w:eastAsia="et-EE"/>
          <w14:ligatures w14:val="none"/>
        </w:rPr>
        <w:t>le</w:t>
      </w:r>
      <w:r w:rsidR="006E7034" w:rsidRPr="00A96177">
        <w:rPr>
          <w:rFonts w:ascii="Times New Roman" w:eastAsia="Times New Roman" w:hAnsi="Times New Roman" w:cs="Times New Roman"/>
          <w:kern w:val="0"/>
          <w:sz w:val="24"/>
          <w:szCs w:val="24"/>
          <w:lang w:eastAsia="et-EE"/>
          <w14:ligatures w14:val="none"/>
        </w:rPr>
        <w:t xml:space="preserve"> uuringu</w:t>
      </w:r>
      <w:r w:rsidR="00C914EB" w:rsidRPr="00A96177">
        <w:rPr>
          <w:rFonts w:ascii="Times New Roman" w:eastAsia="Times New Roman" w:hAnsi="Times New Roman" w:cs="Times New Roman"/>
          <w:kern w:val="0"/>
          <w:sz w:val="24"/>
          <w:szCs w:val="24"/>
          <w:lang w:eastAsia="et-EE"/>
          <w14:ligatures w14:val="none"/>
        </w:rPr>
        <w:t>le</w:t>
      </w:r>
      <w:r w:rsidR="001721AA" w:rsidRPr="00A96177">
        <w:rPr>
          <w:rFonts w:ascii="Times New Roman" w:eastAsia="Times New Roman" w:hAnsi="Times New Roman" w:cs="Times New Roman"/>
          <w:kern w:val="0"/>
          <w:sz w:val="24"/>
          <w:szCs w:val="24"/>
          <w:lang w:eastAsia="et-EE"/>
          <w14:ligatures w14:val="none"/>
        </w:rPr>
        <w:t xml:space="preserve"> ning </w:t>
      </w:r>
      <w:r w:rsidR="00675275" w:rsidRPr="00A96177">
        <w:rPr>
          <w:rFonts w:ascii="Times New Roman" w:eastAsia="Times New Roman" w:hAnsi="Times New Roman" w:cs="Times New Roman"/>
          <w:kern w:val="0"/>
          <w:sz w:val="24"/>
          <w:szCs w:val="24"/>
          <w:lang w:eastAsia="et-EE"/>
          <w14:ligatures w14:val="none"/>
        </w:rPr>
        <w:t>meditsiiniseadme kliinilise</w:t>
      </w:r>
      <w:r w:rsidR="009E169D" w:rsidRPr="00A96177">
        <w:rPr>
          <w:rFonts w:ascii="Times New Roman" w:eastAsia="Times New Roman" w:hAnsi="Times New Roman" w:cs="Times New Roman"/>
          <w:kern w:val="0"/>
          <w:sz w:val="24"/>
          <w:szCs w:val="24"/>
          <w:lang w:eastAsia="et-EE"/>
          <w14:ligatures w14:val="none"/>
        </w:rPr>
        <w:t>le</w:t>
      </w:r>
      <w:r w:rsidR="00675275" w:rsidRPr="00A96177">
        <w:rPr>
          <w:rFonts w:ascii="Times New Roman" w:eastAsia="Times New Roman" w:hAnsi="Times New Roman" w:cs="Times New Roman"/>
          <w:kern w:val="0"/>
          <w:sz w:val="24"/>
          <w:szCs w:val="24"/>
          <w:lang w:eastAsia="et-EE"/>
          <w14:ligatures w14:val="none"/>
        </w:rPr>
        <w:t xml:space="preserve"> uuringu</w:t>
      </w:r>
      <w:r w:rsidR="009E169D" w:rsidRPr="00A96177">
        <w:rPr>
          <w:rFonts w:ascii="Times New Roman" w:eastAsia="Times New Roman" w:hAnsi="Times New Roman" w:cs="Times New Roman"/>
          <w:kern w:val="0"/>
          <w:sz w:val="24"/>
          <w:szCs w:val="24"/>
          <w:lang w:eastAsia="et-EE"/>
          <w14:ligatures w14:val="none"/>
        </w:rPr>
        <w:t>le</w:t>
      </w:r>
      <w:r w:rsidR="00675275" w:rsidRPr="00A96177">
        <w:rPr>
          <w:rFonts w:ascii="Times New Roman" w:eastAsia="Times New Roman" w:hAnsi="Times New Roman" w:cs="Times New Roman"/>
          <w:kern w:val="0"/>
          <w:sz w:val="24"/>
          <w:szCs w:val="24"/>
          <w:lang w:eastAsia="et-EE"/>
          <w14:ligatures w14:val="none"/>
        </w:rPr>
        <w:t xml:space="preserve"> ja </w:t>
      </w:r>
      <w:r w:rsidR="00675275" w:rsidRPr="00D419FB">
        <w:rPr>
          <w:rFonts w:ascii="Times New Roman" w:eastAsia="Times New Roman" w:hAnsi="Times New Roman" w:cs="Times New Roman"/>
          <w:i/>
          <w:iCs/>
          <w:kern w:val="0"/>
          <w:sz w:val="24"/>
          <w:szCs w:val="24"/>
          <w:lang w:eastAsia="et-EE"/>
          <w14:ligatures w14:val="none"/>
          <w:rPrChange w:id="65" w:author="Moonika Kuusk - JUSTDIGI" w:date="2025-10-07T20:19:00Z" w16du:dateUtc="2025-10-07T17:19:00Z">
            <w:rPr>
              <w:rFonts w:ascii="Times New Roman" w:eastAsia="Times New Roman" w:hAnsi="Times New Roman" w:cs="Times New Roman"/>
              <w:kern w:val="0"/>
              <w:sz w:val="24"/>
              <w:szCs w:val="24"/>
              <w:lang w:eastAsia="et-EE"/>
              <w14:ligatures w14:val="none"/>
            </w:rPr>
          </w:rPrChange>
        </w:rPr>
        <w:t>in vitro</w:t>
      </w:r>
      <w:r w:rsidR="00675275" w:rsidRPr="00A96177">
        <w:rPr>
          <w:rFonts w:ascii="Times New Roman" w:eastAsia="Times New Roman" w:hAnsi="Times New Roman" w:cs="Times New Roman"/>
          <w:kern w:val="0"/>
          <w:sz w:val="24"/>
          <w:szCs w:val="24"/>
          <w:lang w:eastAsia="et-EE"/>
          <w14:ligatures w14:val="none"/>
        </w:rPr>
        <w:t xml:space="preserve"> diagnostikameditsiiniseadme toimivusuuringu</w:t>
      </w:r>
      <w:r w:rsidR="009E169D" w:rsidRPr="00A96177">
        <w:rPr>
          <w:rFonts w:ascii="Times New Roman" w:eastAsia="Times New Roman" w:hAnsi="Times New Roman" w:cs="Times New Roman"/>
          <w:kern w:val="0"/>
          <w:sz w:val="24"/>
          <w:szCs w:val="24"/>
          <w:lang w:eastAsia="et-EE"/>
          <w14:ligatures w14:val="none"/>
        </w:rPr>
        <w:t xml:space="preserve">le. </w:t>
      </w:r>
      <w:r w:rsidR="00A60442" w:rsidRPr="00A96177">
        <w:rPr>
          <w:rFonts w:ascii="Times New Roman" w:eastAsia="Times New Roman" w:hAnsi="Times New Roman" w:cs="Times New Roman"/>
          <w:kern w:val="0"/>
          <w:sz w:val="24"/>
          <w:szCs w:val="24"/>
          <w:lang w:eastAsia="et-EE"/>
          <w14:ligatures w14:val="none"/>
        </w:rPr>
        <w:t>Sellisel juhul annab hinnangu ravimiseaduse</w:t>
      </w:r>
      <w:r w:rsidR="007D6BF8" w:rsidRPr="00A96177">
        <w:rPr>
          <w:rFonts w:ascii="Times New Roman" w:eastAsia="Times New Roman" w:hAnsi="Times New Roman" w:cs="Times New Roman"/>
          <w:kern w:val="0"/>
          <w:sz w:val="24"/>
          <w:szCs w:val="24"/>
          <w:lang w:eastAsia="et-EE"/>
          <w14:ligatures w14:val="none"/>
        </w:rPr>
        <w:t xml:space="preserve"> §</w:t>
      </w:r>
      <w:ins w:id="66" w:author="Moonika Kuusk - JUSTDIGI" w:date="2025-10-07T20:19:00Z" w16du:dateUtc="2025-10-07T17:19:00Z">
        <w:r w:rsidR="008238A7">
          <w:rPr>
            <w:rFonts w:ascii="Times New Roman" w:eastAsia="Times New Roman" w:hAnsi="Times New Roman" w:cs="Times New Roman"/>
            <w:kern w:val="0"/>
            <w:sz w:val="24"/>
            <w:szCs w:val="24"/>
            <w:lang w:eastAsia="et-EE"/>
            <w14:ligatures w14:val="none"/>
          </w:rPr>
          <w:noBreakHyphen/>
        </w:r>
      </w:ins>
      <w:del w:id="67" w:author="Moonika Kuusk - JUSTDIGI" w:date="2025-10-07T20:19:00Z" w16du:dateUtc="2025-10-07T17:19:00Z">
        <w:r w:rsidR="007D6BF8" w:rsidRPr="00A96177" w:rsidDel="008238A7">
          <w:rPr>
            <w:rFonts w:ascii="Times New Roman" w:eastAsia="Times New Roman" w:hAnsi="Times New Roman" w:cs="Times New Roman"/>
            <w:kern w:val="0"/>
            <w:sz w:val="24"/>
            <w:szCs w:val="24"/>
            <w:lang w:eastAsia="et-EE"/>
            <w14:ligatures w14:val="none"/>
          </w:rPr>
          <w:delText>-</w:delText>
        </w:r>
      </w:del>
      <w:r w:rsidR="007D6BF8" w:rsidRPr="00A96177">
        <w:rPr>
          <w:rFonts w:ascii="Times New Roman" w:eastAsia="Times New Roman" w:hAnsi="Times New Roman" w:cs="Times New Roman"/>
          <w:kern w:val="0"/>
          <w:sz w:val="24"/>
          <w:szCs w:val="24"/>
          <w:lang w:eastAsia="et-EE"/>
          <w14:ligatures w14:val="none"/>
        </w:rPr>
        <w:t>s 99</w:t>
      </w:r>
      <w:r w:rsidR="00B87A5A" w:rsidRPr="00A96177">
        <w:rPr>
          <w:rFonts w:ascii="Times New Roman" w:eastAsia="Times New Roman" w:hAnsi="Times New Roman" w:cs="Times New Roman"/>
          <w:kern w:val="0"/>
          <w:sz w:val="24"/>
          <w:szCs w:val="24"/>
          <w:vertAlign w:val="superscript"/>
          <w:lang w:eastAsia="et-EE"/>
          <w14:ligatures w14:val="none"/>
        </w:rPr>
        <w:t>2</w:t>
      </w:r>
      <w:r w:rsidR="007D6BF8" w:rsidRPr="00A96177">
        <w:rPr>
          <w:rFonts w:ascii="Times New Roman" w:eastAsia="Times New Roman" w:hAnsi="Times New Roman" w:cs="Times New Roman"/>
          <w:kern w:val="0"/>
          <w:sz w:val="24"/>
          <w:szCs w:val="24"/>
          <w:vertAlign w:val="superscript"/>
          <w:lang w:eastAsia="et-EE"/>
          <w14:ligatures w14:val="none"/>
        </w:rPr>
        <w:t xml:space="preserve"> </w:t>
      </w:r>
      <w:r w:rsidR="007D6BF8" w:rsidRPr="00A96177">
        <w:rPr>
          <w:rFonts w:ascii="Times New Roman" w:eastAsia="Times New Roman" w:hAnsi="Times New Roman" w:cs="Times New Roman"/>
          <w:kern w:val="0"/>
          <w:sz w:val="24"/>
          <w:szCs w:val="24"/>
          <w:lang w:eastAsia="et-EE"/>
          <w14:ligatures w14:val="none"/>
        </w:rPr>
        <w:t xml:space="preserve"> </w:t>
      </w:r>
      <w:r w:rsidR="00A60442" w:rsidRPr="00A96177">
        <w:rPr>
          <w:rFonts w:ascii="Times New Roman" w:eastAsia="Times New Roman" w:hAnsi="Times New Roman" w:cs="Times New Roman"/>
          <w:kern w:val="0"/>
          <w:sz w:val="24"/>
          <w:szCs w:val="24"/>
          <w:lang w:eastAsia="et-EE"/>
          <w14:ligatures w14:val="none"/>
        </w:rPr>
        <w:t>ja meditsiiniseaduse</w:t>
      </w:r>
      <w:r w:rsidR="007D6BF8" w:rsidRPr="00A96177">
        <w:rPr>
          <w:rFonts w:ascii="Times New Roman" w:eastAsia="Times New Roman" w:hAnsi="Times New Roman" w:cs="Times New Roman"/>
          <w:kern w:val="0"/>
          <w:sz w:val="24"/>
          <w:szCs w:val="24"/>
          <w:lang w:eastAsia="et-EE"/>
          <w14:ligatures w14:val="none"/>
        </w:rPr>
        <w:t xml:space="preserve"> §-</w:t>
      </w:r>
      <w:r w:rsidR="00A60442" w:rsidRPr="00A96177">
        <w:rPr>
          <w:rFonts w:ascii="Times New Roman" w:eastAsia="Times New Roman" w:hAnsi="Times New Roman" w:cs="Times New Roman"/>
          <w:kern w:val="0"/>
          <w:sz w:val="24"/>
          <w:szCs w:val="24"/>
          <w:lang w:eastAsia="et-EE"/>
          <w14:ligatures w14:val="none"/>
        </w:rPr>
        <w:t xml:space="preserve">s </w:t>
      </w:r>
      <w:r w:rsidR="007D6BF8" w:rsidRPr="00A96177">
        <w:rPr>
          <w:rFonts w:ascii="Times New Roman" w:eastAsia="Times New Roman" w:hAnsi="Times New Roman" w:cs="Times New Roman"/>
          <w:kern w:val="0"/>
          <w:sz w:val="24"/>
          <w:szCs w:val="24"/>
          <w:lang w:eastAsia="et-EE"/>
          <w14:ligatures w14:val="none"/>
        </w:rPr>
        <w:t>2</w:t>
      </w:r>
      <w:r w:rsidR="007427FC" w:rsidRPr="00A96177">
        <w:rPr>
          <w:rFonts w:ascii="Times New Roman" w:eastAsia="Times New Roman" w:hAnsi="Times New Roman" w:cs="Times New Roman"/>
          <w:kern w:val="0"/>
          <w:sz w:val="24"/>
          <w:szCs w:val="24"/>
          <w:lang w:eastAsia="et-EE"/>
          <w14:ligatures w14:val="none"/>
        </w:rPr>
        <w:t>1</w:t>
      </w:r>
      <w:r w:rsidR="007D6BF8" w:rsidRPr="00A96177">
        <w:rPr>
          <w:rFonts w:ascii="Times New Roman" w:eastAsia="Times New Roman" w:hAnsi="Times New Roman" w:cs="Times New Roman"/>
          <w:kern w:val="0"/>
          <w:sz w:val="24"/>
          <w:szCs w:val="24"/>
          <w:vertAlign w:val="superscript"/>
          <w:lang w:eastAsia="et-EE"/>
          <w14:ligatures w14:val="none"/>
        </w:rPr>
        <w:t>3</w:t>
      </w:r>
      <w:r w:rsidR="007D6BF8" w:rsidRPr="00A96177">
        <w:rPr>
          <w:rFonts w:ascii="Times New Roman" w:eastAsia="Times New Roman" w:hAnsi="Times New Roman" w:cs="Times New Roman"/>
          <w:kern w:val="0"/>
          <w:sz w:val="24"/>
          <w:szCs w:val="24"/>
          <w:lang w:eastAsia="et-EE"/>
          <w14:ligatures w14:val="none"/>
        </w:rPr>
        <w:t xml:space="preserve"> </w:t>
      </w:r>
      <w:r w:rsidR="00A60442" w:rsidRPr="00A96177">
        <w:rPr>
          <w:rFonts w:ascii="Times New Roman" w:eastAsia="Times New Roman" w:hAnsi="Times New Roman" w:cs="Times New Roman"/>
          <w:kern w:val="0"/>
          <w:sz w:val="24"/>
          <w:szCs w:val="24"/>
          <w:lang w:eastAsia="et-EE"/>
          <w14:ligatures w14:val="none"/>
        </w:rPr>
        <w:t>nimetatud eetikakomitee.</w:t>
      </w:r>
    </w:p>
    <w:bookmarkEnd w:id="64"/>
    <w:p w14:paraId="20C1F9AF" w14:textId="77777777" w:rsidR="000C0319" w:rsidRPr="00C259F7" w:rsidRDefault="000C0319" w:rsidP="5674733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63D73BD" w14:textId="4D78435F" w:rsidR="00787626" w:rsidRPr="00C259F7" w:rsidRDefault="00D56B49" w:rsidP="56747337">
      <w:pPr>
        <w:spacing w:after="0" w:line="240" w:lineRule="auto"/>
        <w:jc w:val="both"/>
        <w:textAlignment w:val="baseline"/>
        <w:rPr>
          <w:rFonts w:ascii="Times New Roman" w:eastAsia="Times New Roman" w:hAnsi="Times New Roman" w:cs="Times New Roman"/>
          <w:b/>
          <w:bCs/>
          <w:color w:val="FFFFFF" w:themeColor="background1"/>
          <w:kern w:val="0"/>
          <w:sz w:val="24"/>
          <w:szCs w:val="24"/>
          <w:lang w:eastAsia="et-EE"/>
          <w14:ligatures w14:val="none"/>
        </w:rPr>
      </w:pPr>
      <w:r w:rsidRPr="56747337">
        <w:rPr>
          <w:rFonts w:ascii="Times New Roman" w:eastAsia="Times New Roman" w:hAnsi="Times New Roman" w:cs="Times New Roman"/>
          <w:b/>
          <w:bCs/>
          <w:color w:val="000000"/>
          <w:kern w:val="0"/>
          <w:sz w:val="24"/>
          <w:szCs w:val="24"/>
          <w:lang w:eastAsia="et-EE"/>
          <w14:ligatures w14:val="none"/>
        </w:rPr>
        <w:t>§ 3</w:t>
      </w:r>
      <w:r w:rsidR="0070017C">
        <w:rPr>
          <w:rFonts w:ascii="Times New Roman" w:eastAsia="Times New Roman" w:hAnsi="Times New Roman" w:cs="Times New Roman"/>
          <w:b/>
          <w:bCs/>
          <w:color w:val="000000"/>
          <w:kern w:val="0"/>
          <w:sz w:val="24"/>
          <w:szCs w:val="24"/>
          <w:lang w:eastAsia="et-EE"/>
          <w14:ligatures w14:val="none"/>
        </w:rPr>
        <w:t>4</w:t>
      </w:r>
      <w:r w:rsidRPr="56747337">
        <w:rPr>
          <w:rFonts w:ascii="Times New Roman" w:eastAsia="Times New Roman" w:hAnsi="Times New Roman" w:cs="Times New Roman"/>
          <w:b/>
          <w:bCs/>
          <w:color w:val="000000"/>
          <w:kern w:val="0"/>
          <w:sz w:val="24"/>
          <w:szCs w:val="24"/>
          <w:lang w:eastAsia="et-EE"/>
          <w14:ligatures w14:val="none"/>
        </w:rPr>
        <w:t xml:space="preserve">. </w:t>
      </w:r>
      <w:r w:rsidR="1D8F4401" w:rsidRPr="6D8B0B3D">
        <w:rPr>
          <w:rFonts w:ascii="Times New Roman" w:eastAsia="Times New Roman" w:hAnsi="Times New Roman" w:cs="Times New Roman"/>
          <w:b/>
          <w:bCs/>
          <w:color w:val="000000" w:themeColor="text1"/>
          <w:sz w:val="24"/>
          <w:szCs w:val="24"/>
          <w:lang w:eastAsia="et-EE"/>
        </w:rPr>
        <w:t>Nõuded geneetilisi andmeid sisaldavatele inimgeeniuuringu</w:t>
      </w:r>
      <w:r w:rsidR="00DA172E">
        <w:rPr>
          <w:rFonts w:ascii="Times New Roman" w:eastAsia="Times New Roman" w:hAnsi="Times New Roman" w:cs="Times New Roman"/>
          <w:b/>
          <w:bCs/>
          <w:color w:val="000000" w:themeColor="text1"/>
          <w:sz w:val="24"/>
          <w:szCs w:val="24"/>
          <w:lang w:eastAsia="et-EE"/>
        </w:rPr>
        <w:t>te</w:t>
      </w:r>
      <w:r w:rsidR="005F3512">
        <w:rPr>
          <w:rFonts w:ascii="Times New Roman" w:eastAsia="Times New Roman" w:hAnsi="Times New Roman" w:cs="Times New Roman"/>
          <w:b/>
          <w:bCs/>
          <w:color w:val="000000" w:themeColor="text1"/>
          <w:sz w:val="24"/>
          <w:szCs w:val="24"/>
          <w:lang w:eastAsia="et-EE"/>
        </w:rPr>
        <w:t>le</w:t>
      </w:r>
    </w:p>
    <w:p w14:paraId="34CFC52F"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4D07F40" w14:textId="6C8ACBB3" w:rsidR="089FABB7" w:rsidRDefault="4F63574E" w:rsidP="56747337">
      <w:pPr>
        <w:spacing w:after="0" w:line="240" w:lineRule="auto"/>
        <w:jc w:val="both"/>
        <w:rPr>
          <w:rFonts w:ascii="Times New Roman" w:eastAsia="Times New Roman" w:hAnsi="Times New Roman" w:cs="Times New Roman"/>
          <w:color w:val="000000" w:themeColor="text1"/>
          <w:sz w:val="24"/>
          <w:szCs w:val="24"/>
          <w:lang w:eastAsia="et-EE"/>
        </w:rPr>
      </w:pPr>
      <w:r w:rsidRPr="4F5AFCCB">
        <w:rPr>
          <w:rFonts w:ascii="Times New Roman" w:eastAsia="Times New Roman" w:hAnsi="Times New Roman" w:cs="Times New Roman"/>
          <w:color w:val="000000" w:themeColor="text1"/>
          <w:sz w:val="24"/>
          <w:szCs w:val="24"/>
          <w:lang w:eastAsia="et-EE"/>
        </w:rPr>
        <w:t xml:space="preserve">(1) </w:t>
      </w:r>
      <w:r w:rsidR="089FABB7" w:rsidRPr="4F5AFCCB">
        <w:rPr>
          <w:rFonts w:ascii="Times New Roman" w:eastAsia="Times New Roman" w:hAnsi="Times New Roman" w:cs="Times New Roman"/>
          <w:color w:val="000000" w:themeColor="text1"/>
          <w:sz w:val="24"/>
          <w:szCs w:val="24"/>
          <w:lang w:eastAsia="et-EE"/>
        </w:rPr>
        <w:t>Käesoleva seaduse §</w:t>
      </w:r>
      <w:r w:rsidR="609A11F0" w:rsidRPr="4F5AFCCB">
        <w:rPr>
          <w:rFonts w:ascii="Times New Roman" w:eastAsia="Times New Roman" w:hAnsi="Times New Roman" w:cs="Times New Roman"/>
          <w:color w:val="000000" w:themeColor="text1"/>
          <w:sz w:val="24"/>
          <w:szCs w:val="24"/>
          <w:lang w:eastAsia="et-EE"/>
        </w:rPr>
        <w:t xml:space="preserve"> </w:t>
      </w:r>
      <w:r w:rsidR="089FABB7" w:rsidRPr="4F5AFCCB">
        <w:rPr>
          <w:rFonts w:ascii="Times New Roman" w:eastAsia="Times New Roman" w:hAnsi="Times New Roman" w:cs="Times New Roman"/>
          <w:color w:val="000000" w:themeColor="text1"/>
          <w:sz w:val="24"/>
          <w:szCs w:val="24"/>
          <w:lang w:eastAsia="et-EE"/>
        </w:rPr>
        <w:t>3</w:t>
      </w:r>
      <w:r w:rsidR="00EC3EED">
        <w:rPr>
          <w:rFonts w:ascii="Times New Roman" w:eastAsia="Times New Roman" w:hAnsi="Times New Roman" w:cs="Times New Roman"/>
          <w:color w:val="000000" w:themeColor="text1"/>
          <w:sz w:val="24"/>
          <w:szCs w:val="24"/>
          <w:lang w:eastAsia="et-EE"/>
        </w:rPr>
        <w:t>2</w:t>
      </w:r>
      <w:r w:rsidR="089FABB7" w:rsidRPr="4F5AFCCB">
        <w:rPr>
          <w:rFonts w:ascii="Times New Roman" w:eastAsia="Times New Roman" w:hAnsi="Times New Roman" w:cs="Times New Roman"/>
          <w:color w:val="000000" w:themeColor="text1"/>
          <w:sz w:val="24"/>
          <w:szCs w:val="24"/>
          <w:lang w:eastAsia="et-EE"/>
        </w:rPr>
        <w:t xml:space="preserve"> lõikes 1 nimetatud isik peab teadusuuringu </w:t>
      </w:r>
      <w:r w:rsidR="0CCE67EE" w:rsidRPr="4F5AFCCB">
        <w:rPr>
          <w:rFonts w:ascii="Times New Roman" w:eastAsia="Times New Roman" w:hAnsi="Times New Roman" w:cs="Times New Roman"/>
          <w:color w:val="000000" w:themeColor="text1"/>
          <w:sz w:val="24"/>
          <w:szCs w:val="24"/>
          <w:lang w:eastAsia="et-EE"/>
        </w:rPr>
        <w:t>teadus</w:t>
      </w:r>
      <w:r w:rsidR="089FABB7" w:rsidRPr="4F5AFCCB">
        <w:rPr>
          <w:rFonts w:ascii="Times New Roman" w:eastAsia="Times New Roman" w:hAnsi="Times New Roman" w:cs="Times New Roman"/>
          <w:color w:val="000000" w:themeColor="text1"/>
          <w:sz w:val="24"/>
          <w:szCs w:val="24"/>
          <w:lang w:eastAsia="et-EE"/>
        </w:rPr>
        <w:t>eetika</w:t>
      </w:r>
      <w:r w:rsidR="607B65B4" w:rsidRPr="4F5AFCCB">
        <w:rPr>
          <w:rFonts w:ascii="Times New Roman" w:eastAsia="Times New Roman" w:hAnsi="Times New Roman" w:cs="Times New Roman"/>
          <w:color w:val="000000" w:themeColor="text1"/>
          <w:sz w:val="24"/>
          <w:szCs w:val="24"/>
          <w:lang w:eastAsia="et-EE"/>
        </w:rPr>
        <w:t xml:space="preserve"> komiteele esitatavas </w:t>
      </w:r>
      <w:r w:rsidR="089FABB7" w:rsidRPr="4F5AFCCB">
        <w:rPr>
          <w:rFonts w:ascii="Times New Roman" w:eastAsia="Times New Roman" w:hAnsi="Times New Roman" w:cs="Times New Roman"/>
          <w:color w:val="000000" w:themeColor="text1"/>
          <w:sz w:val="24"/>
          <w:szCs w:val="24"/>
          <w:lang w:eastAsia="et-EE"/>
        </w:rPr>
        <w:t>taotluses määrama</w:t>
      </w:r>
      <w:ins w:id="68" w:author="Moonika Kuusk - JUSTDIGI" w:date="2025-10-07T20:20:00Z" w16du:dateUtc="2025-10-07T17:20:00Z">
        <w:r w:rsidR="00DA04F4">
          <w:rPr>
            <w:rFonts w:ascii="Times New Roman" w:eastAsia="Times New Roman" w:hAnsi="Times New Roman" w:cs="Times New Roman"/>
            <w:color w:val="000000" w:themeColor="text1"/>
            <w:sz w:val="24"/>
            <w:szCs w:val="24"/>
            <w:lang w:eastAsia="et-EE"/>
          </w:rPr>
          <w:t>,</w:t>
        </w:r>
      </w:ins>
      <w:del w:id="69" w:author="Moonika Kuusk - JUSTDIGI" w:date="2025-10-07T20:20:00Z" w16du:dateUtc="2025-10-07T17:20:00Z">
        <w:r w:rsidR="089FABB7" w:rsidRPr="4F5AFCCB" w:rsidDel="00DA04F4">
          <w:rPr>
            <w:rFonts w:ascii="Times New Roman" w:eastAsia="Times New Roman" w:hAnsi="Times New Roman" w:cs="Times New Roman"/>
            <w:color w:val="000000" w:themeColor="text1"/>
            <w:sz w:val="24"/>
            <w:szCs w:val="24"/>
            <w:lang w:eastAsia="et-EE"/>
          </w:rPr>
          <w:delText xml:space="preserve"> ära</w:delText>
        </w:r>
      </w:del>
      <w:r w:rsidR="089FABB7" w:rsidRPr="4F5AFCCB">
        <w:rPr>
          <w:rFonts w:ascii="Times New Roman" w:eastAsia="Times New Roman" w:hAnsi="Times New Roman" w:cs="Times New Roman"/>
          <w:color w:val="000000" w:themeColor="text1"/>
          <w:sz w:val="24"/>
          <w:szCs w:val="24"/>
          <w:lang w:eastAsia="et-EE"/>
        </w:rPr>
        <w:t xml:space="preserve"> milliseid geneetilisi andmeid inimgeeniuuringu</w:t>
      </w:r>
      <w:r w:rsidR="73779811" w:rsidRPr="4F5AFCCB">
        <w:rPr>
          <w:rFonts w:ascii="Times New Roman" w:eastAsia="Times New Roman" w:hAnsi="Times New Roman" w:cs="Times New Roman"/>
          <w:color w:val="000000" w:themeColor="text1"/>
          <w:sz w:val="24"/>
          <w:szCs w:val="24"/>
          <w:lang w:eastAsia="et-EE"/>
        </w:rPr>
        <w:t>s kasutatakse</w:t>
      </w:r>
      <w:ins w:id="70" w:author="Moonika Kuusk - JUSTDIGI" w:date="2025-10-07T20:20:00Z" w16du:dateUtc="2025-10-07T17:20:00Z">
        <w:r w:rsidR="00DA04F4">
          <w:rPr>
            <w:rFonts w:ascii="Times New Roman" w:eastAsia="Times New Roman" w:hAnsi="Times New Roman" w:cs="Times New Roman"/>
            <w:color w:val="000000" w:themeColor="text1"/>
            <w:sz w:val="24"/>
            <w:szCs w:val="24"/>
            <w:lang w:eastAsia="et-EE"/>
          </w:rPr>
          <w:t>,</w:t>
        </w:r>
      </w:ins>
      <w:r w:rsidR="73779811" w:rsidRPr="4F5AFCCB">
        <w:rPr>
          <w:rFonts w:ascii="Times New Roman" w:eastAsia="Times New Roman" w:hAnsi="Times New Roman" w:cs="Times New Roman"/>
          <w:color w:val="000000" w:themeColor="text1"/>
          <w:sz w:val="24"/>
          <w:szCs w:val="24"/>
          <w:lang w:eastAsia="et-EE"/>
        </w:rPr>
        <w:t xml:space="preserve"> </w:t>
      </w:r>
      <w:r w:rsidR="4C5758DB" w:rsidRPr="4F5AFCCB">
        <w:rPr>
          <w:rFonts w:ascii="Times New Roman" w:eastAsia="Times New Roman" w:hAnsi="Times New Roman" w:cs="Times New Roman"/>
          <w:color w:val="000000" w:themeColor="text1"/>
          <w:sz w:val="24"/>
          <w:szCs w:val="24"/>
          <w:lang w:eastAsia="et-EE"/>
        </w:rPr>
        <w:t>ning</w:t>
      </w:r>
      <w:r w:rsidR="73779811" w:rsidRPr="4F5AFCCB">
        <w:rPr>
          <w:rFonts w:ascii="Times New Roman" w:eastAsia="Times New Roman" w:hAnsi="Times New Roman" w:cs="Times New Roman"/>
          <w:color w:val="000000" w:themeColor="text1"/>
          <w:sz w:val="24"/>
          <w:szCs w:val="24"/>
          <w:lang w:eastAsia="et-EE"/>
        </w:rPr>
        <w:t xml:space="preserve"> nimetama andmekaitse eest vastutava isiku </w:t>
      </w:r>
      <w:ins w:id="71" w:author="Moonika Kuusk - JUSTDIGI" w:date="2025-10-07T20:20:00Z" w16du:dateUtc="2025-10-07T17:20:00Z">
        <w:r w:rsidR="00DA04F4">
          <w:rPr>
            <w:rFonts w:ascii="Times New Roman" w:eastAsia="Times New Roman" w:hAnsi="Times New Roman" w:cs="Times New Roman"/>
            <w:color w:val="000000" w:themeColor="text1"/>
            <w:sz w:val="24"/>
            <w:szCs w:val="24"/>
            <w:lang w:eastAsia="et-EE"/>
          </w:rPr>
          <w:t>ja</w:t>
        </w:r>
      </w:ins>
      <w:del w:id="72" w:author="Moonika Kuusk - JUSTDIGI" w:date="2025-10-07T20:20:00Z" w16du:dateUtc="2025-10-07T17:20:00Z">
        <w:r w:rsidR="73779811" w:rsidRPr="4F5AFCCB" w:rsidDel="00DA04F4">
          <w:rPr>
            <w:rFonts w:ascii="Times New Roman" w:eastAsia="Times New Roman" w:hAnsi="Times New Roman" w:cs="Times New Roman"/>
            <w:color w:val="000000" w:themeColor="text1"/>
            <w:sz w:val="24"/>
            <w:szCs w:val="24"/>
            <w:lang w:eastAsia="et-EE"/>
          </w:rPr>
          <w:delText>ning</w:delText>
        </w:r>
      </w:del>
      <w:r w:rsidR="73779811" w:rsidRPr="4F5AFCCB">
        <w:rPr>
          <w:rFonts w:ascii="Times New Roman" w:eastAsia="Times New Roman" w:hAnsi="Times New Roman" w:cs="Times New Roman"/>
          <w:color w:val="000000" w:themeColor="text1"/>
          <w:sz w:val="24"/>
          <w:szCs w:val="24"/>
          <w:lang w:eastAsia="et-EE"/>
        </w:rPr>
        <w:t xml:space="preserve"> tagama tema olemasolu </w:t>
      </w:r>
      <w:r w:rsidR="0E8DF11D" w:rsidRPr="4F5AFCCB">
        <w:rPr>
          <w:rFonts w:ascii="Times New Roman" w:eastAsia="Times New Roman" w:hAnsi="Times New Roman" w:cs="Times New Roman"/>
          <w:color w:val="000000" w:themeColor="text1"/>
          <w:sz w:val="24"/>
          <w:szCs w:val="24"/>
          <w:lang w:eastAsia="et-EE"/>
        </w:rPr>
        <w:t>kogu uuringu vältel</w:t>
      </w:r>
      <w:r w:rsidR="19677CAD" w:rsidRPr="4F5AFCCB">
        <w:rPr>
          <w:rFonts w:ascii="Times New Roman" w:eastAsia="Times New Roman" w:hAnsi="Times New Roman" w:cs="Times New Roman"/>
          <w:color w:val="000000" w:themeColor="text1"/>
          <w:sz w:val="24"/>
          <w:szCs w:val="24"/>
          <w:lang w:eastAsia="et-EE"/>
        </w:rPr>
        <w:t>.</w:t>
      </w:r>
    </w:p>
    <w:p w14:paraId="18C11A35" w14:textId="15B6B60F" w:rsidR="30493A01" w:rsidRDefault="30493A01" w:rsidP="30493A01">
      <w:pPr>
        <w:spacing w:after="0" w:line="240" w:lineRule="auto"/>
        <w:jc w:val="both"/>
        <w:rPr>
          <w:rFonts w:ascii="Times New Roman" w:eastAsia="Times New Roman" w:hAnsi="Times New Roman" w:cs="Times New Roman"/>
          <w:color w:val="000000" w:themeColor="text1"/>
          <w:sz w:val="24"/>
          <w:szCs w:val="24"/>
          <w:lang w:eastAsia="et-EE"/>
        </w:rPr>
      </w:pPr>
    </w:p>
    <w:p w14:paraId="2178EA5E" w14:textId="45372330" w:rsidR="13AF54D0" w:rsidRDefault="745C753C" w:rsidP="30493A01">
      <w:pPr>
        <w:spacing w:after="0" w:line="240" w:lineRule="auto"/>
        <w:jc w:val="both"/>
        <w:rPr>
          <w:rFonts w:ascii="Times New Roman" w:eastAsia="Times New Roman" w:hAnsi="Times New Roman" w:cs="Times New Roman"/>
          <w:color w:val="000000" w:themeColor="text1"/>
          <w:sz w:val="24"/>
          <w:szCs w:val="24"/>
          <w:lang w:eastAsia="et-EE"/>
        </w:rPr>
      </w:pPr>
      <w:r w:rsidRPr="48787D2A">
        <w:rPr>
          <w:rFonts w:ascii="Times New Roman" w:eastAsia="Times New Roman" w:hAnsi="Times New Roman" w:cs="Times New Roman"/>
          <w:color w:val="000000" w:themeColor="text1"/>
          <w:sz w:val="24"/>
          <w:szCs w:val="24"/>
          <w:lang w:eastAsia="et-EE"/>
        </w:rPr>
        <w:t xml:space="preserve">(2) </w:t>
      </w:r>
      <w:r w:rsidR="17397B66" w:rsidRPr="0010221B">
        <w:rPr>
          <w:rFonts w:ascii="Times New Roman" w:eastAsia="Times New Roman" w:hAnsi="Times New Roman" w:cs="Times New Roman"/>
          <w:color w:val="000000" w:themeColor="text1"/>
          <w:sz w:val="24"/>
          <w:szCs w:val="24"/>
          <w:lang w:eastAsia="et-EE"/>
        </w:rPr>
        <w:t xml:space="preserve">Teaduseetikakomitee </w:t>
      </w:r>
      <w:r w:rsidR="4B43F96C" w:rsidRPr="0010221B">
        <w:rPr>
          <w:rFonts w:ascii="Times New Roman" w:eastAsia="Times New Roman" w:hAnsi="Times New Roman" w:cs="Times New Roman"/>
          <w:color w:val="000000" w:themeColor="text1"/>
          <w:sz w:val="24"/>
          <w:szCs w:val="24"/>
          <w:lang w:eastAsia="et-EE"/>
        </w:rPr>
        <w:t xml:space="preserve">avaldab </w:t>
      </w:r>
      <w:r w:rsidR="00253B71" w:rsidRPr="0010221B">
        <w:rPr>
          <w:rFonts w:ascii="Times New Roman" w:eastAsia="Times New Roman" w:hAnsi="Times New Roman" w:cs="Times New Roman"/>
          <w:color w:val="000000" w:themeColor="text1"/>
          <w:sz w:val="24"/>
          <w:szCs w:val="24"/>
          <w:lang w:eastAsia="et-EE"/>
        </w:rPr>
        <w:t xml:space="preserve">oma veebilehel </w:t>
      </w:r>
      <w:r w:rsidR="4B43F96C" w:rsidRPr="0010221B">
        <w:rPr>
          <w:rFonts w:ascii="Times New Roman" w:eastAsia="Times New Roman" w:hAnsi="Times New Roman" w:cs="Times New Roman"/>
          <w:color w:val="000000" w:themeColor="text1"/>
          <w:sz w:val="24"/>
          <w:szCs w:val="24"/>
          <w:lang w:eastAsia="et-EE"/>
        </w:rPr>
        <w:t>inimgeeniuuringu eeti</w:t>
      </w:r>
      <w:r w:rsidR="00655429" w:rsidRPr="0010221B">
        <w:rPr>
          <w:rFonts w:ascii="Times New Roman" w:eastAsia="Times New Roman" w:hAnsi="Times New Roman" w:cs="Times New Roman"/>
          <w:color w:val="000000" w:themeColor="text1"/>
          <w:sz w:val="24"/>
          <w:szCs w:val="24"/>
          <w:lang w:eastAsia="et-EE"/>
        </w:rPr>
        <w:t>lise hinnangu</w:t>
      </w:r>
      <w:r w:rsidR="4B43F96C" w:rsidRPr="0010221B">
        <w:rPr>
          <w:rFonts w:ascii="Times New Roman" w:eastAsia="Times New Roman" w:hAnsi="Times New Roman" w:cs="Times New Roman"/>
          <w:color w:val="000000" w:themeColor="text1"/>
          <w:sz w:val="24"/>
          <w:szCs w:val="24"/>
          <w:lang w:eastAsia="et-EE"/>
        </w:rPr>
        <w:t xml:space="preserve"> saanud </w:t>
      </w:r>
      <w:r w:rsidR="006F378B" w:rsidRPr="0010221B">
        <w:rPr>
          <w:rFonts w:ascii="Times New Roman" w:eastAsia="Times New Roman" w:hAnsi="Times New Roman" w:cs="Times New Roman"/>
          <w:color w:val="000000" w:themeColor="text1"/>
          <w:sz w:val="24"/>
          <w:szCs w:val="24"/>
          <w:lang w:eastAsia="et-EE"/>
        </w:rPr>
        <w:t xml:space="preserve">uuringu </w:t>
      </w:r>
      <w:r w:rsidR="4B43F96C" w:rsidRPr="0010221B">
        <w:rPr>
          <w:rFonts w:ascii="Times New Roman" w:eastAsia="Times New Roman" w:hAnsi="Times New Roman" w:cs="Times New Roman"/>
          <w:color w:val="000000" w:themeColor="text1"/>
          <w:sz w:val="24"/>
          <w:szCs w:val="24"/>
          <w:lang w:eastAsia="et-EE"/>
        </w:rPr>
        <w:t xml:space="preserve">vastutavate töötlejate nimekirja koos teadusuuringu </w:t>
      </w:r>
      <w:r w:rsidR="68B7F1A6" w:rsidRPr="0010221B">
        <w:rPr>
          <w:rFonts w:ascii="Times New Roman" w:eastAsia="Times New Roman" w:hAnsi="Times New Roman" w:cs="Times New Roman"/>
          <w:color w:val="000000" w:themeColor="text1"/>
          <w:sz w:val="24"/>
          <w:szCs w:val="24"/>
          <w:lang w:eastAsia="et-EE"/>
        </w:rPr>
        <w:t>pealkirja ja lühikirjeldusega, mis sisaldab vähemalt uuringu eesmärki,</w:t>
      </w:r>
      <w:r w:rsidR="00FF5889" w:rsidRPr="0010221B">
        <w:rPr>
          <w:rFonts w:ascii="Times New Roman" w:eastAsia="Times New Roman" w:hAnsi="Times New Roman" w:cs="Times New Roman"/>
          <w:color w:val="000000" w:themeColor="text1"/>
          <w:sz w:val="24"/>
          <w:szCs w:val="24"/>
          <w:lang w:eastAsia="et-EE"/>
        </w:rPr>
        <w:t xml:space="preserve"> metoodikat</w:t>
      </w:r>
      <w:r w:rsidR="0097647D" w:rsidRPr="0010221B">
        <w:rPr>
          <w:rFonts w:ascii="Times New Roman" w:eastAsia="Times New Roman" w:hAnsi="Times New Roman" w:cs="Times New Roman"/>
          <w:color w:val="000000" w:themeColor="text1"/>
          <w:sz w:val="24"/>
          <w:szCs w:val="24"/>
          <w:lang w:eastAsia="et-EE"/>
        </w:rPr>
        <w:t>,</w:t>
      </w:r>
      <w:r w:rsidR="68B7F1A6" w:rsidRPr="0010221B">
        <w:rPr>
          <w:rFonts w:ascii="Times New Roman" w:eastAsia="Times New Roman" w:hAnsi="Times New Roman" w:cs="Times New Roman"/>
          <w:color w:val="000000" w:themeColor="text1"/>
          <w:sz w:val="24"/>
          <w:szCs w:val="24"/>
          <w:lang w:eastAsia="et-EE"/>
        </w:rPr>
        <w:t xml:space="preserve"> </w:t>
      </w:r>
      <w:r w:rsidR="00BD7EF6" w:rsidRPr="0010221B">
        <w:rPr>
          <w:rFonts w:ascii="Times New Roman" w:eastAsia="Times New Roman" w:hAnsi="Times New Roman" w:cs="Times New Roman"/>
          <w:color w:val="000000" w:themeColor="text1"/>
          <w:sz w:val="24"/>
          <w:szCs w:val="24"/>
          <w:lang w:eastAsia="et-EE"/>
        </w:rPr>
        <w:t xml:space="preserve">uuringusse kaasatud isikute ja andmete </w:t>
      </w:r>
      <w:r w:rsidR="68B7F1A6" w:rsidRPr="0010221B">
        <w:rPr>
          <w:rFonts w:ascii="Times New Roman" w:eastAsia="Times New Roman" w:hAnsi="Times New Roman" w:cs="Times New Roman"/>
          <w:color w:val="000000" w:themeColor="text1"/>
          <w:sz w:val="24"/>
          <w:szCs w:val="24"/>
          <w:lang w:eastAsia="et-EE"/>
        </w:rPr>
        <w:t>valimit, kestvusperioodi</w:t>
      </w:r>
      <w:r w:rsidR="74B144E1" w:rsidRPr="0010221B">
        <w:rPr>
          <w:rFonts w:ascii="Times New Roman" w:eastAsia="Times New Roman" w:hAnsi="Times New Roman" w:cs="Times New Roman"/>
          <w:color w:val="000000" w:themeColor="text1"/>
          <w:sz w:val="24"/>
          <w:szCs w:val="24"/>
          <w:lang w:eastAsia="et-EE"/>
        </w:rPr>
        <w:t>, finantseerimisall</w:t>
      </w:r>
      <w:r w:rsidR="71DC2C6F" w:rsidRPr="0010221B">
        <w:rPr>
          <w:rFonts w:ascii="Times New Roman" w:eastAsia="Times New Roman" w:hAnsi="Times New Roman" w:cs="Times New Roman"/>
          <w:color w:val="000000" w:themeColor="text1"/>
          <w:sz w:val="24"/>
          <w:szCs w:val="24"/>
          <w:lang w:eastAsia="et-EE"/>
        </w:rPr>
        <w:t>i</w:t>
      </w:r>
      <w:r w:rsidR="74B144E1" w:rsidRPr="0010221B">
        <w:rPr>
          <w:rFonts w:ascii="Times New Roman" w:eastAsia="Times New Roman" w:hAnsi="Times New Roman" w:cs="Times New Roman"/>
          <w:color w:val="000000" w:themeColor="text1"/>
          <w:sz w:val="24"/>
          <w:szCs w:val="24"/>
          <w:lang w:eastAsia="et-EE"/>
        </w:rPr>
        <w:t>kat, eelarvet</w:t>
      </w:r>
      <w:r w:rsidR="68B7F1A6" w:rsidRPr="0010221B">
        <w:rPr>
          <w:rFonts w:ascii="Times New Roman" w:eastAsia="Times New Roman" w:hAnsi="Times New Roman" w:cs="Times New Roman"/>
          <w:color w:val="000000" w:themeColor="text1"/>
          <w:sz w:val="24"/>
          <w:szCs w:val="24"/>
          <w:lang w:eastAsia="et-EE"/>
        </w:rPr>
        <w:t xml:space="preserve"> ja</w:t>
      </w:r>
      <w:r w:rsidR="4B43F96C" w:rsidRPr="0010221B">
        <w:rPr>
          <w:rFonts w:ascii="Times New Roman" w:eastAsia="Times New Roman" w:hAnsi="Times New Roman" w:cs="Times New Roman"/>
          <w:color w:val="000000" w:themeColor="text1"/>
          <w:sz w:val="24"/>
          <w:szCs w:val="24"/>
          <w:lang w:eastAsia="et-EE"/>
        </w:rPr>
        <w:t xml:space="preserve"> </w:t>
      </w:r>
      <w:r w:rsidR="7A625A3B" w:rsidRPr="0010221B">
        <w:rPr>
          <w:rFonts w:ascii="Times New Roman" w:eastAsia="Times New Roman" w:hAnsi="Times New Roman" w:cs="Times New Roman"/>
          <w:color w:val="000000" w:themeColor="text1"/>
          <w:sz w:val="24"/>
          <w:szCs w:val="24"/>
          <w:lang w:eastAsia="et-EE"/>
        </w:rPr>
        <w:t>teadusuuringu tulemite avaldamis</w:t>
      </w:r>
      <w:r w:rsidR="7301F37B" w:rsidRPr="0010221B">
        <w:rPr>
          <w:rFonts w:ascii="Times New Roman" w:eastAsia="Times New Roman" w:hAnsi="Times New Roman" w:cs="Times New Roman"/>
          <w:color w:val="000000" w:themeColor="text1"/>
          <w:sz w:val="24"/>
          <w:szCs w:val="24"/>
          <w:lang w:eastAsia="et-EE"/>
        </w:rPr>
        <w:t>e teave</w:t>
      </w:r>
      <w:r w:rsidR="7A625A3B" w:rsidRPr="0010221B">
        <w:rPr>
          <w:rFonts w:ascii="Times New Roman" w:eastAsia="Times New Roman" w:hAnsi="Times New Roman" w:cs="Times New Roman"/>
          <w:color w:val="000000" w:themeColor="text1"/>
          <w:sz w:val="24"/>
          <w:szCs w:val="24"/>
          <w:lang w:eastAsia="et-EE"/>
        </w:rPr>
        <w:t>t</w:t>
      </w:r>
      <w:r w:rsidR="00C27D00" w:rsidRPr="0010221B">
        <w:rPr>
          <w:rFonts w:ascii="Times New Roman" w:eastAsia="Times New Roman" w:hAnsi="Times New Roman" w:cs="Times New Roman"/>
          <w:color w:val="000000" w:themeColor="text1"/>
          <w:sz w:val="24"/>
          <w:szCs w:val="24"/>
          <w:lang w:eastAsia="et-EE"/>
        </w:rPr>
        <w:t>.</w:t>
      </w:r>
    </w:p>
    <w:p w14:paraId="235A6539" w14:textId="77777777" w:rsidR="00D1221E" w:rsidRPr="00C259F7" w:rsidRDefault="00D1221E"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5303B75" w14:textId="1D10A7D0" w:rsidR="00D1221E"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4. peatük</w:t>
      </w:r>
      <w:r w:rsidR="00D1221E" w:rsidRPr="00C259F7">
        <w:rPr>
          <w:rFonts w:ascii="Times New Roman" w:eastAsia="Times New Roman" w:hAnsi="Times New Roman" w:cs="Times New Roman"/>
          <w:b/>
          <w:bCs/>
          <w:color w:val="000000"/>
          <w:kern w:val="0"/>
          <w:sz w:val="24"/>
          <w:szCs w:val="24"/>
          <w:lang w:eastAsia="et-EE"/>
          <w14:ligatures w14:val="none"/>
        </w:rPr>
        <w:t>k</w:t>
      </w:r>
    </w:p>
    <w:p w14:paraId="367310E8" w14:textId="61CE7794" w:rsidR="00D1221E"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J</w:t>
      </w:r>
      <w:r w:rsidR="096371BC" w:rsidRPr="00C259F7">
        <w:rPr>
          <w:rFonts w:ascii="Times New Roman" w:eastAsia="Times New Roman" w:hAnsi="Times New Roman" w:cs="Times New Roman"/>
          <w:b/>
          <w:bCs/>
          <w:color w:val="000000"/>
          <w:kern w:val="0"/>
          <w:sz w:val="24"/>
          <w:szCs w:val="24"/>
          <w:lang w:eastAsia="et-EE"/>
          <w14:ligatures w14:val="none"/>
        </w:rPr>
        <w:t>ärelevalve</w:t>
      </w:r>
    </w:p>
    <w:p w14:paraId="2C9B13BC" w14:textId="77777777" w:rsidR="00D1221E" w:rsidRPr="00C259F7" w:rsidRDefault="00D1221E"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35D168D2" w14:textId="20DE50D6" w:rsidR="00D56B49" w:rsidRPr="00C259F7" w:rsidRDefault="63CC21ED" w:rsidP="00AA1DE7">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003D5841">
        <w:rPr>
          <w:rFonts w:ascii="Times New Roman" w:eastAsia="Times New Roman" w:hAnsi="Times New Roman" w:cs="Times New Roman"/>
          <w:b/>
          <w:bCs/>
          <w:color w:val="000000"/>
          <w:kern w:val="0"/>
          <w:sz w:val="24"/>
          <w:szCs w:val="24"/>
          <w:lang w:eastAsia="et-EE"/>
          <w14:ligatures w14:val="none"/>
        </w:rPr>
        <w:t>5</w:t>
      </w:r>
      <w:r w:rsidRPr="00C259F7">
        <w:rPr>
          <w:rFonts w:ascii="Times New Roman" w:eastAsia="Times New Roman" w:hAnsi="Times New Roman" w:cs="Times New Roman"/>
          <w:b/>
          <w:bCs/>
          <w:color w:val="000000"/>
          <w:kern w:val="0"/>
          <w:sz w:val="24"/>
          <w:szCs w:val="24"/>
          <w:lang w:eastAsia="et-EE"/>
          <w14:ligatures w14:val="none"/>
        </w:rPr>
        <w:t xml:space="preserve">. Riiklik </w:t>
      </w:r>
      <w:r w:rsidR="00D56B49" w:rsidRPr="4F6BDD0A">
        <w:rPr>
          <w:rFonts w:ascii="Times New Roman" w:eastAsia="Times New Roman" w:hAnsi="Times New Roman" w:cs="Times New Roman"/>
          <w:b/>
          <w:bCs/>
          <w:color w:val="000000" w:themeColor="text1"/>
          <w:sz w:val="24"/>
          <w:szCs w:val="24"/>
          <w:lang w:eastAsia="et-EE"/>
        </w:rPr>
        <w:t>ja haldusjärelevalve</w:t>
      </w:r>
    </w:p>
    <w:p w14:paraId="25A0E42E" w14:textId="77777777" w:rsidR="00D1221E" w:rsidRPr="00C259F7" w:rsidRDefault="00D1221E" w:rsidP="00AA1DE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91B3D41" w14:textId="77777777" w:rsidR="00FF5F3F" w:rsidRDefault="00FF5F3F"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FF5F3F">
        <w:rPr>
          <w:rFonts w:ascii="Times New Roman" w:eastAsia="Times New Roman" w:hAnsi="Times New Roman" w:cs="Times New Roman"/>
          <w:color w:val="000000"/>
          <w:kern w:val="0"/>
          <w:sz w:val="24"/>
          <w:szCs w:val="24"/>
          <w:lang w:eastAsia="et-EE"/>
          <w14:ligatures w14:val="none"/>
        </w:rPr>
        <w:t>Avaliku teabe haldamise ja isikuandmete töötlemise nõuete üle tehakse järelevalvet avaliku teabe seaduses ja isikuandmete kaitse seaduses sätestatud alusel ja korras.</w:t>
      </w:r>
    </w:p>
    <w:p w14:paraId="3462DAC4" w14:textId="5147C346" w:rsidR="00D1221E" w:rsidRPr="00C259F7" w:rsidRDefault="00FF5F3F"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FF5F3F">
        <w:rPr>
          <w:rFonts w:ascii="Times New Roman" w:eastAsia="Times New Roman" w:hAnsi="Times New Roman" w:cs="Times New Roman"/>
          <w:color w:val="000000"/>
          <w:kern w:val="0"/>
          <w:sz w:val="24"/>
          <w:szCs w:val="24"/>
          <w:lang w:eastAsia="et-EE"/>
          <w14:ligatures w14:val="none"/>
        </w:rPr>
        <w:t xml:space="preserve"> </w:t>
      </w:r>
    </w:p>
    <w:p w14:paraId="46CE9D4E" w14:textId="77777777" w:rsidR="00D1221E" w:rsidRPr="00C259F7" w:rsidRDefault="69C5CDD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5</w:t>
      </w:r>
      <w:r w:rsidR="00D56B49" w:rsidRPr="00C259F7">
        <w:rPr>
          <w:rFonts w:ascii="Times New Roman" w:eastAsia="Times New Roman" w:hAnsi="Times New Roman" w:cs="Times New Roman"/>
          <w:b/>
          <w:bCs/>
          <w:kern w:val="0"/>
          <w:sz w:val="24"/>
          <w:szCs w:val="24"/>
          <w:lang w:eastAsia="et-EE"/>
          <w14:ligatures w14:val="none"/>
        </w:rPr>
        <w:t>. peatükk</w:t>
      </w:r>
    </w:p>
    <w:p w14:paraId="19C54FBB" w14:textId="3D1497C0" w:rsidR="00D1221E" w:rsidRPr="00C259F7" w:rsidRDefault="00D56B4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R</w:t>
      </w:r>
      <w:r w:rsidR="785E041D" w:rsidRPr="00C259F7">
        <w:rPr>
          <w:rFonts w:ascii="Times New Roman" w:eastAsia="Times New Roman" w:hAnsi="Times New Roman" w:cs="Times New Roman"/>
          <w:b/>
          <w:bCs/>
          <w:kern w:val="0"/>
          <w:sz w:val="24"/>
          <w:szCs w:val="24"/>
          <w:lang w:eastAsia="et-EE"/>
          <w14:ligatures w14:val="none"/>
        </w:rPr>
        <w:t>akendussätted</w:t>
      </w:r>
    </w:p>
    <w:p w14:paraId="5CDDE6D7" w14:textId="77777777" w:rsidR="00D1221E" w:rsidRPr="00C259F7" w:rsidRDefault="00D1221E"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p>
    <w:p w14:paraId="793B710F" w14:textId="77777777" w:rsidR="00D1221E"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1. jagu</w:t>
      </w:r>
    </w:p>
    <w:p w14:paraId="3C1E55E1" w14:textId="77777777" w:rsidR="00D1221E"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Üleminekusätted</w:t>
      </w:r>
    </w:p>
    <w:p w14:paraId="69225E0E" w14:textId="77777777" w:rsidR="00D1221E" w:rsidRPr="00C259F7" w:rsidRDefault="00D1221E"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048E252D" w14:textId="3746F711" w:rsidR="00D56B49" w:rsidRPr="00C259F7" w:rsidRDefault="00D56B49" w:rsidP="00BE7AB5">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00EE449D">
        <w:rPr>
          <w:rFonts w:ascii="Times New Roman" w:eastAsia="Times New Roman" w:hAnsi="Times New Roman" w:cs="Times New Roman"/>
          <w:b/>
          <w:bCs/>
          <w:color w:val="000000"/>
          <w:kern w:val="0"/>
          <w:sz w:val="24"/>
          <w:szCs w:val="24"/>
          <w:lang w:eastAsia="et-EE"/>
          <w14:ligatures w14:val="none"/>
        </w:rPr>
        <w:t>6</w:t>
      </w:r>
      <w:r w:rsidRPr="00C259F7">
        <w:rPr>
          <w:rFonts w:ascii="Times New Roman" w:eastAsia="Times New Roman" w:hAnsi="Times New Roman" w:cs="Times New Roman"/>
          <w:b/>
          <w:bCs/>
          <w:color w:val="000000"/>
          <w:kern w:val="0"/>
          <w:sz w:val="24"/>
          <w:szCs w:val="24"/>
          <w:lang w:eastAsia="et-EE"/>
          <w14:ligatures w14:val="none"/>
        </w:rPr>
        <w:t>. Geenivaramu andmestik</w:t>
      </w:r>
    </w:p>
    <w:p w14:paraId="57BF5831" w14:textId="77777777" w:rsidR="00D1221E" w:rsidRPr="00C259F7" w:rsidRDefault="00D1221E" w:rsidP="00BE7AB5">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ED4A5A1" w14:textId="77777777" w:rsidR="00B47B87"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Andmed, mis on kogutud geenivaramusse enne 2026. aasta 1. jaanuari, kuuluvad geenivaramu andmekoosseisu ning moodustavad geenivaramu andmestiku, mida töödeldakse kooskõlas </w:t>
      </w:r>
      <w:r w:rsidRPr="00C259F7">
        <w:rPr>
          <w:rFonts w:ascii="Times New Roman" w:eastAsia="Times New Roman" w:hAnsi="Times New Roman" w:cs="Times New Roman"/>
          <w:kern w:val="0"/>
          <w:sz w:val="24"/>
          <w:szCs w:val="24"/>
          <w:lang w:eastAsia="et-EE"/>
          <w14:ligatures w14:val="none"/>
        </w:rPr>
        <w:t xml:space="preserve">käesolevas seaduses ja </w:t>
      </w:r>
      <w:r w:rsidRPr="00C259F7">
        <w:rPr>
          <w:rFonts w:ascii="Times New Roman" w:eastAsia="Times New Roman" w:hAnsi="Times New Roman" w:cs="Times New Roman"/>
          <w:color w:val="000000"/>
          <w:kern w:val="0"/>
          <w:sz w:val="24"/>
          <w:szCs w:val="24"/>
          <w:lang w:eastAsia="et-EE"/>
          <w14:ligatures w14:val="none"/>
        </w:rPr>
        <w:t>geenivaramu andmekogu põhimääruses sätestatuga.</w:t>
      </w:r>
    </w:p>
    <w:p w14:paraId="71B88F34" w14:textId="77777777" w:rsidR="00B47B87" w:rsidRPr="00C259F7" w:rsidRDefault="00B47B87"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DD3F145" w14:textId="38811D0B" w:rsidR="00B47B87" w:rsidRPr="00C259F7" w:rsidRDefault="57DFF2F6"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00EE449D">
        <w:rPr>
          <w:rFonts w:ascii="Times New Roman" w:eastAsia="Times New Roman" w:hAnsi="Times New Roman" w:cs="Times New Roman"/>
          <w:b/>
          <w:bCs/>
          <w:color w:val="000000"/>
          <w:kern w:val="0"/>
          <w:sz w:val="24"/>
          <w:szCs w:val="24"/>
          <w:lang w:eastAsia="et-EE"/>
          <w14:ligatures w14:val="none"/>
        </w:rPr>
        <w:t>7</w:t>
      </w:r>
      <w:r w:rsidRPr="00C259F7">
        <w:rPr>
          <w:rFonts w:ascii="Times New Roman" w:eastAsia="Times New Roman" w:hAnsi="Times New Roman" w:cs="Times New Roman"/>
          <w:b/>
          <w:bCs/>
          <w:color w:val="000000"/>
          <w:kern w:val="0"/>
          <w:sz w:val="24"/>
          <w:szCs w:val="24"/>
          <w:lang w:eastAsia="et-EE"/>
          <w14:ligatures w14:val="none"/>
        </w:rPr>
        <w:t>. Geenidoonori terviseandmete täiendamine riigi infosüsteemi kuuluvate registrite</w:t>
      </w:r>
      <w:r w:rsidR="149584A0" w:rsidRPr="00C259F7">
        <w:rPr>
          <w:rFonts w:ascii="Times New Roman" w:eastAsia="Times New Roman" w:hAnsi="Times New Roman" w:cs="Times New Roman"/>
          <w:b/>
          <w:bCs/>
          <w:color w:val="000000"/>
          <w:kern w:val="0"/>
          <w:sz w:val="24"/>
          <w:szCs w:val="24"/>
          <w:lang w:eastAsia="et-EE"/>
          <w14:ligatures w14:val="none"/>
        </w:rPr>
        <w:t xml:space="preserve"> andmetega</w:t>
      </w:r>
    </w:p>
    <w:p w14:paraId="261A0A14" w14:textId="77777777" w:rsidR="00B47B87" w:rsidRPr="00C259F7" w:rsidRDefault="00B47B87"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A1A5760" w14:textId="77777777" w:rsidR="00B47B87"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Enne 2026. aasta 1. jaanuari esitatud geenidoonori </w:t>
      </w:r>
      <w:r w:rsidR="1D3B728A" w:rsidRPr="00C259F7">
        <w:rPr>
          <w:rFonts w:ascii="Times New Roman" w:eastAsia="Times New Roman" w:hAnsi="Times New Roman" w:cs="Times New Roman"/>
          <w:color w:val="000000"/>
          <w:kern w:val="0"/>
          <w:sz w:val="24"/>
          <w:szCs w:val="24"/>
          <w:lang w:eastAsia="et-EE"/>
          <w14:ligatures w14:val="none"/>
        </w:rPr>
        <w:t xml:space="preserve">nõusolekule </w:t>
      </w:r>
      <w:r w:rsidRPr="00C259F7">
        <w:rPr>
          <w:rFonts w:ascii="Times New Roman" w:eastAsia="Times New Roman" w:hAnsi="Times New Roman" w:cs="Times New Roman"/>
          <w:color w:val="000000"/>
          <w:kern w:val="0"/>
          <w:sz w:val="24"/>
          <w:szCs w:val="24"/>
          <w:lang w:eastAsia="et-EE"/>
          <w14:ligatures w14:val="none"/>
        </w:rPr>
        <w:t xml:space="preserve">kohaldatakse kuni 2026. aasta 1. jaanuarini kehtinud </w:t>
      </w:r>
      <w:r w:rsidR="1D3B728A" w:rsidRPr="00C259F7">
        <w:rPr>
          <w:rFonts w:ascii="Times New Roman" w:eastAsia="Times New Roman" w:hAnsi="Times New Roman" w:cs="Times New Roman"/>
          <w:color w:val="000000"/>
          <w:kern w:val="0"/>
          <w:sz w:val="24"/>
          <w:szCs w:val="24"/>
          <w:lang w:eastAsia="et-EE"/>
          <w14:ligatures w14:val="none"/>
        </w:rPr>
        <w:t xml:space="preserve">nõusoleku kohta </w:t>
      </w:r>
      <w:r w:rsidR="5D556E56" w:rsidRPr="00C259F7">
        <w:rPr>
          <w:rFonts w:ascii="Times New Roman" w:eastAsia="Times New Roman" w:hAnsi="Times New Roman" w:cs="Times New Roman"/>
          <w:color w:val="000000"/>
          <w:kern w:val="0"/>
          <w:sz w:val="24"/>
          <w:szCs w:val="24"/>
          <w:lang w:eastAsia="et-EE"/>
          <w14:ligatures w14:val="none"/>
        </w:rPr>
        <w:t>kehtestatud</w:t>
      </w:r>
      <w:r w:rsidRPr="00C259F7">
        <w:rPr>
          <w:rFonts w:ascii="Times New Roman" w:eastAsia="Times New Roman" w:hAnsi="Times New Roman" w:cs="Times New Roman"/>
          <w:color w:val="000000"/>
          <w:kern w:val="0"/>
          <w:sz w:val="24"/>
          <w:szCs w:val="24"/>
          <w:lang w:eastAsia="et-EE"/>
          <w14:ligatures w14:val="none"/>
        </w:rPr>
        <w:t xml:space="preserve"> sätteid. </w:t>
      </w:r>
      <w:r w:rsidR="02629F83" w:rsidRPr="00C259F7">
        <w:rPr>
          <w:rFonts w:ascii="Times New Roman" w:eastAsia="Times New Roman" w:hAnsi="Times New Roman" w:cs="Times New Roman"/>
          <w:color w:val="000000"/>
          <w:kern w:val="0"/>
          <w:sz w:val="24"/>
          <w:szCs w:val="24"/>
          <w:lang w:eastAsia="et-EE"/>
          <w14:ligatures w14:val="none"/>
        </w:rPr>
        <w:t>Pärast</w:t>
      </w:r>
      <w:r w:rsidRPr="00C259F7">
        <w:rPr>
          <w:rFonts w:ascii="Times New Roman" w:eastAsia="Times New Roman" w:hAnsi="Times New Roman" w:cs="Times New Roman"/>
          <w:color w:val="000000"/>
          <w:kern w:val="0"/>
          <w:sz w:val="24"/>
          <w:szCs w:val="24"/>
          <w:lang w:eastAsia="et-EE"/>
          <w14:ligatures w14:val="none"/>
        </w:rPr>
        <w:t xml:space="preserve"> 2026. aasta 1. jaanuari esitatud geenidoonori tahteavaldusele kohaldatakse käesoleva seaduse sätteid.</w:t>
      </w:r>
    </w:p>
    <w:p w14:paraId="7E0DEC82" w14:textId="0F413DBD" w:rsidR="00756259" w:rsidRDefault="00756259" w:rsidP="2B127C5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0E87CC6" w14:textId="4C440EFB" w:rsidR="00756259" w:rsidRDefault="00756259" w:rsidP="0075625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56747337">
        <w:rPr>
          <w:rFonts w:ascii="Times New Roman" w:eastAsia="Times New Roman" w:hAnsi="Times New Roman" w:cs="Times New Roman"/>
          <w:b/>
          <w:bCs/>
          <w:color w:val="000000" w:themeColor="text1"/>
          <w:sz w:val="24"/>
          <w:szCs w:val="24"/>
          <w:lang w:eastAsia="et-EE"/>
        </w:rPr>
        <w:t>§ 3</w:t>
      </w:r>
      <w:r w:rsidR="00EE449D">
        <w:rPr>
          <w:rFonts w:ascii="Times New Roman" w:eastAsia="Times New Roman" w:hAnsi="Times New Roman" w:cs="Times New Roman"/>
          <w:b/>
          <w:bCs/>
          <w:color w:val="000000" w:themeColor="text1"/>
          <w:sz w:val="24"/>
          <w:szCs w:val="24"/>
          <w:lang w:eastAsia="et-EE"/>
        </w:rPr>
        <w:t>8</w:t>
      </w:r>
      <w:r w:rsidRPr="56747337">
        <w:rPr>
          <w:rFonts w:ascii="Times New Roman" w:eastAsia="Times New Roman" w:hAnsi="Times New Roman" w:cs="Times New Roman"/>
          <w:b/>
          <w:bCs/>
          <w:color w:val="000000" w:themeColor="text1"/>
          <w:sz w:val="24"/>
          <w:szCs w:val="24"/>
          <w:lang w:eastAsia="et-EE"/>
        </w:rPr>
        <w:t xml:space="preserve">. </w:t>
      </w:r>
      <w:r w:rsidR="00857D61" w:rsidRPr="56747337">
        <w:rPr>
          <w:rFonts w:ascii="Times New Roman" w:eastAsia="Times New Roman" w:hAnsi="Times New Roman" w:cs="Times New Roman"/>
          <w:b/>
          <w:bCs/>
          <w:color w:val="000000" w:themeColor="text1"/>
          <w:sz w:val="24"/>
          <w:szCs w:val="24"/>
          <w:lang w:eastAsia="et-EE"/>
        </w:rPr>
        <w:t>E</w:t>
      </w:r>
      <w:r w:rsidRPr="56747337">
        <w:rPr>
          <w:rFonts w:ascii="Times New Roman" w:eastAsia="Times New Roman" w:hAnsi="Times New Roman" w:cs="Times New Roman"/>
          <w:b/>
          <w:bCs/>
          <w:color w:val="000000" w:themeColor="text1"/>
          <w:sz w:val="24"/>
          <w:szCs w:val="24"/>
          <w:lang w:eastAsia="et-EE"/>
        </w:rPr>
        <w:t xml:space="preserve">etikakomitee </w:t>
      </w:r>
      <w:r w:rsidR="009864B6">
        <w:rPr>
          <w:rFonts w:ascii="Times New Roman" w:eastAsia="Times New Roman" w:hAnsi="Times New Roman" w:cs="Times New Roman"/>
          <w:b/>
          <w:bCs/>
          <w:color w:val="000000" w:themeColor="text1"/>
          <w:sz w:val="24"/>
          <w:szCs w:val="24"/>
          <w:lang w:eastAsia="et-EE"/>
        </w:rPr>
        <w:t>menetlused</w:t>
      </w:r>
    </w:p>
    <w:p w14:paraId="02079A2A" w14:textId="77777777" w:rsidR="00756259" w:rsidRDefault="00756259" w:rsidP="0075625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62D823E5" w14:textId="17C9040C" w:rsidR="00756259" w:rsidRPr="00C259F7" w:rsidDel="00756259" w:rsidRDefault="543F9EFA" w:rsidP="30493A01">
      <w:pPr>
        <w:spacing w:after="0" w:line="240" w:lineRule="auto"/>
        <w:jc w:val="both"/>
        <w:textAlignment w:val="baseline"/>
        <w:rPr>
          <w:rFonts w:ascii="Times New Roman" w:eastAsia="Times New Roman" w:hAnsi="Times New Roman" w:cs="Times New Roman"/>
          <w:strike/>
          <w:color w:val="000000"/>
          <w:kern w:val="0"/>
          <w:sz w:val="24"/>
          <w:szCs w:val="24"/>
          <w:lang w:eastAsia="et-EE"/>
          <w14:ligatures w14:val="none"/>
        </w:rPr>
      </w:pPr>
      <w:r w:rsidRPr="4F6BDD0A">
        <w:rPr>
          <w:rFonts w:ascii="Times New Roman" w:eastAsia="Times New Roman" w:hAnsi="Times New Roman" w:cs="Times New Roman"/>
          <w:color w:val="000000" w:themeColor="text1"/>
          <w:sz w:val="24"/>
          <w:szCs w:val="24"/>
          <w:lang w:eastAsia="et-EE"/>
        </w:rPr>
        <w:t xml:space="preserve">Enne 2026. aasta 1. jaanuari esitatud </w:t>
      </w:r>
      <w:r w:rsidR="746B2BFE" w:rsidRPr="4F6BDD0A">
        <w:rPr>
          <w:rFonts w:ascii="Times New Roman" w:eastAsia="Times New Roman" w:hAnsi="Times New Roman" w:cs="Times New Roman"/>
          <w:color w:val="000000" w:themeColor="text1"/>
          <w:sz w:val="24"/>
          <w:szCs w:val="24"/>
          <w:lang w:eastAsia="et-EE"/>
        </w:rPr>
        <w:t>g</w:t>
      </w:r>
      <w:r w:rsidR="157D6B80" w:rsidRPr="4F6BDD0A">
        <w:rPr>
          <w:rFonts w:ascii="Times New Roman" w:eastAsia="Times New Roman" w:hAnsi="Times New Roman" w:cs="Times New Roman"/>
          <w:color w:val="000000" w:themeColor="text1"/>
          <w:sz w:val="24"/>
          <w:szCs w:val="24"/>
          <w:lang w:eastAsia="et-EE"/>
        </w:rPr>
        <w:t xml:space="preserve">eenivaramu </w:t>
      </w:r>
      <w:r w:rsidRPr="4F6BDD0A">
        <w:rPr>
          <w:rFonts w:ascii="Times New Roman" w:eastAsia="Times New Roman" w:hAnsi="Times New Roman" w:cs="Times New Roman"/>
          <w:color w:val="000000" w:themeColor="text1"/>
          <w:sz w:val="24"/>
          <w:szCs w:val="24"/>
          <w:lang w:eastAsia="et-EE"/>
        </w:rPr>
        <w:t>koeproovide ja andmete kasutamiseks või väljastamiseks teadusuuringu tegemiseks esitatud taotluse</w:t>
      </w:r>
      <w:r w:rsidR="02E70883" w:rsidRPr="4F6BDD0A">
        <w:rPr>
          <w:rFonts w:ascii="Times New Roman" w:eastAsia="Times New Roman" w:hAnsi="Times New Roman" w:cs="Times New Roman"/>
          <w:color w:val="000000" w:themeColor="text1"/>
          <w:sz w:val="24"/>
          <w:szCs w:val="24"/>
          <w:lang w:eastAsia="et-EE"/>
        </w:rPr>
        <w:t>te</w:t>
      </w:r>
      <w:r w:rsidR="4C9A1665" w:rsidRPr="4F6BDD0A">
        <w:rPr>
          <w:rFonts w:ascii="Times New Roman" w:eastAsia="Times New Roman" w:hAnsi="Times New Roman" w:cs="Times New Roman"/>
          <w:color w:val="000000" w:themeColor="text1"/>
          <w:sz w:val="24"/>
          <w:szCs w:val="24"/>
          <w:lang w:eastAsia="et-EE"/>
        </w:rPr>
        <w:t xml:space="preserve"> puhul</w:t>
      </w:r>
      <w:r w:rsidRPr="4F6BDD0A">
        <w:rPr>
          <w:rFonts w:ascii="Times New Roman" w:eastAsia="Times New Roman" w:hAnsi="Times New Roman" w:cs="Times New Roman"/>
          <w:color w:val="000000" w:themeColor="text1"/>
          <w:sz w:val="24"/>
          <w:szCs w:val="24"/>
          <w:lang w:eastAsia="et-EE"/>
        </w:rPr>
        <w:t>, mis ei ole saanud 2026.</w:t>
      </w:r>
      <w:ins w:id="73" w:author="Moonika Kuusk - JUSTDIGI" w:date="2025-10-07T20:23:00Z" w16du:dateUtc="2025-10-07T17:23:00Z">
        <w:r w:rsidR="00E15729">
          <w:rPr>
            <w:rFonts w:ascii="Times New Roman" w:eastAsia="Times New Roman" w:hAnsi="Times New Roman" w:cs="Times New Roman"/>
            <w:color w:val="000000" w:themeColor="text1"/>
            <w:sz w:val="24"/>
            <w:szCs w:val="24"/>
            <w:lang w:eastAsia="et-EE"/>
          </w:rPr>
          <w:t> </w:t>
        </w:r>
      </w:ins>
      <w:del w:id="74" w:author="Moonika Kuusk - JUSTDIGI" w:date="2025-10-07T20:23:00Z" w16du:dateUtc="2025-10-07T17:23:00Z">
        <w:r w:rsidRPr="4F6BDD0A" w:rsidDel="00E15729">
          <w:rPr>
            <w:rFonts w:ascii="Times New Roman" w:eastAsia="Times New Roman" w:hAnsi="Times New Roman" w:cs="Times New Roman"/>
            <w:color w:val="000000" w:themeColor="text1"/>
            <w:sz w:val="24"/>
            <w:szCs w:val="24"/>
            <w:lang w:eastAsia="et-EE"/>
          </w:rPr>
          <w:delText xml:space="preserve"> </w:delText>
        </w:r>
      </w:del>
      <w:r w:rsidRPr="4F6BDD0A">
        <w:rPr>
          <w:rFonts w:ascii="Times New Roman" w:eastAsia="Times New Roman" w:hAnsi="Times New Roman" w:cs="Times New Roman"/>
          <w:color w:val="000000" w:themeColor="text1"/>
          <w:sz w:val="24"/>
          <w:szCs w:val="24"/>
          <w:lang w:eastAsia="et-EE"/>
        </w:rPr>
        <w:t xml:space="preserve">aasta 1. jaanuariks otsust, </w:t>
      </w:r>
      <w:r w:rsidR="6C56160B" w:rsidRPr="4F6BDD0A">
        <w:rPr>
          <w:rFonts w:ascii="Times New Roman" w:eastAsia="Times New Roman" w:hAnsi="Times New Roman" w:cs="Times New Roman"/>
          <w:color w:val="000000" w:themeColor="text1"/>
          <w:sz w:val="24"/>
          <w:szCs w:val="24"/>
          <w:lang w:eastAsia="et-EE"/>
        </w:rPr>
        <w:t>tagastatakse esitatud</w:t>
      </w:r>
      <w:r w:rsidR="5E3FEFB1" w:rsidRPr="4F6BDD0A">
        <w:rPr>
          <w:rFonts w:ascii="Times New Roman" w:eastAsia="Times New Roman" w:hAnsi="Times New Roman" w:cs="Times New Roman"/>
          <w:color w:val="000000" w:themeColor="text1"/>
          <w:sz w:val="24"/>
          <w:szCs w:val="24"/>
          <w:lang w:eastAsia="et-EE"/>
        </w:rPr>
        <w:t xml:space="preserve"> uuringueetika</w:t>
      </w:r>
      <w:r w:rsidR="6C56160B" w:rsidRPr="4F6BDD0A">
        <w:rPr>
          <w:rFonts w:ascii="Times New Roman" w:eastAsia="Times New Roman" w:hAnsi="Times New Roman" w:cs="Times New Roman"/>
          <w:color w:val="000000" w:themeColor="text1"/>
          <w:sz w:val="24"/>
          <w:szCs w:val="24"/>
          <w:lang w:eastAsia="et-EE"/>
        </w:rPr>
        <w:t xml:space="preserve"> taotlus ja </w:t>
      </w:r>
      <w:r w:rsidRPr="4F6BDD0A">
        <w:rPr>
          <w:rFonts w:ascii="Times New Roman" w:eastAsia="Times New Roman" w:hAnsi="Times New Roman" w:cs="Times New Roman"/>
          <w:color w:val="000000" w:themeColor="text1"/>
          <w:sz w:val="24"/>
          <w:szCs w:val="24"/>
          <w:lang w:eastAsia="et-EE"/>
        </w:rPr>
        <w:t>makstud menetlustasu</w:t>
      </w:r>
      <w:r w:rsidR="2FFEB618" w:rsidRPr="4F6BDD0A">
        <w:rPr>
          <w:rFonts w:ascii="Times New Roman" w:eastAsia="Times New Roman" w:hAnsi="Times New Roman" w:cs="Times New Roman"/>
          <w:color w:val="000000" w:themeColor="text1"/>
          <w:sz w:val="24"/>
          <w:szCs w:val="24"/>
          <w:lang w:eastAsia="et-EE"/>
        </w:rPr>
        <w:t xml:space="preserve"> taotlejale.</w:t>
      </w:r>
    </w:p>
    <w:p w14:paraId="6AC1B1F4" w14:textId="2AF54F8D" w:rsidR="00B47B87" w:rsidRPr="00C259F7" w:rsidRDefault="00B47B87" w:rsidP="30493A01">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5621BD93" w14:textId="77777777" w:rsidR="00B47B87" w:rsidRPr="00C259F7" w:rsidRDefault="247BEADA" w:rsidP="30493A01">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2. jagu</w:t>
      </w:r>
    </w:p>
    <w:p w14:paraId="1CEBFDEE" w14:textId="77777777" w:rsidR="00B47B87"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Seaduste muutmine ja kehtetuks tunnistamine</w:t>
      </w:r>
    </w:p>
    <w:p w14:paraId="5EC812A6" w14:textId="77777777" w:rsidR="00B47B87" w:rsidRPr="00C259F7" w:rsidRDefault="00B47B87"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48CD57F4" w14:textId="69FF80CF" w:rsidR="00B47B87" w:rsidRPr="00C259F7" w:rsidRDefault="00D56B49" w:rsidP="00D56B4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2EEC3D94" w:rsidRPr="00C259F7">
        <w:rPr>
          <w:rFonts w:ascii="Times New Roman" w:eastAsia="Times New Roman" w:hAnsi="Times New Roman" w:cs="Times New Roman"/>
          <w:b/>
          <w:bCs/>
          <w:color w:val="000000"/>
          <w:kern w:val="0"/>
          <w:sz w:val="24"/>
          <w:szCs w:val="24"/>
          <w:lang w:eastAsia="et-EE"/>
          <w14:ligatures w14:val="none"/>
        </w:rPr>
        <w:t>3</w:t>
      </w:r>
      <w:r w:rsidR="006E3309">
        <w:rPr>
          <w:rFonts w:ascii="Times New Roman" w:eastAsia="Times New Roman" w:hAnsi="Times New Roman" w:cs="Times New Roman"/>
          <w:b/>
          <w:bCs/>
          <w:color w:val="000000"/>
          <w:kern w:val="0"/>
          <w:sz w:val="24"/>
          <w:szCs w:val="24"/>
          <w:lang w:eastAsia="et-EE"/>
          <w14:ligatures w14:val="none"/>
        </w:rPr>
        <w:t>9</w:t>
      </w:r>
      <w:r w:rsidRPr="50D76081">
        <w:rPr>
          <w:rFonts w:ascii="Times New Roman" w:eastAsia="Times New Roman" w:hAnsi="Times New Roman" w:cs="Times New Roman"/>
          <w:b/>
          <w:bCs/>
          <w:color w:val="000000" w:themeColor="text1"/>
          <w:sz w:val="24"/>
          <w:szCs w:val="24"/>
          <w:lang w:eastAsia="et-EE"/>
        </w:rPr>
        <w:t>. Kindlustustegevuse seaduse muutmine</w:t>
      </w:r>
    </w:p>
    <w:p w14:paraId="113638C2" w14:textId="77777777" w:rsidR="00B47B87" w:rsidRPr="00C259F7" w:rsidRDefault="00B47B87"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60DD4E0" w14:textId="77777777" w:rsidR="00B47B87" w:rsidRPr="00C259F7" w:rsidRDefault="247BEADA" w:rsidP="50D76081">
      <w:pPr>
        <w:spacing w:after="0" w:line="240" w:lineRule="auto"/>
        <w:jc w:val="both"/>
        <w:textAlignment w:val="baseline"/>
        <w:rPr>
          <w:rFonts w:ascii="Times New Roman" w:eastAsia="Times New Roman" w:hAnsi="Times New Roman" w:cs="Times New Roman"/>
          <w:kern w:val="0"/>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Kindlustustegevuse seadu</w:t>
      </w:r>
      <w:r w:rsidRPr="00C259F7">
        <w:rPr>
          <w:rFonts w:ascii="Times New Roman" w:eastAsia="Times New Roman" w:hAnsi="Times New Roman" w:cs="Times New Roman"/>
          <w:kern w:val="0"/>
          <w:sz w:val="24"/>
          <w:szCs w:val="24"/>
          <w:lang w:eastAsia="et-EE"/>
          <w14:ligatures w14:val="none"/>
        </w:rPr>
        <w:t>s</w:t>
      </w:r>
      <w:r w:rsidR="03E16A7D" w:rsidRPr="00C259F7">
        <w:rPr>
          <w:rFonts w:ascii="Times New Roman" w:eastAsia="Times New Roman" w:hAnsi="Times New Roman" w:cs="Times New Roman"/>
          <w:kern w:val="0"/>
          <w:sz w:val="24"/>
          <w:szCs w:val="24"/>
          <w:lang w:eastAsia="et-EE"/>
          <w14:ligatures w14:val="none"/>
        </w:rPr>
        <w:t>t</w:t>
      </w:r>
      <w:r w:rsidR="7CC3FFE3" w:rsidRPr="00C259F7">
        <w:rPr>
          <w:rFonts w:ascii="Times New Roman" w:eastAsia="Times New Roman" w:hAnsi="Times New Roman" w:cs="Times New Roman"/>
          <w:kern w:val="0"/>
          <w:sz w:val="24"/>
          <w:szCs w:val="24"/>
          <w:lang w:eastAsia="et-EE"/>
          <w14:ligatures w14:val="none"/>
        </w:rPr>
        <w:t xml:space="preserve"> täiendatakse</w:t>
      </w:r>
      <w:r w:rsidRPr="00C259F7">
        <w:rPr>
          <w:rFonts w:ascii="Times New Roman" w:eastAsia="Times New Roman" w:hAnsi="Times New Roman" w:cs="Times New Roman"/>
          <w:kern w:val="0"/>
          <w:sz w:val="24"/>
          <w:szCs w:val="24"/>
          <w:lang w:eastAsia="et-EE"/>
          <w14:ligatures w14:val="none"/>
        </w:rPr>
        <w:t xml:space="preserve"> §</w:t>
      </w:r>
      <w:r w:rsidR="0CA27C77" w:rsidRPr="00C259F7">
        <w:rPr>
          <w:rFonts w:ascii="Times New Roman" w:eastAsia="Times New Roman" w:hAnsi="Times New Roman" w:cs="Times New Roman"/>
          <w:kern w:val="0"/>
          <w:sz w:val="24"/>
          <w:szCs w:val="24"/>
          <w:lang w:eastAsia="et-EE"/>
          <w14:ligatures w14:val="none"/>
        </w:rPr>
        <w:t>-ga</w:t>
      </w:r>
      <w:r w:rsidRPr="00C259F7">
        <w:rPr>
          <w:rFonts w:ascii="Times New Roman" w:eastAsia="Times New Roman" w:hAnsi="Times New Roman" w:cs="Times New Roman"/>
          <w:kern w:val="0"/>
          <w:sz w:val="24"/>
          <w:szCs w:val="24"/>
          <w:lang w:eastAsia="et-EE"/>
          <w14:ligatures w14:val="none"/>
        </w:rPr>
        <w:t xml:space="preserve"> 216</w:t>
      </w:r>
      <w:r w:rsidR="2AEB9909"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sz w:val="24"/>
          <w:szCs w:val="24"/>
          <w:lang w:eastAsia="et-EE"/>
        </w:rPr>
        <w:t xml:space="preserve"> </w:t>
      </w:r>
      <w:r w:rsidRPr="00C259F7">
        <w:rPr>
          <w:rFonts w:ascii="Times New Roman" w:eastAsia="Times New Roman" w:hAnsi="Times New Roman" w:cs="Times New Roman"/>
          <w:kern w:val="0"/>
          <w:sz w:val="24"/>
          <w:szCs w:val="24"/>
          <w:lang w:eastAsia="et-EE"/>
          <w14:ligatures w14:val="none"/>
        </w:rPr>
        <w:t>järgmise</w:t>
      </w:r>
      <w:r w:rsidR="60881311" w:rsidRPr="00C259F7">
        <w:rPr>
          <w:rFonts w:ascii="Times New Roman" w:eastAsia="Times New Roman" w:hAnsi="Times New Roman" w:cs="Times New Roman"/>
          <w:kern w:val="0"/>
          <w:sz w:val="24"/>
          <w:szCs w:val="24"/>
          <w:lang w:eastAsia="et-EE"/>
          <w14:ligatures w14:val="none"/>
        </w:rPr>
        <w:t>s sõnastuses</w:t>
      </w:r>
      <w:r w:rsidRPr="00C259F7">
        <w:rPr>
          <w:rFonts w:ascii="Times New Roman" w:eastAsia="Times New Roman" w:hAnsi="Times New Roman" w:cs="Times New Roman"/>
          <w:kern w:val="0"/>
          <w:sz w:val="24"/>
          <w:szCs w:val="24"/>
          <w:lang w:eastAsia="et-EE"/>
          <w14:ligatures w14:val="none"/>
        </w:rPr>
        <w:t>:</w:t>
      </w:r>
    </w:p>
    <w:p w14:paraId="278F1B03" w14:textId="5B79F35F" w:rsidR="35412D42" w:rsidRPr="00C259F7" w:rsidRDefault="35412D42" w:rsidP="35412D42">
      <w:pPr>
        <w:spacing w:after="0" w:line="240" w:lineRule="auto"/>
        <w:rPr>
          <w:rFonts w:ascii="Times New Roman" w:eastAsia="Times New Roman" w:hAnsi="Times New Roman" w:cs="Times New Roman"/>
          <w:color w:val="000000" w:themeColor="text1"/>
          <w:sz w:val="24"/>
          <w:szCs w:val="24"/>
          <w:lang w:eastAsia="et-EE"/>
        </w:rPr>
      </w:pPr>
    </w:p>
    <w:p w14:paraId="56D97A1C" w14:textId="351CCCED" w:rsidR="00B47B87" w:rsidRPr="00C259F7" w:rsidRDefault="00D56B49" w:rsidP="00D56B49">
      <w:pPr>
        <w:spacing w:after="0" w:line="240" w:lineRule="auto"/>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b/>
          <w:bCs/>
          <w:color w:val="000000"/>
          <w:kern w:val="0"/>
          <w:sz w:val="24"/>
          <w:szCs w:val="24"/>
          <w:lang w:eastAsia="et-EE"/>
          <w14:ligatures w14:val="none"/>
        </w:rPr>
        <w:t>§ 216</w:t>
      </w:r>
      <w:r w:rsidR="00477FA8" w:rsidRPr="00C259F7">
        <w:rPr>
          <w:rFonts w:ascii="Times New Roman" w:eastAsia="Times New Roman" w:hAnsi="Times New Roman" w:cs="Times New Roman"/>
          <w:b/>
          <w:bCs/>
          <w:color w:val="000000"/>
          <w:kern w:val="0"/>
          <w:sz w:val="24"/>
          <w:szCs w:val="24"/>
          <w:vertAlign w:val="superscript"/>
          <w:lang w:eastAsia="et-EE"/>
          <w14:ligatures w14:val="none"/>
        </w:rPr>
        <w:t>1</w:t>
      </w:r>
      <w:r w:rsidRPr="00C259F7">
        <w:rPr>
          <w:rFonts w:ascii="Times New Roman" w:eastAsia="Times New Roman" w:hAnsi="Times New Roman" w:cs="Times New Roman"/>
          <w:b/>
          <w:bCs/>
          <w:color w:val="000000"/>
          <w:kern w:val="0"/>
          <w:sz w:val="24"/>
          <w:szCs w:val="24"/>
          <w:lang w:eastAsia="et-EE"/>
          <w14:ligatures w14:val="none"/>
        </w:rPr>
        <w:t xml:space="preserve">. </w:t>
      </w:r>
      <w:r w:rsidR="00234B19">
        <w:rPr>
          <w:rFonts w:ascii="Times New Roman" w:eastAsia="Times New Roman" w:hAnsi="Times New Roman" w:cs="Times New Roman"/>
          <w:b/>
          <w:bCs/>
          <w:color w:val="000000"/>
          <w:kern w:val="0"/>
          <w:sz w:val="24"/>
          <w:szCs w:val="24"/>
          <w:lang w:eastAsia="et-EE"/>
          <w14:ligatures w14:val="none"/>
        </w:rPr>
        <w:t xml:space="preserve">Geneetilised andmed </w:t>
      </w:r>
      <w:r w:rsidR="004B0CCD">
        <w:rPr>
          <w:rFonts w:ascii="Times New Roman" w:eastAsia="Times New Roman" w:hAnsi="Times New Roman" w:cs="Times New Roman"/>
          <w:b/>
          <w:bCs/>
          <w:color w:val="000000"/>
          <w:kern w:val="0"/>
          <w:sz w:val="24"/>
          <w:szCs w:val="24"/>
          <w:lang w:eastAsia="et-EE"/>
          <w14:ligatures w14:val="none"/>
        </w:rPr>
        <w:t xml:space="preserve">ja omadused </w:t>
      </w:r>
      <w:r w:rsidRPr="00C259F7">
        <w:rPr>
          <w:rFonts w:ascii="Times New Roman" w:eastAsia="Times New Roman" w:hAnsi="Times New Roman" w:cs="Times New Roman"/>
          <w:b/>
          <w:bCs/>
          <w:color w:val="000000"/>
          <w:kern w:val="0"/>
          <w:sz w:val="24"/>
          <w:szCs w:val="24"/>
          <w:lang w:eastAsia="et-EE"/>
          <w14:ligatures w14:val="none"/>
        </w:rPr>
        <w:t>kindlustusriski hindamisel</w:t>
      </w:r>
    </w:p>
    <w:p w14:paraId="6CB6C5C2" w14:textId="7BC185B7" w:rsidR="35412D42" w:rsidRPr="00C259F7" w:rsidRDefault="35412D42" w:rsidP="35412D42">
      <w:pPr>
        <w:spacing w:after="0" w:line="240" w:lineRule="auto"/>
        <w:jc w:val="both"/>
        <w:rPr>
          <w:rFonts w:ascii="Times New Roman" w:eastAsia="Times New Roman" w:hAnsi="Times New Roman" w:cs="Times New Roman"/>
          <w:color w:val="000000" w:themeColor="text1"/>
          <w:sz w:val="24"/>
          <w:szCs w:val="24"/>
          <w:lang w:eastAsia="et-EE"/>
        </w:rPr>
      </w:pPr>
    </w:p>
    <w:p w14:paraId="76CF3C00" w14:textId="3E82ECB7" w:rsidR="00B47B87" w:rsidRPr="00C259F7" w:rsidRDefault="247BEADA" w:rsidP="4B7E536E">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color w:val="000000"/>
          <w:kern w:val="0"/>
          <w:sz w:val="24"/>
          <w:szCs w:val="24"/>
          <w:lang w:eastAsia="et-EE"/>
          <w14:ligatures w14:val="none"/>
        </w:rPr>
        <w:t xml:space="preserve">(1) </w:t>
      </w:r>
      <w:r w:rsidR="0B4DA236" w:rsidRPr="00C259F7">
        <w:rPr>
          <w:rFonts w:ascii="Times New Roman" w:eastAsia="Times New Roman" w:hAnsi="Times New Roman" w:cs="Times New Roman"/>
          <w:color w:val="000000"/>
          <w:kern w:val="0"/>
          <w:sz w:val="24"/>
          <w:szCs w:val="24"/>
          <w:lang w:eastAsia="et-EE"/>
          <w14:ligatures w14:val="none"/>
        </w:rPr>
        <w:t>K</w:t>
      </w:r>
      <w:r w:rsidR="0B4DA236" w:rsidRPr="4B7E536E">
        <w:rPr>
          <w:rFonts w:ascii="Times New Roman" w:eastAsia="Times New Roman" w:hAnsi="Times New Roman" w:cs="Times New Roman"/>
          <w:color w:val="000000" w:themeColor="text1"/>
          <w:sz w:val="24"/>
          <w:szCs w:val="24"/>
          <w:lang w:eastAsia="et-EE"/>
        </w:rPr>
        <w:t xml:space="preserve">indlustusandjal on keelatud nõuda kindlustatult või isikult, kellega seotud kindlustusriski soovitakse kindlustada, koeproovi või andmeid DNA ülesehituse ja sellest johtuvate pärilikkusriskide või geneetiliste omaduste kohta, samuti on kindlustusandjal keelatud nimetatud geneetilisi andmeid koguda kindlustatu või isiku kohta, kellega seotud kindlustusriski soovitakse kindlustada. </w:t>
      </w:r>
    </w:p>
    <w:p w14:paraId="2B28BD87" w14:textId="06CFBB3B" w:rsidR="00B47B87" w:rsidRPr="00C259F7" w:rsidRDefault="00B47B87" w:rsidP="4B7E536E">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0AEC1B78" w14:textId="295AB87E" w:rsidR="00B47B87" w:rsidRPr="00C259F7" w:rsidRDefault="42D30265" w:rsidP="50D76081">
      <w:pPr>
        <w:spacing w:after="0" w:line="240" w:lineRule="auto"/>
        <w:jc w:val="both"/>
        <w:textAlignment w:val="baseline"/>
        <w:rPr>
          <w:rFonts w:ascii="Times New Roman" w:eastAsia="Times New Roman" w:hAnsi="Times New Roman" w:cs="Times New Roman"/>
          <w:sz w:val="24"/>
          <w:szCs w:val="24"/>
          <w:lang w:eastAsia="et-EE"/>
        </w:rPr>
      </w:pPr>
      <w:r w:rsidRPr="4B7E536E">
        <w:rPr>
          <w:rFonts w:ascii="Times New Roman" w:eastAsia="Times New Roman" w:hAnsi="Times New Roman" w:cs="Times New Roman"/>
          <w:sz w:val="24"/>
          <w:szCs w:val="24"/>
        </w:rPr>
        <w:t xml:space="preserve">(2) </w:t>
      </w:r>
      <w:r w:rsidR="00EC724F" w:rsidRPr="4B7E536E">
        <w:rPr>
          <w:rFonts w:ascii="Times New Roman" w:eastAsia="Times New Roman" w:hAnsi="Times New Roman" w:cs="Times New Roman"/>
          <w:color w:val="000000"/>
          <w:kern w:val="0"/>
          <w:sz w:val="24"/>
          <w:szCs w:val="24"/>
          <w:lang w:eastAsia="et-EE"/>
          <w14:ligatures w14:val="none"/>
        </w:rPr>
        <w:t>DNA ülesehitus ja sellest johtuvad pärilikkusriskid või geneetilised omadused ei või mõjutada kindlustusmaksete ja -hüvitiste suurust</w:t>
      </w:r>
      <w:r w:rsidR="002F1CBD" w:rsidRPr="30493A01">
        <w:rPr>
          <w:rFonts w:ascii="Times New Roman" w:eastAsia="Times New Roman" w:hAnsi="Times New Roman" w:cs="Times New Roman"/>
          <w:sz w:val="24"/>
          <w:szCs w:val="24"/>
          <w:lang w:eastAsia="et-EE"/>
        </w:rPr>
        <w:t>.</w:t>
      </w:r>
    </w:p>
    <w:p w14:paraId="10D87BC7" w14:textId="5E72DE5C" w:rsidR="00B47B87" w:rsidRPr="00C259F7" w:rsidRDefault="00B47B87" w:rsidP="50D76081">
      <w:pPr>
        <w:spacing w:after="0" w:line="240" w:lineRule="auto"/>
        <w:jc w:val="both"/>
        <w:textAlignment w:val="baseline"/>
        <w:rPr>
          <w:rFonts w:ascii="Times New Roman" w:eastAsia="Times New Roman" w:hAnsi="Times New Roman" w:cs="Times New Roman"/>
          <w:sz w:val="24"/>
          <w:szCs w:val="24"/>
          <w:lang w:eastAsia="et-EE"/>
        </w:rPr>
      </w:pPr>
    </w:p>
    <w:p w14:paraId="25602D10" w14:textId="60DD6917" w:rsidR="00B47B87" w:rsidRPr="00C259F7" w:rsidRDefault="50D76081" w:rsidP="50D76081">
      <w:pPr>
        <w:spacing w:after="0" w:line="240" w:lineRule="auto"/>
        <w:jc w:val="both"/>
        <w:textAlignment w:val="baseline"/>
        <w:rPr>
          <w:rFonts w:ascii="Times New Roman" w:eastAsia="Times New Roman" w:hAnsi="Times New Roman" w:cs="Times New Roman"/>
          <w:color w:val="FF0000"/>
          <w:kern w:val="0"/>
          <w:lang w:eastAsia="et-EE"/>
          <w14:ligatures w14:val="none"/>
        </w:rPr>
      </w:pPr>
      <w:r w:rsidRPr="30493A01">
        <w:rPr>
          <w:rFonts w:ascii="Times New Roman" w:eastAsia="Times New Roman" w:hAnsi="Times New Roman" w:cs="Times New Roman"/>
          <w:kern w:val="0"/>
          <w:sz w:val="24"/>
          <w:szCs w:val="24"/>
          <w:lang w:eastAsia="et-EE"/>
          <w14:ligatures w14:val="none"/>
        </w:rPr>
        <w:t xml:space="preserve">(3) </w:t>
      </w:r>
      <w:r w:rsidR="04EC466C" w:rsidRPr="30493A01">
        <w:rPr>
          <w:rFonts w:ascii="Times New Roman" w:eastAsia="Times New Roman" w:hAnsi="Times New Roman" w:cs="Times New Roman"/>
          <w:kern w:val="0"/>
          <w:sz w:val="24"/>
          <w:szCs w:val="24"/>
          <w:lang w:eastAsia="et-EE"/>
          <w14:ligatures w14:val="none"/>
        </w:rPr>
        <w:t>Käesolevas paragrahvis sätestatu</w:t>
      </w:r>
      <w:r w:rsidR="56AFDAF9" w:rsidRPr="30493A01">
        <w:rPr>
          <w:rFonts w:ascii="Times New Roman" w:eastAsia="Times New Roman" w:hAnsi="Times New Roman" w:cs="Times New Roman"/>
          <w:kern w:val="0"/>
          <w:sz w:val="24"/>
          <w:szCs w:val="24"/>
          <w:lang w:eastAsia="et-EE"/>
          <w14:ligatures w14:val="none"/>
        </w:rPr>
        <w:t xml:space="preserve">d nõuded kehtivad ka </w:t>
      </w:r>
      <w:r w:rsidR="04EC466C" w:rsidRPr="30493A01">
        <w:rPr>
          <w:rFonts w:ascii="Times New Roman" w:eastAsia="Times New Roman" w:hAnsi="Times New Roman" w:cs="Times New Roman"/>
          <w:kern w:val="0"/>
          <w:sz w:val="24"/>
          <w:szCs w:val="24"/>
          <w:lang w:eastAsia="et-EE"/>
          <w14:ligatures w14:val="none"/>
        </w:rPr>
        <w:t>kindlustusvahendajal</w:t>
      </w:r>
      <w:r w:rsidR="6DF2C451" w:rsidRPr="30493A01">
        <w:rPr>
          <w:rFonts w:ascii="Times New Roman" w:eastAsia="Times New Roman" w:hAnsi="Times New Roman" w:cs="Times New Roman"/>
          <w:kern w:val="0"/>
          <w:sz w:val="24"/>
          <w:szCs w:val="24"/>
          <w:lang w:eastAsia="et-EE"/>
          <w14:ligatures w14:val="none"/>
        </w:rPr>
        <w:t>e</w:t>
      </w:r>
      <w:r w:rsidR="7D42BEFF" w:rsidRPr="30493A01">
        <w:rPr>
          <w:rFonts w:ascii="Times New Roman" w:eastAsia="Times New Roman" w:hAnsi="Times New Roman" w:cs="Times New Roman"/>
          <w:kern w:val="0"/>
          <w:sz w:val="24"/>
          <w:szCs w:val="24"/>
          <w:lang w:eastAsia="et-EE"/>
          <w14:ligatures w14:val="none"/>
        </w:rPr>
        <w:t>.</w:t>
      </w:r>
      <w:ins w:id="75" w:author="Moonika Kuusk - JUSTDIGI" w:date="2025-10-07T20:25:00Z" w16du:dateUtc="2025-10-07T17:25:00Z">
        <w:r w:rsidR="00EA0B05">
          <w:rPr>
            <w:rFonts w:ascii="Times New Roman" w:eastAsia="Times New Roman" w:hAnsi="Times New Roman" w:cs="Times New Roman"/>
            <w:kern w:val="0"/>
            <w:sz w:val="24"/>
            <w:szCs w:val="24"/>
            <w:lang w:eastAsia="et-EE"/>
            <w14:ligatures w14:val="none"/>
          </w:rPr>
          <w:t>“</w:t>
        </w:r>
      </w:ins>
      <w:del w:id="76" w:author="Moonika Kuusk - JUSTDIGI" w:date="2025-10-07T20:25:00Z" w16du:dateUtc="2025-10-07T17:25:00Z">
        <w:r w:rsidR="7596EB17" w:rsidRPr="30493A01" w:rsidDel="00EA0B05">
          <w:rPr>
            <w:rFonts w:ascii="Times New Roman" w:eastAsia="Times New Roman" w:hAnsi="Times New Roman" w:cs="Times New Roman"/>
            <w:kern w:val="0"/>
            <w:sz w:val="24"/>
            <w:szCs w:val="24"/>
            <w:lang w:eastAsia="et-EE"/>
            <w14:ligatures w14:val="none"/>
          </w:rPr>
          <w:delText>”</w:delText>
        </w:r>
      </w:del>
      <w:r w:rsidR="7596EB17" w:rsidRPr="30493A01">
        <w:rPr>
          <w:rFonts w:ascii="Times New Roman" w:eastAsia="Times New Roman" w:hAnsi="Times New Roman" w:cs="Times New Roman"/>
          <w:kern w:val="0"/>
          <w:sz w:val="24"/>
          <w:szCs w:val="24"/>
          <w:lang w:eastAsia="et-EE"/>
          <w14:ligatures w14:val="none"/>
        </w:rPr>
        <w:t>.</w:t>
      </w:r>
    </w:p>
    <w:p w14:paraId="1EC50D06" w14:textId="77777777" w:rsidR="00B47B87" w:rsidRPr="00C259F7" w:rsidRDefault="00B47B87" w:rsidP="00D34394">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2ACCB88" w14:textId="09FD65EF" w:rsidR="00B47B87" w:rsidRPr="00C259F7" w:rsidRDefault="247BEADA" w:rsidP="00D3439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w:t>
      </w:r>
      <w:r w:rsidR="006E3309">
        <w:rPr>
          <w:rFonts w:ascii="Times New Roman" w:eastAsia="Times New Roman" w:hAnsi="Times New Roman" w:cs="Times New Roman"/>
          <w:b/>
          <w:bCs/>
          <w:kern w:val="0"/>
          <w:sz w:val="24"/>
          <w:szCs w:val="24"/>
          <w:lang w:eastAsia="et-EE"/>
          <w14:ligatures w14:val="none"/>
        </w:rPr>
        <w:t>40</w:t>
      </w:r>
      <w:r w:rsidRPr="00C259F7">
        <w:rPr>
          <w:rFonts w:ascii="Times New Roman" w:eastAsia="Times New Roman" w:hAnsi="Times New Roman" w:cs="Times New Roman"/>
          <w:b/>
          <w:bCs/>
          <w:kern w:val="0"/>
          <w:sz w:val="24"/>
          <w:szCs w:val="24"/>
          <w:lang w:eastAsia="et-EE"/>
          <w14:ligatures w14:val="none"/>
        </w:rPr>
        <w:t xml:space="preserve">. </w:t>
      </w:r>
      <w:r w:rsidR="00B47B87" w:rsidRPr="00C259F7">
        <w:rPr>
          <w:rFonts w:ascii="Times New Roman" w:eastAsia="Times New Roman" w:hAnsi="Times New Roman" w:cs="Times New Roman"/>
          <w:b/>
          <w:bCs/>
          <w:kern w:val="0"/>
          <w:sz w:val="24"/>
          <w:szCs w:val="24"/>
          <w:lang w:eastAsia="et-EE"/>
          <w14:ligatures w14:val="none"/>
        </w:rPr>
        <w:t xml:space="preserve">Nakkushaiguste ennetamise ja tõrje seaduse </w:t>
      </w:r>
      <w:r w:rsidRPr="00C259F7">
        <w:rPr>
          <w:rFonts w:ascii="Times New Roman" w:eastAsia="Times New Roman" w:hAnsi="Times New Roman" w:cs="Times New Roman"/>
          <w:b/>
          <w:bCs/>
          <w:color w:val="000000"/>
          <w:kern w:val="0"/>
          <w:sz w:val="24"/>
          <w:szCs w:val="24"/>
          <w:lang w:eastAsia="et-EE"/>
          <w14:ligatures w14:val="none"/>
        </w:rPr>
        <w:t>muutmine</w:t>
      </w:r>
    </w:p>
    <w:p w14:paraId="43B1C8DD" w14:textId="77777777" w:rsidR="00B47B87" w:rsidRPr="00C259F7" w:rsidRDefault="00B47B87" w:rsidP="00D3439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3EFBB3E" w14:textId="05E8DAB1" w:rsidR="00D56B49" w:rsidRPr="00C259F7" w:rsidRDefault="00D56B49" w:rsidP="00D34394">
      <w:pPr>
        <w:spacing w:after="0" w:line="240" w:lineRule="auto"/>
        <w:jc w:val="both"/>
        <w:textAlignment w:val="baseline"/>
        <w:rPr>
          <w:rFonts w:ascii="Segoe UI" w:eastAsia="Times New Roman" w:hAnsi="Segoe UI" w:cs="Segoe UI"/>
          <w:color w:val="000000"/>
          <w:kern w:val="0"/>
          <w:sz w:val="18"/>
          <w:szCs w:val="18"/>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Nakkushaiguste ennetamise ja tõrje</w:t>
      </w:r>
      <w:r w:rsidR="00BB1D99"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seadust täiendatakse §-ga 20</w:t>
      </w:r>
      <w:r w:rsidR="00A10F01"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järgmises sõnastuses: </w:t>
      </w:r>
    </w:p>
    <w:p w14:paraId="7683BB10" w14:textId="5AF8724E" w:rsidR="35412D42" w:rsidRPr="00C259F7" w:rsidRDefault="35412D42" w:rsidP="35412D42">
      <w:pPr>
        <w:spacing w:after="0" w:line="240" w:lineRule="auto"/>
        <w:rPr>
          <w:rFonts w:ascii="Times New Roman" w:eastAsia="Times New Roman" w:hAnsi="Times New Roman" w:cs="Times New Roman"/>
          <w:b/>
          <w:bCs/>
          <w:color w:val="000000" w:themeColor="text1"/>
          <w:sz w:val="24"/>
          <w:szCs w:val="24"/>
          <w:lang w:eastAsia="et-EE"/>
        </w:rPr>
      </w:pPr>
    </w:p>
    <w:p w14:paraId="23AB8764" w14:textId="3E23A51B" w:rsidR="00B47B87" w:rsidRPr="00C259F7" w:rsidRDefault="6595CDD2" w:rsidP="00D3439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sz w:val="24"/>
          <w:szCs w:val="24"/>
          <w:lang w:eastAsia="et-EE"/>
        </w:rPr>
        <w:t>„</w:t>
      </w:r>
      <w:r w:rsidR="00D56B49" w:rsidRPr="00C259F7">
        <w:rPr>
          <w:rFonts w:ascii="Times New Roman" w:eastAsia="Times New Roman" w:hAnsi="Times New Roman" w:cs="Times New Roman"/>
          <w:b/>
          <w:bCs/>
          <w:color w:val="000000"/>
          <w:kern w:val="0"/>
          <w:sz w:val="24"/>
          <w:szCs w:val="24"/>
          <w:lang w:eastAsia="et-EE"/>
          <w14:ligatures w14:val="none"/>
        </w:rPr>
        <w:t>§ 20</w:t>
      </w:r>
      <w:r w:rsidR="00100DFD" w:rsidRPr="00C259F7">
        <w:rPr>
          <w:rFonts w:ascii="Times New Roman" w:eastAsia="Times New Roman" w:hAnsi="Times New Roman" w:cs="Times New Roman"/>
          <w:b/>
          <w:bCs/>
          <w:color w:val="000000"/>
          <w:kern w:val="0"/>
          <w:sz w:val="24"/>
          <w:szCs w:val="24"/>
          <w:vertAlign w:val="superscript"/>
          <w:lang w:eastAsia="et-EE"/>
          <w14:ligatures w14:val="none"/>
        </w:rPr>
        <w:t>1</w:t>
      </w:r>
      <w:r w:rsidR="00D56B49" w:rsidRPr="00C259F7">
        <w:rPr>
          <w:rFonts w:ascii="Times New Roman" w:eastAsia="Times New Roman" w:hAnsi="Times New Roman" w:cs="Times New Roman"/>
          <w:b/>
          <w:bCs/>
          <w:color w:val="000000"/>
          <w:kern w:val="0"/>
          <w:sz w:val="24"/>
          <w:szCs w:val="24"/>
          <w:lang w:eastAsia="et-EE"/>
          <w14:ligatures w14:val="none"/>
        </w:rPr>
        <w:t xml:space="preserve">. </w:t>
      </w:r>
      <w:r w:rsidR="00E23A43">
        <w:rPr>
          <w:rFonts w:ascii="Times New Roman" w:eastAsia="Times New Roman" w:hAnsi="Times New Roman" w:cs="Times New Roman"/>
          <w:b/>
          <w:bCs/>
          <w:color w:val="000000"/>
          <w:kern w:val="0"/>
          <w:sz w:val="24"/>
          <w:szCs w:val="24"/>
          <w:lang w:eastAsia="et-EE"/>
          <w14:ligatures w14:val="none"/>
        </w:rPr>
        <w:t>Teadus</w:t>
      </w:r>
      <w:r w:rsidR="00D56B49" w:rsidRPr="00C259F7">
        <w:rPr>
          <w:rFonts w:ascii="Times New Roman" w:eastAsia="Times New Roman" w:hAnsi="Times New Roman" w:cs="Times New Roman"/>
          <w:b/>
          <w:bCs/>
          <w:color w:val="000000"/>
          <w:kern w:val="0"/>
          <w:sz w:val="24"/>
          <w:szCs w:val="24"/>
          <w:lang w:eastAsia="et-EE"/>
          <w14:ligatures w14:val="none"/>
        </w:rPr>
        <w:t>eetika komitee</w:t>
      </w:r>
    </w:p>
    <w:p w14:paraId="6F247024" w14:textId="77777777" w:rsidR="00B47B87" w:rsidRPr="00C259F7" w:rsidRDefault="00B47B87" w:rsidP="00D3439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5696DED" w14:textId="6954E541" w:rsidR="009F6CC8"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w:t>
      </w:r>
      <w:r w:rsidR="00C242AC">
        <w:rPr>
          <w:rFonts w:ascii="Times New Roman" w:eastAsia="Times New Roman" w:hAnsi="Times New Roman" w:cs="Times New Roman"/>
          <w:color w:val="000000"/>
          <w:kern w:val="0"/>
          <w:sz w:val="24"/>
          <w:szCs w:val="24"/>
          <w:lang w:eastAsia="et-EE"/>
          <w14:ligatures w14:val="none"/>
        </w:rPr>
        <w:t xml:space="preserve"> </w:t>
      </w:r>
      <w:r w:rsidR="00C07677">
        <w:rPr>
          <w:rFonts w:ascii="Times New Roman" w:eastAsia="Times New Roman" w:hAnsi="Times New Roman" w:cs="Times New Roman"/>
          <w:color w:val="000000"/>
          <w:kern w:val="0"/>
          <w:sz w:val="24"/>
          <w:szCs w:val="24"/>
          <w:lang w:eastAsia="et-EE"/>
          <w14:ligatures w14:val="none"/>
        </w:rPr>
        <w:t>K</w:t>
      </w:r>
      <w:r w:rsidR="00C07677" w:rsidRPr="00C07677">
        <w:rPr>
          <w:rFonts w:ascii="Times New Roman" w:eastAsia="Times New Roman" w:hAnsi="Times New Roman" w:cs="Times New Roman"/>
          <w:color w:val="000000"/>
          <w:kern w:val="0"/>
          <w:sz w:val="24"/>
          <w:szCs w:val="24"/>
          <w:lang w:eastAsia="et-EE"/>
          <w14:ligatures w14:val="none"/>
        </w:rPr>
        <w:t xml:space="preserve">äesoleva seaduse §-s 20 nimetatud registrist teadusuuringu või statistika vajadusteks isikuandmete väljastamise </w:t>
      </w:r>
      <w:r w:rsidR="008C4F44">
        <w:rPr>
          <w:rFonts w:ascii="Times New Roman" w:eastAsia="Times New Roman" w:hAnsi="Times New Roman" w:cs="Times New Roman"/>
          <w:color w:val="000000"/>
          <w:kern w:val="0"/>
          <w:sz w:val="24"/>
          <w:szCs w:val="24"/>
          <w:lang w:eastAsia="et-EE"/>
          <w14:ligatures w14:val="none"/>
        </w:rPr>
        <w:t>eetilisust</w:t>
      </w:r>
      <w:r w:rsidR="00C07677" w:rsidRPr="00C07677">
        <w:rPr>
          <w:rFonts w:ascii="Times New Roman" w:eastAsia="Times New Roman" w:hAnsi="Times New Roman" w:cs="Times New Roman"/>
          <w:color w:val="000000"/>
          <w:kern w:val="0"/>
          <w:sz w:val="24"/>
          <w:szCs w:val="24"/>
          <w:lang w:eastAsia="et-EE"/>
          <w14:ligatures w14:val="none"/>
        </w:rPr>
        <w:t xml:space="preserve"> ja põhjendatust </w:t>
      </w:r>
      <w:r w:rsidR="006019FA">
        <w:rPr>
          <w:rFonts w:ascii="Times New Roman" w:eastAsia="Times New Roman" w:hAnsi="Times New Roman" w:cs="Times New Roman"/>
          <w:color w:val="000000"/>
          <w:kern w:val="0"/>
          <w:sz w:val="24"/>
          <w:szCs w:val="24"/>
          <w:lang w:eastAsia="et-EE"/>
          <w14:ligatures w14:val="none"/>
        </w:rPr>
        <w:t>hindab</w:t>
      </w:r>
      <w:r w:rsidR="005F6E17" w:rsidRPr="005F6E17">
        <w:rPr>
          <w:rFonts w:ascii="Times New Roman" w:eastAsia="Times New Roman" w:hAnsi="Times New Roman" w:cs="Times New Roman"/>
          <w:color w:val="000000"/>
          <w:kern w:val="0"/>
          <w:sz w:val="24"/>
          <w:szCs w:val="24"/>
          <w:lang w:eastAsia="et-EE"/>
          <w14:ligatures w14:val="none"/>
        </w:rPr>
        <w:t xml:space="preserve"> sõltumatu teadlastest ja eri elualade esindajatest koosnev teadus- ja arendustegevuse ning innovatsiooni korralduse seaduse §-s 26 nimetatud teaduseetika komitee.</w:t>
      </w:r>
      <w:r w:rsidR="00E803E9">
        <w:rPr>
          <w:rFonts w:ascii="Times New Roman" w:eastAsia="Times New Roman" w:hAnsi="Times New Roman" w:cs="Times New Roman"/>
          <w:color w:val="000000"/>
          <w:kern w:val="0"/>
          <w:sz w:val="24"/>
          <w:szCs w:val="24"/>
          <w:lang w:eastAsia="et-EE"/>
          <w14:ligatures w14:val="none"/>
        </w:rPr>
        <w:t>“.</w:t>
      </w:r>
    </w:p>
    <w:p w14:paraId="2899A35C" w14:textId="36E79A39" w:rsidR="00150E2A" w:rsidRPr="00C259F7" w:rsidRDefault="00150E2A" w:rsidP="30493A0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EA7E514" w14:textId="30F841C0" w:rsidR="00150E2A" w:rsidRPr="00C259F7" w:rsidRDefault="00D56B49" w:rsidP="00CB158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0070017C">
        <w:rPr>
          <w:rFonts w:ascii="Times New Roman" w:eastAsia="Times New Roman" w:hAnsi="Times New Roman" w:cs="Times New Roman"/>
          <w:b/>
          <w:bCs/>
          <w:color w:val="000000"/>
          <w:kern w:val="0"/>
          <w:sz w:val="24"/>
          <w:szCs w:val="24"/>
          <w:lang w:eastAsia="et-EE"/>
          <w14:ligatures w14:val="none"/>
        </w:rPr>
        <w:t>4</w:t>
      </w:r>
      <w:r w:rsidR="00722410">
        <w:rPr>
          <w:rFonts w:ascii="Times New Roman" w:eastAsia="Times New Roman" w:hAnsi="Times New Roman" w:cs="Times New Roman"/>
          <w:b/>
          <w:bCs/>
          <w:color w:val="000000"/>
          <w:kern w:val="0"/>
          <w:sz w:val="24"/>
          <w:szCs w:val="24"/>
          <w:lang w:eastAsia="et-EE"/>
          <w14:ligatures w14:val="none"/>
        </w:rPr>
        <w:t>1</w:t>
      </w:r>
      <w:r w:rsidRPr="00C259F7">
        <w:rPr>
          <w:rFonts w:ascii="Times New Roman" w:eastAsia="Times New Roman" w:hAnsi="Times New Roman" w:cs="Times New Roman"/>
          <w:b/>
          <w:bCs/>
          <w:color w:val="000000"/>
          <w:kern w:val="0"/>
          <w:sz w:val="24"/>
          <w:szCs w:val="24"/>
          <w:lang w:eastAsia="et-EE"/>
          <w14:ligatures w14:val="none"/>
        </w:rPr>
        <w:t>. Narkootiliste ja psühhotroopsete ainete ning nende lähteainete seaduse muutmine</w:t>
      </w:r>
    </w:p>
    <w:p w14:paraId="4B179D8A" w14:textId="77777777" w:rsidR="00150E2A" w:rsidRPr="00C259F7" w:rsidRDefault="00150E2A" w:rsidP="00CB158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6C26E9D" w14:textId="77777777" w:rsidR="00042BD9"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Narkootiliste ja psühhotroopsete ainete ning nende lähteainete seaduse</w:t>
      </w:r>
      <w:r w:rsidR="00042BD9">
        <w:rPr>
          <w:rFonts w:ascii="Times New Roman" w:eastAsia="Times New Roman" w:hAnsi="Times New Roman" w:cs="Times New Roman"/>
          <w:color w:val="000000"/>
          <w:kern w:val="0"/>
          <w:sz w:val="24"/>
          <w:szCs w:val="24"/>
          <w:lang w:eastAsia="et-EE"/>
          <w14:ligatures w14:val="none"/>
        </w:rPr>
        <w:t>s tehakse järgmised muudatused:</w:t>
      </w:r>
    </w:p>
    <w:p w14:paraId="3CB9BC23" w14:textId="77777777" w:rsidR="00042BD9" w:rsidRDefault="00042BD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9450FBF" w14:textId="717803FF" w:rsidR="00150E2A" w:rsidRPr="00992893" w:rsidRDefault="00042BD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992893">
        <w:rPr>
          <w:rFonts w:ascii="Times New Roman" w:eastAsia="Times New Roman" w:hAnsi="Times New Roman" w:cs="Times New Roman"/>
          <w:b/>
          <w:bCs/>
          <w:color w:val="000000"/>
          <w:kern w:val="0"/>
          <w:sz w:val="24"/>
          <w:szCs w:val="24"/>
          <w:lang w:eastAsia="et-EE"/>
          <w14:ligatures w14:val="none"/>
        </w:rPr>
        <w:t>1)</w:t>
      </w:r>
      <w:r w:rsidR="00081D30" w:rsidRPr="00992893">
        <w:rPr>
          <w:rFonts w:ascii="Times New Roman" w:eastAsia="Times New Roman" w:hAnsi="Times New Roman" w:cs="Times New Roman"/>
          <w:color w:val="000000"/>
          <w:kern w:val="0"/>
          <w:sz w:val="24"/>
          <w:szCs w:val="24"/>
          <w:lang w:eastAsia="et-EE"/>
          <w14:ligatures w14:val="none"/>
        </w:rPr>
        <w:t xml:space="preserve"> paragrahv</w:t>
      </w:r>
      <w:del w:id="77" w:author="Moonika Kuusk - JUSTDIGI" w:date="2025-10-07T20:29:00Z" w16du:dateUtc="2025-10-07T17:29:00Z">
        <w:r w:rsidR="00D56B49" w:rsidRPr="00992893" w:rsidDel="004E7536">
          <w:rPr>
            <w:rFonts w:ascii="Times New Roman" w:eastAsia="Times New Roman" w:hAnsi="Times New Roman" w:cs="Times New Roman"/>
            <w:color w:val="000000"/>
            <w:kern w:val="0"/>
            <w:sz w:val="24"/>
            <w:szCs w:val="24"/>
            <w:lang w:eastAsia="et-EE"/>
            <w14:ligatures w14:val="none"/>
          </w:rPr>
          <w:delText xml:space="preserve"> </w:delText>
        </w:r>
        <w:bookmarkStart w:id="78" w:name="_Hlk204921954"/>
        <w:r w:rsidR="00D56B49" w:rsidRPr="00992893" w:rsidDel="004E7536">
          <w:rPr>
            <w:rFonts w:ascii="Times New Roman" w:eastAsia="Times New Roman" w:hAnsi="Times New Roman" w:cs="Times New Roman"/>
            <w:color w:val="000000"/>
            <w:kern w:val="0"/>
            <w:sz w:val="24"/>
            <w:szCs w:val="24"/>
            <w:lang w:eastAsia="et-EE"/>
            <w14:ligatures w14:val="none"/>
          </w:rPr>
          <w:delText>§</w:delText>
        </w:r>
      </w:del>
      <w:r w:rsidR="00D56B49" w:rsidRPr="00992893">
        <w:rPr>
          <w:rFonts w:ascii="Times New Roman" w:eastAsia="Times New Roman" w:hAnsi="Times New Roman" w:cs="Times New Roman"/>
          <w:color w:val="000000"/>
          <w:kern w:val="0"/>
          <w:sz w:val="24"/>
          <w:szCs w:val="24"/>
          <w:lang w:eastAsia="et-EE"/>
          <w14:ligatures w14:val="none"/>
        </w:rPr>
        <w:t xml:space="preserve"> 11</w:t>
      </w:r>
      <w:r w:rsidR="00B140FA" w:rsidRPr="00992893">
        <w:rPr>
          <w:rFonts w:ascii="Times New Roman" w:eastAsia="Times New Roman" w:hAnsi="Times New Roman" w:cs="Times New Roman"/>
          <w:color w:val="000000"/>
          <w:kern w:val="0"/>
          <w:sz w:val="24"/>
          <w:szCs w:val="24"/>
          <w:vertAlign w:val="superscript"/>
          <w:lang w:eastAsia="et-EE"/>
          <w14:ligatures w14:val="none"/>
        </w:rPr>
        <w:t>2</w:t>
      </w:r>
      <w:r w:rsidR="00D56B49" w:rsidRPr="00992893">
        <w:rPr>
          <w:rFonts w:ascii="Times New Roman" w:eastAsia="Times New Roman" w:hAnsi="Times New Roman" w:cs="Times New Roman"/>
          <w:color w:val="000000"/>
          <w:kern w:val="0"/>
          <w:sz w:val="24"/>
          <w:szCs w:val="24"/>
          <w:lang w:eastAsia="et-EE"/>
          <w14:ligatures w14:val="none"/>
        </w:rPr>
        <w:t xml:space="preserve"> </w:t>
      </w:r>
      <w:bookmarkEnd w:id="78"/>
      <w:ins w:id="79" w:author="Katariina Kärsten - JUSTDIGI" w:date="2025-10-10T16:25:00Z" w16du:dateUtc="2025-10-10T13:25:00Z">
        <w:r w:rsidR="000302C2">
          <w:rPr>
            <w:rFonts w:ascii="Times New Roman" w:eastAsia="Times New Roman" w:hAnsi="Times New Roman" w:cs="Times New Roman"/>
            <w:color w:val="000000"/>
            <w:kern w:val="0"/>
            <w:sz w:val="24"/>
            <w:szCs w:val="24"/>
            <w:lang w:eastAsia="et-EE"/>
            <w14:ligatures w14:val="none"/>
          </w:rPr>
          <w:t xml:space="preserve">muudetakse ja </w:t>
        </w:r>
      </w:ins>
      <w:r w:rsidR="007466FB" w:rsidRPr="00992893">
        <w:rPr>
          <w:rFonts w:ascii="Times New Roman" w:eastAsia="Times New Roman" w:hAnsi="Times New Roman" w:cs="Times New Roman"/>
          <w:color w:val="000000"/>
          <w:kern w:val="0"/>
          <w:sz w:val="24"/>
          <w:szCs w:val="24"/>
          <w:lang w:eastAsia="et-EE"/>
          <w14:ligatures w14:val="none"/>
        </w:rPr>
        <w:t>sõnastatakse järgmiselt</w:t>
      </w:r>
      <w:r w:rsidR="00D56B49" w:rsidRPr="00992893">
        <w:rPr>
          <w:rFonts w:ascii="Times New Roman" w:eastAsia="Times New Roman" w:hAnsi="Times New Roman" w:cs="Times New Roman"/>
          <w:color w:val="000000"/>
          <w:kern w:val="0"/>
          <w:sz w:val="24"/>
          <w:szCs w:val="24"/>
          <w:lang w:eastAsia="et-EE"/>
          <w14:ligatures w14:val="none"/>
        </w:rPr>
        <w:t>:</w:t>
      </w:r>
    </w:p>
    <w:p w14:paraId="47034C40" w14:textId="77777777" w:rsidR="00150E2A" w:rsidRPr="00992893"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1316261" w14:textId="77777777" w:rsidR="006940CF" w:rsidRPr="00992893" w:rsidRDefault="247BEADA" w:rsidP="30493A01">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r w:rsidRPr="00992893">
        <w:rPr>
          <w:rFonts w:ascii="Times New Roman" w:eastAsia="Times New Roman" w:hAnsi="Times New Roman" w:cs="Times New Roman"/>
          <w:color w:val="000000"/>
          <w:kern w:val="0"/>
          <w:sz w:val="24"/>
          <w:szCs w:val="24"/>
          <w:lang w:eastAsia="et-EE"/>
          <w14:ligatures w14:val="none"/>
        </w:rPr>
        <w:t>„</w:t>
      </w:r>
      <w:bookmarkStart w:id="80" w:name="_Hlk204922160"/>
      <w:r w:rsidR="006940CF" w:rsidRPr="00992893">
        <w:rPr>
          <w:rFonts w:ascii="Times New Roman" w:eastAsia="Times New Roman" w:hAnsi="Times New Roman" w:cs="Times New Roman"/>
          <w:b/>
          <w:bCs/>
          <w:color w:val="000000"/>
          <w:kern w:val="0"/>
          <w:sz w:val="24"/>
          <w:szCs w:val="24"/>
          <w:lang w:eastAsia="et-EE"/>
          <w14:ligatures w14:val="none"/>
        </w:rPr>
        <w:t>§ 11</w:t>
      </w:r>
      <w:r w:rsidR="006940CF" w:rsidRPr="00992893">
        <w:rPr>
          <w:rFonts w:ascii="Times New Roman" w:eastAsia="Times New Roman" w:hAnsi="Times New Roman" w:cs="Times New Roman"/>
          <w:b/>
          <w:bCs/>
          <w:color w:val="000000"/>
          <w:kern w:val="0"/>
          <w:sz w:val="24"/>
          <w:szCs w:val="24"/>
          <w:vertAlign w:val="superscript"/>
          <w:lang w:eastAsia="et-EE"/>
          <w14:ligatures w14:val="none"/>
        </w:rPr>
        <w:t>2</w:t>
      </w:r>
      <w:r w:rsidR="006940CF" w:rsidRPr="00992893">
        <w:rPr>
          <w:rFonts w:ascii="Times New Roman" w:eastAsia="Times New Roman" w:hAnsi="Times New Roman" w:cs="Times New Roman"/>
          <w:b/>
          <w:bCs/>
          <w:color w:val="000000" w:themeColor="text1"/>
          <w:sz w:val="24"/>
          <w:szCs w:val="24"/>
          <w:lang w:eastAsia="et-EE"/>
        </w:rPr>
        <w:t xml:space="preserve"> </w:t>
      </w:r>
      <w:r w:rsidR="00E6241C" w:rsidRPr="00992893">
        <w:rPr>
          <w:rFonts w:ascii="Times New Roman" w:eastAsia="Times New Roman" w:hAnsi="Times New Roman" w:cs="Times New Roman"/>
          <w:b/>
          <w:bCs/>
          <w:color w:val="000000" w:themeColor="text1"/>
          <w:sz w:val="24"/>
          <w:szCs w:val="24"/>
          <w:lang w:eastAsia="et-EE"/>
        </w:rPr>
        <w:t>Teaduseetika komitee</w:t>
      </w:r>
    </w:p>
    <w:p w14:paraId="5A5FFB24" w14:textId="77777777" w:rsidR="00676B02" w:rsidRPr="00992893" w:rsidRDefault="00676B02" w:rsidP="30493A01">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6BFCEB70" w14:textId="7BBAE53A" w:rsidR="006940CF" w:rsidRPr="00992893" w:rsidRDefault="61EB7FF5" w:rsidP="30493A0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992893">
        <w:rPr>
          <w:rFonts w:ascii="Times New Roman" w:eastAsia="Times New Roman" w:hAnsi="Times New Roman" w:cs="Times New Roman"/>
          <w:color w:val="000000"/>
          <w:kern w:val="0"/>
          <w:sz w:val="24"/>
          <w:szCs w:val="24"/>
          <w:lang w:eastAsia="et-EE"/>
          <w14:ligatures w14:val="none"/>
        </w:rPr>
        <w:t>Käesoleva</w:t>
      </w:r>
      <w:r w:rsidRPr="00992893">
        <w:rPr>
          <w:rFonts w:ascii="Times New Roman" w:eastAsia="Times New Roman" w:hAnsi="Times New Roman" w:cs="Times New Roman"/>
          <w:color w:val="000000" w:themeColor="text1"/>
          <w:sz w:val="24"/>
          <w:szCs w:val="24"/>
          <w:lang w:eastAsia="et-EE"/>
        </w:rPr>
        <w:t xml:space="preserve"> seaduse §-s </w:t>
      </w:r>
      <w:r w:rsidR="6889A11D" w:rsidRPr="00992893">
        <w:rPr>
          <w:rFonts w:ascii="Times New Roman" w:eastAsia="Times New Roman" w:hAnsi="Times New Roman" w:cs="Times New Roman"/>
          <w:color w:val="000000" w:themeColor="text1"/>
          <w:sz w:val="24"/>
          <w:szCs w:val="24"/>
          <w:lang w:eastAsia="et-EE"/>
        </w:rPr>
        <w:t>11</w:t>
      </w:r>
      <w:r w:rsidR="6889A11D" w:rsidRPr="00992893">
        <w:rPr>
          <w:rFonts w:ascii="Times New Roman" w:eastAsia="Times New Roman" w:hAnsi="Times New Roman" w:cs="Times New Roman"/>
          <w:color w:val="000000" w:themeColor="text1"/>
          <w:sz w:val="24"/>
          <w:szCs w:val="24"/>
          <w:vertAlign w:val="superscript"/>
          <w:lang w:eastAsia="et-EE"/>
        </w:rPr>
        <w:t>1</w:t>
      </w:r>
      <w:r w:rsidR="00676B02" w:rsidRPr="00992893">
        <w:rPr>
          <w:rFonts w:ascii="Times New Roman" w:eastAsia="Times New Roman" w:hAnsi="Times New Roman" w:cs="Times New Roman"/>
          <w:color w:val="000000" w:themeColor="text1"/>
          <w:sz w:val="24"/>
          <w:szCs w:val="24"/>
          <w:vertAlign w:val="superscript"/>
          <w:lang w:eastAsia="et-EE"/>
        </w:rPr>
        <w:t xml:space="preserve"> </w:t>
      </w:r>
      <w:r w:rsidR="3B2EB1FC" w:rsidRPr="00992893">
        <w:rPr>
          <w:rFonts w:ascii="Times New Roman" w:eastAsia="Times New Roman" w:hAnsi="Times New Roman" w:cs="Times New Roman"/>
          <w:color w:val="000000"/>
          <w:kern w:val="0"/>
          <w:sz w:val="24"/>
          <w:szCs w:val="24"/>
          <w:lang w:eastAsia="et-EE"/>
          <w14:ligatures w14:val="none"/>
        </w:rPr>
        <w:t>nimetatud andmekogus</w:t>
      </w:r>
      <w:r w:rsidRPr="00992893">
        <w:rPr>
          <w:rFonts w:ascii="Times New Roman" w:eastAsia="Times New Roman" w:hAnsi="Times New Roman" w:cs="Times New Roman"/>
          <w:color w:val="000000"/>
          <w:kern w:val="0"/>
          <w:sz w:val="24"/>
          <w:szCs w:val="24"/>
          <w:lang w:eastAsia="et-EE"/>
          <w14:ligatures w14:val="none"/>
        </w:rPr>
        <w:t>t teadusuuringu või statistika vajadusteks isikuandmete väljastamise</w:t>
      </w:r>
      <w:r w:rsidR="00676B02" w:rsidRPr="00992893">
        <w:rPr>
          <w:rFonts w:ascii="Times New Roman" w:eastAsia="Times New Roman" w:hAnsi="Times New Roman" w:cs="Times New Roman"/>
          <w:color w:val="000000"/>
          <w:kern w:val="0"/>
          <w:sz w:val="24"/>
          <w:szCs w:val="24"/>
          <w:lang w:eastAsia="et-EE"/>
          <w14:ligatures w14:val="none"/>
        </w:rPr>
        <w:t xml:space="preserve"> </w:t>
      </w:r>
      <w:r w:rsidR="5F3A9A01" w:rsidRPr="00992893">
        <w:rPr>
          <w:rFonts w:ascii="Times New Roman" w:eastAsia="Times New Roman" w:hAnsi="Times New Roman" w:cs="Times New Roman"/>
          <w:color w:val="000000"/>
          <w:kern w:val="0"/>
          <w:sz w:val="24"/>
          <w:szCs w:val="24"/>
          <w:lang w:eastAsia="et-EE"/>
          <w14:ligatures w14:val="none"/>
        </w:rPr>
        <w:t xml:space="preserve">eetilisust </w:t>
      </w:r>
      <w:r w:rsidRPr="00992893">
        <w:rPr>
          <w:rFonts w:ascii="Times New Roman" w:eastAsia="Times New Roman" w:hAnsi="Times New Roman" w:cs="Times New Roman"/>
          <w:color w:val="000000"/>
          <w:kern w:val="0"/>
          <w:sz w:val="24"/>
          <w:szCs w:val="24"/>
          <w:lang w:eastAsia="et-EE"/>
          <w14:ligatures w14:val="none"/>
        </w:rPr>
        <w:t>ja põhjendatust hindab sõltumatu teadlastest ja eri elualade esindajatest koosnev teadus- ja arendustegevuse ning innovatsiooni korralduse seaduse §-s 26 nimetatud teaduseetika komitee</w:t>
      </w:r>
      <w:bookmarkEnd w:id="80"/>
      <w:r w:rsidR="66175BB6" w:rsidRPr="00992893">
        <w:rPr>
          <w:rFonts w:ascii="Times New Roman" w:eastAsia="Times New Roman" w:hAnsi="Times New Roman" w:cs="Times New Roman"/>
          <w:color w:val="000000"/>
          <w:kern w:val="0"/>
          <w:sz w:val="24"/>
          <w:szCs w:val="24"/>
          <w:lang w:eastAsia="et-EE"/>
          <w14:ligatures w14:val="none"/>
        </w:rPr>
        <w:t>.“</w:t>
      </w:r>
      <w:r w:rsidR="00B01FBB" w:rsidRPr="00992893">
        <w:rPr>
          <w:rFonts w:ascii="Times New Roman" w:eastAsia="Times New Roman" w:hAnsi="Times New Roman" w:cs="Times New Roman"/>
          <w:color w:val="000000"/>
          <w:kern w:val="0"/>
          <w:sz w:val="24"/>
          <w:szCs w:val="24"/>
          <w:lang w:eastAsia="et-EE"/>
          <w14:ligatures w14:val="none"/>
        </w:rPr>
        <w:t>;</w:t>
      </w:r>
    </w:p>
    <w:p w14:paraId="42667020" w14:textId="77777777" w:rsidR="00045A1D" w:rsidRPr="00992893" w:rsidRDefault="00045A1D" w:rsidP="30493A0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0D616E7" w14:textId="0080BD93" w:rsidR="00045A1D" w:rsidRPr="00992893" w:rsidRDefault="00045A1D" w:rsidP="30493A0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992893">
        <w:rPr>
          <w:rFonts w:ascii="Times New Roman" w:eastAsia="Times New Roman" w:hAnsi="Times New Roman" w:cs="Times New Roman"/>
          <w:b/>
          <w:bCs/>
          <w:color w:val="000000"/>
          <w:kern w:val="0"/>
          <w:sz w:val="24"/>
          <w:szCs w:val="24"/>
          <w:lang w:eastAsia="et-EE"/>
          <w14:ligatures w14:val="none"/>
        </w:rPr>
        <w:t xml:space="preserve">2) </w:t>
      </w:r>
      <w:r w:rsidR="00201DCC" w:rsidRPr="00992893">
        <w:rPr>
          <w:rFonts w:ascii="Times New Roman" w:eastAsia="Times New Roman" w:hAnsi="Times New Roman" w:cs="Times New Roman"/>
          <w:color w:val="000000"/>
          <w:kern w:val="0"/>
          <w:sz w:val="24"/>
          <w:szCs w:val="24"/>
          <w:lang w:eastAsia="et-EE"/>
          <w14:ligatures w14:val="none"/>
        </w:rPr>
        <w:t>seadust täiendatakse §-ga 18</w:t>
      </w:r>
      <w:r w:rsidR="00201DCC" w:rsidRPr="00992893">
        <w:rPr>
          <w:rFonts w:ascii="Times New Roman" w:eastAsia="Times New Roman" w:hAnsi="Times New Roman" w:cs="Times New Roman"/>
          <w:color w:val="000000"/>
          <w:kern w:val="0"/>
          <w:sz w:val="24"/>
          <w:szCs w:val="24"/>
          <w:vertAlign w:val="superscript"/>
          <w:lang w:eastAsia="et-EE"/>
          <w14:ligatures w14:val="none"/>
        </w:rPr>
        <w:t>3</w:t>
      </w:r>
      <w:r w:rsidR="00201DCC" w:rsidRPr="00992893">
        <w:rPr>
          <w:rFonts w:ascii="Times New Roman" w:eastAsia="Times New Roman" w:hAnsi="Times New Roman" w:cs="Times New Roman"/>
          <w:color w:val="000000"/>
          <w:kern w:val="0"/>
          <w:sz w:val="24"/>
          <w:szCs w:val="24"/>
          <w:lang w:eastAsia="et-EE"/>
          <w14:ligatures w14:val="none"/>
        </w:rPr>
        <w:t xml:space="preserve"> järgmises sõnastuses:</w:t>
      </w:r>
    </w:p>
    <w:p w14:paraId="136430A3" w14:textId="77777777" w:rsidR="00201DCC" w:rsidRPr="00992893" w:rsidRDefault="00201DCC" w:rsidP="30493A0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D0020A7" w14:textId="333D9059" w:rsidR="00E9096F" w:rsidRPr="00992893" w:rsidRDefault="00201DCC" w:rsidP="00E9096F">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992893">
        <w:rPr>
          <w:rFonts w:ascii="Times New Roman" w:eastAsia="Times New Roman" w:hAnsi="Times New Roman" w:cs="Times New Roman"/>
          <w:color w:val="000000"/>
          <w:kern w:val="0"/>
          <w:sz w:val="24"/>
          <w:szCs w:val="24"/>
          <w:lang w:eastAsia="et-EE"/>
          <w14:ligatures w14:val="none"/>
        </w:rPr>
        <w:t>„</w:t>
      </w:r>
      <w:r w:rsidRPr="00992893">
        <w:rPr>
          <w:rFonts w:ascii="Times New Roman" w:eastAsia="Times New Roman" w:hAnsi="Times New Roman" w:cs="Times New Roman"/>
          <w:b/>
          <w:bCs/>
          <w:color w:val="000000"/>
          <w:kern w:val="0"/>
          <w:sz w:val="24"/>
          <w:szCs w:val="24"/>
          <w:lang w:eastAsia="et-EE"/>
          <w14:ligatures w14:val="none"/>
        </w:rPr>
        <w:t>§ 18</w:t>
      </w:r>
      <w:r w:rsidRPr="00992893">
        <w:rPr>
          <w:rFonts w:ascii="Times New Roman" w:eastAsia="Times New Roman" w:hAnsi="Times New Roman" w:cs="Times New Roman"/>
          <w:b/>
          <w:bCs/>
          <w:color w:val="000000"/>
          <w:kern w:val="0"/>
          <w:sz w:val="24"/>
          <w:szCs w:val="24"/>
          <w:vertAlign w:val="superscript"/>
          <w:lang w:eastAsia="et-EE"/>
          <w14:ligatures w14:val="none"/>
        </w:rPr>
        <w:t>3</w:t>
      </w:r>
      <w:r w:rsidRPr="00992893">
        <w:rPr>
          <w:rFonts w:ascii="Times New Roman" w:eastAsia="Times New Roman" w:hAnsi="Times New Roman" w:cs="Times New Roman"/>
          <w:b/>
          <w:bCs/>
          <w:color w:val="000000"/>
          <w:kern w:val="0"/>
          <w:sz w:val="24"/>
          <w:szCs w:val="24"/>
          <w:lang w:eastAsia="et-EE"/>
          <w14:ligatures w14:val="none"/>
        </w:rPr>
        <w:t xml:space="preserve">. </w:t>
      </w:r>
      <w:r w:rsidR="00E9096F" w:rsidRPr="00992893">
        <w:rPr>
          <w:rFonts w:ascii="Times New Roman" w:eastAsia="Times New Roman" w:hAnsi="Times New Roman" w:cs="Times New Roman"/>
          <w:b/>
          <w:bCs/>
          <w:color w:val="000000" w:themeColor="text1"/>
          <w:sz w:val="24"/>
          <w:szCs w:val="24"/>
          <w:lang w:eastAsia="et-EE"/>
        </w:rPr>
        <w:t>Eetikakomitee menetluse</w:t>
      </w:r>
      <w:r w:rsidR="00042DDA" w:rsidRPr="00992893">
        <w:rPr>
          <w:rFonts w:ascii="Times New Roman" w:eastAsia="Times New Roman" w:hAnsi="Times New Roman" w:cs="Times New Roman"/>
          <w:b/>
          <w:bCs/>
          <w:color w:val="000000" w:themeColor="text1"/>
          <w:sz w:val="24"/>
          <w:szCs w:val="24"/>
          <w:lang w:eastAsia="et-EE"/>
        </w:rPr>
        <w:t xml:space="preserve"> erisus</w:t>
      </w:r>
    </w:p>
    <w:p w14:paraId="7C88FBF1" w14:textId="28F1623D" w:rsidR="00201DCC" w:rsidRPr="00992893" w:rsidRDefault="00201DCC" w:rsidP="30493A01">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823C534" w14:textId="21F69D1F" w:rsidR="005464F5" w:rsidRPr="00C259F7" w:rsidRDefault="521F2216" w:rsidP="00E5315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992893">
        <w:rPr>
          <w:rFonts w:ascii="Times New Roman" w:eastAsia="Times New Roman" w:hAnsi="Times New Roman" w:cs="Times New Roman"/>
          <w:color w:val="000000" w:themeColor="text1"/>
          <w:sz w:val="24"/>
          <w:szCs w:val="24"/>
          <w:lang w:eastAsia="et-EE"/>
        </w:rPr>
        <w:t>Enne 2026. aasta 1. jaanuari esitatud andmete kasutamiseks või väljastamiseks teadusuuringu tegemiseks esitatud taotlus</w:t>
      </w:r>
      <w:r w:rsidR="40A04016" w:rsidRPr="00992893">
        <w:rPr>
          <w:rFonts w:ascii="Times New Roman" w:eastAsia="Times New Roman" w:hAnsi="Times New Roman" w:cs="Times New Roman"/>
          <w:color w:val="000000" w:themeColor="text1"/>
          <w:sz w:val="24"/>
          <w:szCs w:val="24"/>
          <w:lang w:eastAsia="et-EE"/>
        </w:rPr>
        <w:t>te puhul</w:t>
      </w:r>
      <w:r w:rsidRPr="00992893">
        <w:rPr>
          <w:rFonts w:ascii="Times New Roman" w:eastAsia="Times New Roman" w:hAnsi="Times New Roman" w:cs="Times New Roman"/>
          <w:color w:val="000000" w:themeColor="text1"/>
          <w:sz w:val="24"/>
          <w:szCs w:val="24"/>
          <w:lang w:eastAsia="et-EE"/>
        </w:rPr>
        <w:t xml:space="preserve">, mis ei ole saanud 2026. aasta 1. jaanuariks otsust, </w:t>
      </w:r>
      <w:del w:id="81" w:author="Moonika Kuusk - JUSTDIGI" w:date="2025-10-07T20:31:00Z" w16du:dateUtc="2025-10-07T17:31:00Z">
        <w:r w:rsidRPr="00992893" w:rsidDel="005B2E23">
          <w:rPr>
            <w:rFonts w:ascii="Times New Roman" w:eastAsia="Times New Roman" w:hAnsi="Times New Roman" w:cs="Times New Roman"/>
            <w:color w:val="000000" w:themeColor="text1"/>
            <w:sz w:val="24"/>
            <w:szCs w:val="24"/>
            <w:lang w:eastAsia="et-EE"/>
          </w:rPr>
          <w:delText xml:space="preserve"> </w:delText>
        </w:r>
      </w:del>
      <w:r w:rsidRPr="00992893">
        <w:rPr>
          <w:rFonts w:ascii="Times New Roman" w:eastAsia="Times New Roman" w:hAnsi="Times New Roman" w:cs="Times New Roman"/>
          <w:color w:val="000000" w:themeColor="text1"/>
          <w:sz w:val="24"/>
          <w:szCs w:val="24"/>
          <w:lang w:eastAsia="et-EE"/>
        </w:rPr>
        <w:t xml:space="preserve">tagastatakse esitatud </w:t>
      </w:r>
      <w:r w:rsidR="4F03C48C" w:rsidRPr="00992893">
        <w:rPr>
          <w:rFonts w:ascii="Times New Roman" w:eastAsia="Times New Roman" w:hAnsi="Times New Roman" w:cs="Times New Roman"/>
          <w:color w:val="000000" w:themeColor="text1"/>
          <w:sz w:val="24"/>
          <w:szCs w:val="24"/>
          <w:lang w:eastAsia="et-EE"/>
        </w:rPr>
        <w:t xml:space="preserve">uuringueetika </w:t>
      </w:r>
      <w:r w:rsidRPr="00992893">
        <w:rPr>
          <w:rFonts w:ascii="Times New Roman" w:eastAsia="Times New Roman" w:hAnsi="Times New Roman" w:cs="Times New Roman"/>
          <w:color w:val="000000" w:themeColor="text1"/>
          <w:sz w:val="24"/>
          <w:szCs w:val="24"/>
          <w:lang w:eastAsia="et-EE"/>
        </w:rPr>
        <w:t>taotlus ja makstud menetlustasu taotluse esitajale</w:t>
      </w:r>
      <w:r w:rsidR="79F4B2A2" w:rsidRPr="00992893">
        <w:rPr>
          <w:rFonts w:ascii="Times New Roman" w:eastAsia="Times New Roman" w:hAnsi="Times New Roman" w:cs="Times New Roman"/>
          <w:color w:val="000000" w:themeColor="text1"/>
          <w:sz w:val="24"/>
          <w:szCs w:val="24"/>
          <w:lang w:eastAsia="et-EE"/>
        </w:rPr>
        <w:t>.</w:t>
      </w:r>
      <w:r w:rsidR="00543083" w:rsidRPr="00992893">
        <w:rPr>
          <w:rFonts w:ascii="Times New Roman" w:eastAsia="Times New Roman" w:hAnsi="Times New Roman" w:cs="Times New Roman"/>
          <w:color w:val="000000" w:themeColor="text1"/>
          <w:sz w:val="24"/>
          <w:szCs w:val="24"/>
          <w:lang w:eastAsia="et-EE"/>
        </w:rPr>
        <w:t>“.</w:t>
      </w:r>
    </w:p>
    <w:p w14:paraId="35980C2B" w14:textId="77777777" w:rsidR="00150E2A" w:rsidRPr="00C259F7" w:rsidRDefault="00150E2A" w:rsidP="00E5315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987ED77" w14:textId="0B22DDCF" w:rsidR="00150E2A" w:rsidRPr="00C259F7" w:rsidRDefault="00D56B49" w:rsidP="00CB158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4</w:t>
      </w:r>
      <w:r w:rsidR="00722410">
        <w:rPr>
          <w:rFonts w:ascii="Times New Roman" w:eastAsia="Times New Roman" w:hAnsi="Times New Roman" w:cs="Times New Roman"/>
          <w:b/>
          <w:bCs/>
          <w:color w:val="000000"/>
          <w:kern w:val="0"/>
          <w:sz w:val="24"/>
          <w:szCs w:val="24"/>
          <w:lang w:eastAsia="et-EE"/>
          <w14:ligatures w14:val="none"/>
        </w:rPr>
        <w:t>2</w:t>
      </w:r>
      <w:r w:rsidRPr="00C259F7">
        <w:rPr>
          <w:rFonts w:ascii="Times New Roman" w:eastAsia="Times New Roman" w:hAnsi="Times New Roman" w:cs="Times New Roman"/>
          <w:b/>
          <w:bCs/>
          <w:color w:val="000000"/>
          <w:kern w:val="0"/>
          <w:sz w:val="24"/>
          <w:szCs w:val="24"/>
          <w:lang w:eastAsia="et-EE"/>
          <w14:ligatures w14:val="none"/>
        </w:rPr>
        <w:t>. Rahvatervishoiu seaduse muutmine</w:t>
      </w:r>
    </w:p>
    <w:p w14:paraId="6DAA37A5" w14:textId="77777777" w:rsidR="00150E2A" w:rsidRPr="00C259F7" w:rsidRDefault="00150E2A" w:rsidP="00CB158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A7DADE3" w14:textId="77777777" w:rsidR="00150E2A" w:rsidRPr="00C259F7" w:rsidRDefault="247BEADA" w:rsidP="00296823">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xml:space="preserve">Rahvatervishoiu </w:t>
      </w:r>
      <w:r w:rsidR="0C552C52" w:rsidRPr="00C259F7">
        <w:rPr>
          <w:rFonts w:ascii="Times New Roman" w:eastAsia="Times New Roman" w:hAnsi="Times New Roman" w:cs="Times New Roman"/>
          <w:kern w:val="0"/>
          <w:sz w:val="24"/>
          <w:szCs w:val="24"/>
          <w:lang w:eastAsia="et-EE"/>
          <w14:ligatures w14:val="none"/>
        </w:rPr>
        <w:t>seaduses</w:t>
      </w:r>
      <w:r w:rsidRPr="00C259F7">
        <w:rPr>
          <w:rFonts w:ascii="Times New Roman" w:eastAsia="Times New Roman" w:hAnsi="Times New Roman" w:cs="Times New Roman"/>
          <w:kern w:val="0"/>
          <w:sz w:val="24"/>
          <w:szCs w:val="24"/>
          <w:lang w:eastAsia="et-EE"/>
          <w14:ligatures w14:val="none"/>
        </w:rPr>
        <w:t xml:space="preserve"> tehakse </w:t>
      </w:r>
      <w:r w:rsidRPr="00C259F7">
        <w:rPr>
          <w:rFonts w:ascii="Times New Roman" w:eastAsia="Times New Roman" w:hAnsi="Times New Roman" w:cs="Times New Roman"/>
          <w:color w:val="000000"/>
          <w:kern w:val="0"/>
          <w:sz w:val="24"/>
          <w:szCs w:val="24"/>
          <w:lang w:eastAsia="et-EE"/>
          <w14:ligatures w14:val="none"/>
        </w:rPr>
        <w:t>järgmised muudatused:</w:t>
      </w:r>
    </w:p>
    <w:p w14:paraId="37B2A5EF" w14:textId="77777777" w:rsidR="00150E2A" w:rsidRPr="00C259F7" w:rsidRDefault="00150E2A" w:rsidP="00296823">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86A46BE" w14:textId="77777777" w:rsidR="00A637FE" w:rsidRDefault="005950A2" w:rsidP="00D56B49">
      <w:pPr>
        <w:spacing w:after="0" w:line="240" w:lineRule="auto"/>
        <w:jc w:val="both"/>
        <w:textAlignment w:val="baseline"/>
        <w:rPr>
          <w:ins w:id="82" w:author="Katariina Kärsten - JUSTDIGI" w:date="2025-10-10T16:26:00Z" w16du:dateUtc="2025-10-10T13:26:00Z"/>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D56B49" w:rsidRPr="00C259F7">
        <w:rPr>
          <w:rFonts w:ascii="Times New Roman" w:eastAsia="Times New Roman" w:hAnsi="Times New Roman" w:cs="Times New Roman"/>
          <w:b/>
          <w:bCs/>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 xml:space="preserve"> </w:t>
      </w:r>
      <w:r w:rsidR="00496066">
        <w:rPr>
          <w:rFonts w:ascii="Times New Roman" w:eastAsia="Times New Roman" w:hAnsi="Times New Roman" w:cs="Times New Roman"/>
          <w:kern w:val="0"/>
          <w:sz w:val="24"/>
          <w:szCs w:val="24"/>
          <w:lang w:eastAsia="et-EE"/>
          <w14:ligatures w14:val="none"/>
        </w:rPr>
        <w:t>paragrahvi</w:t>
      </w:r>
      <w:r w:rsidR="00E74081">
        <w:rPr>
          <w:rFonts w:ascii="Times New Roman" w:eastAsia="Times New Roman" w:hAnsi="Times New Roman" w:cs="Times New Roman"/>
          <w:kern w:val="0"/>
          <w:sz w:val="24"/>
          <w:szCs w:val="24"/>
          <w:lang w:eastAsia="et-EE"/>
          <w14:ligatures w14:val="none"/>
        </w:rPr>
        <w:t xml:space="preserve"> </w:t>
      </w:r>
      <w:r w:rsidR="00972B1A" w:rsidRPr="00C259F7">
        <w:rPr>
          <w:rFonts w:ascii="Times New Roman" w:eastAsia="Times New Roman" w:hAnsi="Times New Roman" w:cs="Times New Roman"/>
          <w:kern w:val="0"/>
          <w:sz w:val="24"/>
          <w:szCs w:val="24"/>
          <w:lang w:eastAsia="et-EE"/>
          <w14:ligatures w14:val="none"/>
        </w:rPr>
        <w:t>23 lõiget 2 täiendatakse teise lausega järgmises sõnastuses</w:t>
      </w:r>
      <w:commentRangeStart w:id="83"/>
      <w:r w:rsidR="00972B1A" w:rsidRPr="00C259F7">
        <w:rPr>
          <w:rFonts w:ascii="Times New Roman" w:eastAsia="Times New Roman" w:hAnsi="Times New Roman" w:cs="Times New Roman"/>
          <w:kern w:val="0"/>
          <w:sz w:val="24"/>
          <w:szCs w:val="24"/>
          <w:lang w:eastAsia="et-EE"/>
          <w14:ligatures w14:val="none"/>
        </w:rPr>
        <w:t xml:space="preserve">: </w:t>
      </w:r>
    </w:p>
    <w:p w14:paraId="6466A259" w14:textId="77777777" w:rsidR="00C12D57" w:rsidRDefault="00C12D57" w:rsidP="00D56B49">
      <w:pPr>
        <w:spacing w:after="0" w:line="240" w:lineRule="auto"/>
        <w:jc w:val="both"/>
        <w:textAlignment w:val="baseline"/>
        <w:rPr>
          <w:ins w:id="84" w:author="Katariina Kärsten - JUSTDIGI" w:date="2025-10-10T16:26:00Z" w16du:dateUtc="2025-10-10T13:26:00Z"/>
          <w:rFonts w:ascii="Times New Roman" w:eastAsia="Times New Roman" w:hAnsi="Times New Roman" w:cs="Times New Roman"/>
          <w:kern w:val="0"/>
          <w:sz w:val="24"/>
          <w:szCs w:val="24"/>
          <w:lang w:eastAsia="et-EE"/>
          <w14:ligatures w14:val="none"/>
        </w:rPr>
      </w:pPr>
    </w:p>
    <w:p w14:paraId="79F5643E" w14:textId="5C75A5E6" w:rsidR="00972B1A" w:rsidRPr="00C259F7" w:rsidRDefault="00972B1A"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w:t>
      </w:r>
      <w:commentRangeEnd w:id="83"/>
      <w:r w:rsidR="00C12D57">
        <w:rPr>
          <w:rStyle w:val="Kommentaariviide"/>
        </w:rPr>
        <w:commentReference w:id="83"/>
      </w:r>
      <w:r w:rsidRPr="00C259F7">
        <w:rPr>
          <w:rFonts w:ascii="Times New Roman" w:eastAsia="Times New Roman" w:hAnsi="Times New Roman" w:cs="Times New Roman"/>
          <w:kern w:val="0"/>
          <w:sz w:val="24"/>
          <w:szCs w:val="24"/>
          <w:lang w:eastAsia="et-EE"/>
          <w14:ligatures w14:val="none"/>
        </w:rPr>
        <w:t>Isikustatud andmeid väljastatakse ka riigi infosüsteemi kuuluvate</w:t>
      </w:r>
      <w:r w:rsidR="00C12F70">
        <w:rPr>
          <w:rFonts w:ascii="Times New Roman" w:eastAsia="Times New Roman" w:hAnsi="Times New Roman" w:cs="Times New Roman"/>
          <w:kern w:val="0"/>
          <w:sz w:val="24"/>
          <w:szCs w:val="24"/>
          <w:lang w:eastAsia="et-EE"/>
          <w14:ligatures w14:val="none"/>
        </w:rPr>
        <w:t>sse</w:t>
      </w:r>
      <w:r w:rsidRPr="00C259F7">
        <w:rPr>
          <w:rFonts w:ascii="Times New Roman" w:eastAsia="Times New Roman" w:hAnsi="Times New Roman" w:cs="Times New Roman"/>
          <w:kern w:val="0"/>
          <w:sz w:val="24"/>
          <w:szCs w:val="24"/>
          <w:lang w:eastAsia="et-EE"/>
          <w14:ligatures w14:val="none"/>
        </w:rPr>
        <w:t xml:space="preserve"> tervisevaldkonna andmekogude</w:t>
      </w:r>
      <w:r w:rsidR="00DE6E4E" w:rsidRPr="00D50A73">
        <w:rPr>
          <w:rFonts w:ascii="Times New Roman" w:eastAsia="Times New Roman" w:hAnsi="Times New Roman" w:cs="Times New Roman"/>
          <w:kern w:val="0"/>
          <w:sz w:val="24"/>
          <w:szCs w:val="24"/>
          <w:lang w:eastAsia="et-EE"/>
          <w14:ligatures w14:val="none"/>
        </w:rPr>
        <w:t>sse</w:t>
      </w:r>
      <w:r w:rsidR="00DE6E4E">
        <w:rPr>
          <w:rFonts w:ascii="Times New Roman" w:eastAsia="Times New Roman" w:hAnsi="Times New Roman" w:cs="Times New Roman"/>
          <w:kern w:val="0"/>
          <w:sz w:val="24"/>
          <w:szCs w:val="24"/>
          <w:lang w:eastAsia="et-EE"/>
          <w14:ligatures w14:val="none"/>
        </w:rPr>
        <w:t xml:space="preserve"> nende</w:t>
      </w:r>
      <w:r w:rsidRPr="00C259F7">
        <w:rPr>
          <w:rFonts w:ascii="Times New Roman" w:eastAsia="Times New Roman" w:hAnsi="Times New Roman" w:cs="Times New Roman"/>
          <w:kern w:val="0"/>
          <w:sz w:val="24"/>
          <w:szCs w:val="24"/>
          <w:lang w:eastAsia="et-EE"/>
          <w14:ligatures w14:val="none"/>
        </w:rPr>
        <w:t xml:space="preserve"> eesmärkide täitmiseks.“;</w:t>
      </w:r>
    </w:p>
    <w:p w14:paraId="7141539A" w14:textId="77777777" w:rsidR="00972B1A" w:rsidRPr="00C259F7" w:rsidRDefault="00972B1A"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F46C337" w14:textId="6352EAD9" w:rsidR="00150E2A" w:rsidRPr="00C259F7" w:rsidRDefault="00972B1A"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w:t>
      </w:r>
      <w:r w:rsidR="00E74081">
        <w:rPr>
          <w:rFonts w:ascii="Times New Roman" w:eastAsia="Times New Roman" w:hAnsi="Times New Roman" w:cs="Times New Roman"/>
          <w:kern w:val="0"/>
          <w:sz w:val="24"/>
          <w:szCs w:val="24"/>
          <w:lang w:eastAsia="et-EE"/>
          <w14:ligatures w14:val="none"/>
        </w:rPr>
        <w:t xml:space="preserve">paragrahvi </w:t>
      </w:r>
      <w:r w:rsidR="00D56B49" w:rsidRPr="00C259F7">
        <w:rPr>
          <w:rFonts w:ascii="Times New Roman" w:eastAsia="Times New Roman" w:hAnsi="Times New Roman" w:cs="Times New Roman"/>
          <w:kern w:val="0"/>
          <w:sz w:val="24"/>
          <w:szCs w:val="24"/>
          <w:lang w:eastAsia="et-EE"/>
          <w14:ligatures w14:val="none"/>
        </w:rPr>
        <w:t>25 lõike 3 punkt 3 muudetakse ja sõnastatakse järgmiselt:</w:t>
      </w:r>
    </w:p>
    <w:p w14:paraId="2D1E87A0" w14:textId="0BDC18D3" w:rsidR="00B8473D" w:rsidRPr="00C259F7" w:rsidRDefault="00B8473D" w:rsidP="00D56B49">
      <w:pPr>
        <w:spacing w:after="0" w:line="240" w:lineRule="auto"/>
        <w:jc w:val="both"/>
        <w:textAlignment w:val="baseline"/>
        <w:rPr>
          <w:rFonts w:ascii="Times New Roman" w:eastAsia="Times New Roman" w:hAnsi="Times New Roman" w:cs="Times New Roman"/>
          <w:sz w:val="24"/>
          <w:szCs w:val="24"/>
          <w:lang w:eastAsia="et-EE"/>
        </w:rPr>
      </w:pPr>
    </w:p>
    <w:p w14:paraId="56EC222C" w14:textId="77777777" w:rsidR="00150E2A" w:rsidRPr="00C259F7" w:rsidRDefault="2D9DA782"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sz w:val="24"/>
          <w:szCs w:val="24"/>
          <w:lang w:eastAsia="et-EE"/>
        </w:rPr>
        <w:t>„</w:t>
      </w:r>
      <w:r w:rsidR="00D56B49" w:rsidRPr="00C259F7">
        <w:rPr>
          <w:rFonts w:ascii="Times New Roman" w:eastAsia="Times New Roman" w:hAnsi="Times New Roman" w:cs="Times New Roman"/>
          <w:kern w:val="0"/>
          <w:sz w:val="24"/>
          <w:szCs w:val="24"/>
          <w:lang w:eastAsia="et-EE"/>
          <w14:ligatures w14:val="none"/>
        </w:rPr>
        <w:t>3) sõeluuringu sihtrühma kuuluva isiku terviseandmed ning sõeluuringu sihtrühma kuuluvale isikule sõeluuringuväliselt tehtud uuringu, analüüsi või protseduuri andmed;</w:t>
      </w:r>
      <w:r w:rsidR="00B8473D" w:rsidRPr="00C259F7">
        <w:rPr>
          <w:rFonts w:ascii="Times New Roman" w:eastAsia="Times New Roman" w:hAnsi="Times New Roman" w:cs="Times New Roman"/>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w:t>
      </w:r>
    </w:p>
    <w:p w14:paraId="494C0F40" w14:textId="77777777" w:rsidR="00150E2A" w:rsidRPr="00C259F7" w:rsidRDefault="00150E2A"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3443E78" w14:textId="793D8707" w:rsidR="00150E2A" w:rsidRPr="00C259F7" w:rsidRDefault="001365AE" w:rsidP="008B0C9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3</w:t>
      </w:r>
      <w:r w:rsidR="00D56B49" w:rsidRPr="00C259F7">
        <w:rPr>
          <w:rFonts w:ascii="Times New Roman" w:eastAsia="Times New Roman" w:hAnsi="Times New Roman" w:cs="Times New Roman"/>
          <w:b/>
          <w:bCs/>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 xml:space="preserve"> paragrahv 30</w:t>
      </w:r>
      <w:r w:rsidR="0010F3CA" w:rsidRPr="00C259F7">
        <w:rPr>
          <w:rFonts w:ascii="Times New Roman" w:eastAsia="Times New Roman" w:hAnsi="Times New Roman" w:cs="Times New Roman"/>
          <w:kern w:val="0"/>
          <w:sz w:val="24"/>
          <w:szCs w:val="24"/>
          <w:lang w:eastAsia="et-EE"/>
          <w14:ligatures w14:val="none"/>
        </w:rPr>
        <w:t xml:space="preserve"> </w:t>
      </w:r>
      <w:ins w:id="85" w:author="Katariina Kärsten - JUSTDIGI" w:date="2025-10-10T16:25:00Z" w16du:dateUtc="2025-10-10T13:25:00Z">
        <w:r w:rsidR="00F26090">
          <w:rPr>
            <w:rFonts w:ascii="Times New Roman" w:eastAsia="Times New Roman" w:hAnsi="Times New Roman" w:cs="Times New Roman"/>
            <w:kern w:val="0"/>
            <w:sz w:val="24"/>
            <w:szCs w:val="24"/>
            <w:lang w:eastAsia="et-EE"/>
            <w14:ligatures w14:val="none"/>
          </w:rPr>
          <w:t xml:space="preserve">muudetakse ja </w:t>
        </w:r>
      </w:ins>
      <w:r w:rsidR="00974838">
        <w:rPr>
          <w:rFonts w:ascii="Times New Roman" w:eastAsia="Times New Roman" w:hAnsi="Times New Roman" w:cs="Times New Roman"/>
          <w:kern w:val="0"/>
          <w:sz w:val="24"/>
          <w:szCs w:val="24"/>
          <w:lang w:eastAsia="et-EE"/>
          <w14:ligatures w14:val="none"/>
        </w:rPr>
        <w:t>sõnastatakse järgmiselt</w:t>
      </w:r>
      <w:r w:rsidR="00D56B49" w:rsidRPr="00C259F7">
        <w:rPr>
          <w:rFonts w:ascii="Times New Roman" w:eastAsia="Times New Roman" w:hAnsi="Times New Roman" w:cs="Times New Roman"/>
          <w:kern w:val="0"/>
          <w:sz w:val="24"/>
          <w:szCs w:val="24"/>
          <w:lang w:eastAsia="et-EE"/>
          <w14:ligatures w14:val="none"/>
        </w:rPr>
        <w:t>:</w:t>
      </w:r>
    </w:p>
    <w:p w14:paraId="1FCA8629" w14:textId="77777777" w:rsidR="00150E2A" w:rsidRPr="00C259F7" w:rsidRDefault="00150E2A" w:rsidP="008B0C9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45974FC" w14:textId="77777777" w:rsidR="00974838" w:rsidRDefault="247BEADA" w:rsidP="00D56B4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00974838" w:rsidRPr="00974838">
        <w:rPr>
          <w:rFonts w:ascii="Times New Roman" w:eastAsia="Times New Roman" w:hAnsi="Times New Roman" w:cs="Times New Roman"/>
          <w:b/>
          <w:bCs/>
          <w:color w:val="000000"/>
          <w:kern w:val="0"/>
          <w:sz w:val="24"/>
          <w:szCs w:val="24"/>
          <w:lang w:eastAsia="et-EE"/>
          <w14:ligatures w14:val="none"/>
        </w:rPr>
        <w:t xml:space="preserve">§ </w:t>
      </w:r>
      <w:r w:rsidR="00974838">
        <w:rPr>
          <w:rFonts w:ascii="Times New Roman" w:eastAsia="Times New Roman" w:hAnsi="Times New Roman" w:cs="Times New Roman"/>
          <w:b/>
          <w:bCs/>
          <w:color w:val="000000"/>
          <w:kern w:val="0"/>
          <w:sz w:val="24"/>
          <w:szCs w:val="24"/>
          <w:lang w:eastAsia="et-EE"/>
          <w14:ligatures w14:val="none"/>
        </w:rPr>
        <w:t>30.</w:t>
      </w:r>
      <w:r w:rsidR="00974838" w:rsidRPr="00974838">
        <w:rPr>
          <w:rFonts w:ascii="Times New Roman" w:eastAsia="Times New Roman" w:hAnsi="Times New Roman" w:cs="Times New Roman"/>
          <w:b/>
          <w:bCs/>
          <w:color w:val="000000"/>
          <w:kern w:val="0"/>
          <w:sz w:val="24"/>
          <w:szCs w:val="24"/>
          <w:lang w:eastAsia="et-EE"/>
          <w14:ligatures w14:val="none"/>
        </w:rPr>
        <w:t xml:space="preserve"> Teaduseetika komitee</w:t>
      </w:r>
    </w:p>
    <w:p w14:paraId="6809C80A" w14:textId="77777777" w:rsidR="00543083" w:rsidRDefault="00543083" w:rsidP="00D56B4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6791389A" w14:textId="67A9F32C" w:rsidR="00150E2A" w:rsidRDefault="5E6566AF" w:rsidP="009748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974838">
        <w:rPr>
          <w:rFonts w:ascii="Times New Roman" w:eastAsia="Times New Roman" w:hAnsi="Times New Roman" w:cs="Times New Roman"/>
          <w:color w:val="000000"/>
          <w:kern w:val="0"/>
          <w:sz w:val="24"/>
          <w:szCs w:val="24"/>
          <w:lang w:eastAsia="et-EE"/>
          <w14:ligatures w14:val="none"/>
        </w:rPr>
        <w:t>Käesoleva seaduse §</w:t>
      </w:r>
      <w:r w:rsidRPr="50D76081">
        <w:rPr>
          <w:rFonts w:ascii="Times New Roman" w:eastAsia="Times New Roman" w:hAnsi="Times New Roman" w:cs="Times New Roman"/>
          <w:kern w:val="0"/>
          <w:sz w:val="24"/>
          <w:szCs w:val="24"/>
          <w:lang w:eastAsia="et-EE"/>
          <w14:ligatures w14:val="none"/>
        </w:rPr>
        <w:t>-</w:t>
      </w:r>
      <w:r w:rsidR="11380F21" w:rsidRPr="50D76081">
        <w:rPr>
          <w:rFonts w:ascii="Times New Roman" w:eastAsia="Times New Roman" w:hAnsi="Times New Roman" w:cs="Times New Roman"/>
          <w:kern w:val="0"/>
          <w:sz w:val="24"/>
          <w:szCs w:val="24"/>
          <w:lang w:eastAsia="et-EE"/>
          <w14:ligatures w14:val="none"/>
        </w:rPr>
        <w:t>de</w:t>
      </w:r>
      <w:r w:rsidRPr="50D76081">
        <w:rPr>
          <w:rFonts w:ascii="Times New Roman" w:eastAsia="Times New Roman" w:hAnsi="Times New Roman" w:cs="Times New Roman"/>
          <w:kern w:val="0"/>
          <w:sz w:val="24"/>
          <w:szCs w:val="24"/>
          <w:lang w:eastAsia="et-EE"/>
          <w14:ligatures w14:val="none"/>
        </w:rPr>
        <w:t xml:space="preserve">s </w:t>
      </w:r>
      <w:r w:rsidR="3E7F6D7C" w:rsidRPr="00915B00">
        <w:rPr>
          <w:rFonts w:ascii="Times New Roman" w:eastAsia="Times New Roman" w:hAnsi="Times New Roman" w:cs="Times New Roman"/>
          <w:color w:val="202020"/>
          <w:sz w:val="24"/>
          <w:szCs w:val="24"/>
          <w:rPrChange w:id="86" w:author="Moonika Kuusk - JUSTDIGI" w:date="2025-10-07T20:34:00Z" w16du:dateUtc="2025-10-07T17:34:00Z">
            <w:rPr>
              <w:rFonts w:ascii="Times New Roman" w:eastAsia="Times New Roman" w:hAnsi="Times New Roman" w:cs="Times New Roman"/>
              <w:color w:val="202020"/>
              <w:sz w:val="21"/>
              <w:szCs w:val="21"/>
            </w:rPr>
          </w:rPrChange>
        </w:rPr>
        <w:t>24–28</w:t>
      </w:r>
      <w:r w:rsidR="3E7F6D7C" w:rsidRPr="50D76081">
        <w:rPr>
          <w:rFonts w:ascii="Times New Roman" w:eastAsia="Times New Roman" w:hAnsi="Times New Roman" w:cs="Times New Roman"/>
          <w:sz w:val="24"/>
          <w:szCs w:val="24"/>
        </w:rPr>
        <w:t xml:space="preserve"> </w:t>
      </w:r>
      <w:del w:id="87" w:author="Moonika Kuusk - JUSTDIGI" w:date="2025-10-07T20:34:00Z" w16du:dateUtc="2025-10-07T17:34:00Z">
        <w:r w:rsidRPr="00974838" w:rsidDel="00D14E10">
          <w:rPr>
            <w:rFonts w:ascii="Times New Roman" w:eastAsia="Times New Roman" w:hAnsi="Times New Roman" w:cs="Times New Roman"/>
            <w:color w:val="000000"/>
            <w:kern w:val="0"/>
            <w:sz w:val="24"/>
            <w:szCs w:val="24"/>
            <w:lang w:eastAsia="et-EE"/>
            <w14:ligatures w14:val="none"/>
          </w:rPr>
          <w:delText xml:space="preserve"> </w:delText>
        </w:r>
      </w:del>
      <w:r w:rsidRPr="00974838">
        <w:rPr>
          <w:rFonts w:ascii="Times New Roman" w:eastAsia="Times New Roman" w:hAnsi="Times New Roman" w:cs="Times New Roman"/>
          <w:color w:val="000000"/>
          <w:kern w:val="0"/>
          <w:sz w:val="24"/>
          <w:szCs w:val="24"/>
          <w:lang w:eastAsia="et-EE"/>
          <w14:ligatures w14:val="none"/>
        </w:rPr>
        <w:t xml:space="preserve">nimetatud </w:t>
      </w:r>
      <w:r w:rsidR="29D1E806" w:rsidRPr="00974838">
        <w:rPr>
          <w:rFonts w:ascii="Times New Roman" w:eastAsia="Times New Roman" w:hAnsi="Times New Roman" w:cs="Times New Roman"/>
          <w:color w:val="000000"/>
          <w:kern w:val="0"/>
          <w:sz w:val="24"/>
          <w:szCs w:val="24"/>
          <w:lang w:eastAsia="et-EE"/>
          <w14:ligatures w14:val="none"/>
        </w:rPr>
        <w:t>andmekogust või infosüsteemist</w:t>
      </w:r>
      <w:r w:rsidRPr="00974838">
        <w:rPr>
          <w:rFonts w:ascii="Times New Roman" w:eastAsia="Times New Roman" w:hAnsi="Times New Roman" w:cs="Times New Roman"/>
          <w:color w:val="000000"/>
          <w:kern w:val="0"/>
          <w:sz w:val="24"/>
          <w:szCs w:val="24"/>
          <w:lang w:eastAsia="et-EE"/>
          <w14:ligatures w14:val="none"/>
        </w:rPr>
        <w:t xml:space="preserve"> teadusuuringu või statistika vajadusteks isikuandmete väljastamise </w:t>
      </w:r>
      <w:r w:rsidR="3196596A" w:rsidRPr="00974838">
        <w:rPr>
          <w:rFonts w:ascii="Times New Roman" w:eastAsia="Times New Roman" w:hAnsi="Times New Roman" w:cs="Times New Roman"/>
          <w:color w:val="000000"/>
          <w:kern w:val="0"/>
          <w:sz w:val="24"/>
          <w:szCs w:val="24"/>
          <w:lang w:eastAsia="et-EE"/>
          <w14:ligatures w14:val="none"/>
        </w:rPr>
        <w:t>eetilisust</w:t>
      </w:r>
      <w:r w:rsidRPr="00974838">
        <w:rPr>
          <w:rFonts w:ascii="Times New Roman" w:eastAsia="Times New Roman" w:hAnsi="Times New Roman" w:cs="Times New Roman"/>
          <w:color w:val="000000"/>
          <w:kern w:val="0"/>
          <w:sz w:val="24"/>
          <w:szCs w:val="24"/>
          <w:lang w:eastAsia="et-EE"/>
          <w14:ligatures w14:val="none"/>
        </w:rPr>
        <w:t xml:space="preserve"> ja põhjendatust hindab sõltumatu teadlastest ja eri elualade esindajatest koosnev teadus- ja arendustegevuse ning innovatsiooni korralduse seaduse §-s 26 nimetatud teaduseetika komitee</w:t>
      </w:r>
      <w:ins w:id="88" w:author="Moonika Kuusk - JUSTDIGI" w:date="2025-10-07T20:35:00Z" w16du:dateUtc="2025-10-07T17:35:00Z">
        <w:r w:rsidR="00EF0B3D">
          <w:rPr>
            <w:rFonts w:ascii="Times New Roman" w:eastAsia="Times New Roman" w:hAnsi="Times New Roman" w:cs="Times New Roman"/>
            <w:color w:val="000000"/>
            <w:kern w:val="0"/>
            <w:sz w:val="24"/>
            <w:szCs w:val="24"/>
            <w:lang w:eastAsia="et-EE"/>
            <w14:ligatures w14:val="none"/>
          </w:rPr>
          <w:t>.</w:t>
        </w:r>
      </w:ins>
      <w:r w:rsidR="57DFF2F6" w:rsidRPr="00C259F7">
        <w:rPr>
          <w:rFonts w:ascii="Times New Roman" w:eastAsia="Times New Roman" w:hAnsi="Times New Roman" w:cs="Times New Roman"/>
          <w:color w:val="000000"/>
          <w:kern w:val="0"/>
          <w:sz w:val="24"/>
          <w:szCs w:val="24"/>
          <w:lang w:eastAsia="et-EE"/>
          <w14:ligatures w14:val="none"/>
        </w:rPr>
        <w:t>“</w:t>
      </w:r>
      <w:r w:rsidR="00543083">
        <w:rPr>
          <w:rFonts w:ascii="Times New Roman" w:eastAsia="Times New Roman" w:hAnsi="Times New Roman" w:cs="Times New Roman"/>
          <w:color w:val="000000"/>
          <w:kern w:val="0"/>
          <w:sz w:val="24"/>
          <w:szCs w:val="24"/>
          <w:lang w:eastAsia="et-EE"/>
          <w14:ligatures w14:val="none"/>
        </w:rPr>
        <w:t>;</w:t>
      </w:r>
    </w:p>
    <w:p w14:paraId="01A70489" w14:textId="77777777" w:rsidR="00543083" w:rsidRDefault="00543083" w:rsidP="009748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9EFC1D8" w14:textId="25DCBB88" w:rsidR="00543083" w:rsidRPr="00D50A73" w:rsidRDefault="00543083" w:rsidP="009748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2B64D6">
        <w:rPr>
          <w:rFonts w:ascii="Times New Roman" w:eastAsia="Times New Roman" w:hAnsi="Times New Roman" w:cs="Times New Roman"/>
          <w:b/>
          <w:bCs/>
          <w:color w:val="000000"/>
          <w:kern w:val="0"/>
          <w:sz w:val="24"/>
          <w:szCs w:val="24"/>
          <w:lang w:eastAsia="et-EE"/>
          <w14:ligatures w14:val="none"/>
        </w:rPr>
        <w:t xml:space="preserve">4) </w:t>
      </w:r>
      <w:r w:rsidR="0064265F" w:rsidRPr="00D50A73">
        <w:rPr>
          <w:rFonts w:ascii="Times New Roman" w:eastAsia="Times New Roman" w:hAnsi="Times New Roman" w:cs="Times New Roman"/>
          <w:color w:val="000000"/>
          <w:kern w:val="0"/>
          <w:sz w:val="24"/>
          <w:szCs w:val="24"/>
          <w:lang w:eastAsia="et-EE"/>
          <w14:ligatures w14:val="none"/>
        </w:rPr>
        <w:t xml:space="preserve">seaduse 8. peatüki 1. jagu loetakse 2. jaoks ning 2. jagu loetakse 3. jaoks ning </w:t>
      </w:r>
      <w:r w:rsidR="009D2BBC" w:rsidRPr="00D50A73">
        <w:rPr>
          <w:rFonts w:ascii="Times New Roman" w:eastAsia="Times New Roman" w:hAnsi="Times New Roman" w:cs="Times New Roman"/>
          <w:color w:val="000000"/>
          <w:kern w:val="0"/>
          <w:sz w:val="24"/>
          <w:szCs w:val="24"/>
          <w:lang w:eastAsia="et-EE"/>
          <w14:ligatures w14:val="none"/>
        </w:rPr>
        <w:t>seaduse 8. peatükki täienda</w:t>
      </w:r>
      <w:ins w:id="89" w:author="Moonika Kuusk - JUSTDIGI" w:date="2025-10-07T20:36:00Z" w16du:dateUtc="2025-10-07T17:36:00Z">
        <w:r w:rsidR="005C273F">
          <w:rPr>
            <w:rFonts w:ascii="Times New Roman" w:eastAsia="Times New Roman" w:hAnsi="Times New Roman" w:cs="Times New Roman"/>
            <w:color w:val="000000"/>
            <w:kern w:val="0"/>
            <w:sz w:val="24"/>
            <w:szCs w:val="24"/>
            <w:lang w:eastAsia="et-EE"/>
            <w14:ligatures w14:val="none"/>
          </w:rPr>
          <w:t>ta</w:t>
        </w:r>
      </w:ins>
      <w:r w:rsidR="009D2BBC" w:rsidRPr="00D50A73">
        <w:rPr>
          <w:rFonts w:ascii="Times New Roman" w:eastAsia="Times New Roman" w:hAnsi="Times New Roman" w:cs="Times New Roman"/>
          <w:color w:val="000000"/>
          <w:kern w:val="0"/>
          <w:sz w:val="24"/>
          <w:szCs w:val="24"/>
          <w:lang w:eastAsia="et-EE"/>
          <w14:ligatures w14:val="none"/>
        </w:rPr>
        <w:t>ks</w:t>
      </w:r>
      <w:ins w:id="90" w:author="Moonika Kuusk - JUSTDIGI" w:date="2025-10-07T20:36:00Z" w16du:dateUtc="2025-10-07T17:36:00Z">
        <w:r w:rsidR="005C273F">
          <w:rPr>
            <w:rFonts w:ascii="Times New Roman" w:eastAsia="Times New Roman" w:hAnsi="Times New Roman" w:cs="Times New Roman"/>
            <w:color w:val="000000"/>
            <w:kern w:val="0"/>
            <w:sz w:val="24"/>
            <w:szCs w:val="24"/>
            <w:lang w:eastAsia="et-EE"/>
            <w14:ligatures w14:val="none"/>
          </w:rPr>
          <w:t>e</w:t>
        </w:r>
      </w:ins>
      <w:r w:rsidR="009D2BBC" w:rsidRPr="00D50A73">
        <w:rPr>
          <w:rFonts w:ascii="Times New Roman" w:eastAsia="Times New Roman" w:hAnsi="Times New Roman" w:cs="Times New Roman"/>
          <w:color w:val="000000"/>
          <w:kern w:val="0"/>
          <w:sz w:val="24"/>
          <w:szCs w:val="24"/>
          <w:lang w:eastAsia="et-EE"/>
          <w14:ligatures w14:val="none"/>
        </w:rPr>
        <w:t xml:space="preserve"> 1. jaoga järgmises sõnastuses:</w:t>
      </w:r>
    </w:p>
    <w:p w14:paraId="42276355" w14:textId="77777777" w:rsidR="009D2BBC" w:rsidRPr="00D50A73" w:rsidRDefault="009D2BBC" w:rsidP="009748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3598AE5" w14:textId="653E0B49" w:rsidR="009D2BBC" w:rsidRPr="00D50A73" w:rsidRDefault="009D2BBC" w:rsidP="009D2BBC">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t>„</w:t>
      </w:r>
      <w:r w:rsidRPr="00D50A73">
        <w:rPr>
          <w:rFonts w:ascii="Times New Roman" w:eastAsia="Times New Roman" w:hAnsi="Times New Roman" w:cs="Times New Roman"/>
          <w:b/>
          <w:bCs/>
          <w:color w:val="000000"/>
          <w:kern w:val="0"/>
          <w:sz w:val="24"/>
          <w:szCs w:val="24"/>
          <w:lang w:eastAsia="et-EE"/>
          <w14:ligatures w14:val="none"/>
        </w:rPr>
        <w:t>1. jagu</w:t>
      </w:r>
    </w:p>
    <w:p w14:paraId="7BF53B90" w14:textId="056A76B5" w:rsidR="009D2BBC" w:rsidRPr="00D50A73" w:rsidRDefault="009D2BBC" w:rsidP="009D2BBC">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D50A73">
        <w:rPr>
          <w:rFonts w:ascii="Times New Roman" w:eastAsia="Times New Roman" w:hAnsi="Times New Roman" w:cs="Times New Roman"/>
          <w:b/>
          <w:bCs/>
          <w:color w:val="000000"/>
          <w:kern w:val="0"/>
          <w:sz w:val="24"/>
          <w:szCs w:val="24"/>
          <w:lang w:eastAsia="et-EE"/>
          <w14:ligatures w14:val="none"/>
        </w:rPr>
        <w:t>Üleminekusätted</w:t>
      </w:r>
    </w:p>
    <w:p w14:paraId="7F071644" w14:textId="77777777" w:rsidR="004F5022" w:rsidRPr="00D50A73" w:rsidRDefault="004F5022" w:rsidP="009748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5D1C31D" w14:textId="6976EEF3" w:rsidR="004F5022" w:rsidRPr="00D50A73" w:rsidRDefault="004F5022" w:rsidP="004F502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del w:id="91" w:author="Moonika Kuusk - JUSTDIGI" w:date="2025-10-07T20:37:00Z" w16du:dateUtc="2025-10-07T17:37:00Z">
        <w:r w:rsidRPr="00D50A73" w:rsidDel="00D355AE">
          <w:rPr>
            <w:rFonts w:ascii="Times New Roman" w:eastAsia="Times New Roman" w:hAnsi="Times New Roman" w:cs="Times New Roman"/>
            <w:color w:val="000000"/>
            <w:kern w:val="0"/>
            <w:sz w:val="24"/>
            <w:szCs w:val="24"/>
            <w:lang w:eastAsia="et-EE"/>
            <w14:ligatures w14:val="none"/>
          </w:rPr>
          <w:delText>„</w:delText>
        </w:r>
      </w:del>
      <w:r w:rsidRPr="00D50A73">
        <w:rPr>
          <w:rFonts w:ascii="Times New Roman" w:eastAsia="Times New Roman" w:hAnsi="Times New Roman" w:cs="Times New Roman"/>
          <w:b/>
          <w:bCs/>
          <w:color w:val="000000"/>
          <w:kern w:val="0"/>
          <w:sz w:val="24"/>
          <w:szCs w:val="24"/>
          <w:lang w:eastAsia="et-EE"/>
          <w14:ligatures w14:val="none"/>
        </w:rPr>
        <w:t xml:space="preserve">§ </w:t>
      </w:r>
      <w:r w:rsidR="003F6ACE" w:rsidRPr="00D50A73">
        <w:rPr>
          <w:rFonts w:ascii="Times New Roman" w:eastAsia="Times New Roman" w:hAnsi="Times New Roman" w:cs="Times New Roman"/>
          <w:b/>
          <w:bCs/>
          <w:color w:val="000000"/>
          <w:kern w:val="0"/>
          <w:sz w:val="24"/>
          <w:szCs w:val="24"/>
          <w:lang w:eastAsia="et-EE"/>
          <w14:ligatures w14:val="none"/>
        </w:rPr>
        <w:t>38</w:t>
      </w:r>
      <w:r w:rsidR="003F6ACE" w:rsidRPr="00D50A73">
        <w:rPr>
          <w:rFonts w:ascii="Times New Roman" w:eastAsia="Times New Roman" w:hAnsi="Times New Roman" w:cs="Times New Roman"/>
          <w:b/>
          <w:bCs/>
          <w:color w:val="000000"/>
          <w:kern w:val="0"/>
          <w:sz w:val="24"/>
          <w:szCs w:val="24"/>
          <w:vertAlign w:val="superscript"/>
          <w:lang w:eastAsia="et-EE"/>
          <w14:ligatures w14:val="none"/>
        </w:rPr>
        <w:t>1</w:t>
      </w:r>
      <w:r w:rsidRPr="00D50A73">
        <w:rPr>
          <w:rFonts w:ascii="Times New Roman" w:eastAsia="Times New Roman" w:hAnsi="Times New Roman" w:cs="Times New Roman"/>
          <w:b/>
          <w:bCs/>
          <w:color w:val="000000"/>
          <w:kern w:val="0"/>
          <w:sz w:val="24"/>
          <w:szCs w:val="24"/>
          <w:lang w:eastAsia="et-EE"/>
          <w14:ligatures w14:val="none"/>
        </w:rPr>
        <w:t xml:space="preserve">. </w:t>
      </w:r>
      <w:r w:rsidRPr="00D50A73">
        <w:rPr>
          <w:rFonts w:ascii="Times New Roman" w:eastAsia="Times New Roman" w:hAnsi="Times New Roman" w:cs="Times New Roman"/>
          <w:b/>
          <w:bCs/>
          <w:color w:val="000000" w:themeColor="text1"/>
          <w:sz w:val="24"/>
          <w:szCs w:val="24"/>
          <w:lang w:eastAsia="et-EE"/>
        </w:rPr>
        <w:t>Eetikakomitee menetlused</w:t>
      </w:r>
    </w:p>
    <w:p w14:paraId="3B3715AA" w14:textId="4B7CA01E" w:rsidR="004F5022" w:rsidRPr="00D50A73" w:rsidRDefault="004F5022" w:rsidP="004F502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CCC8F91" w14:textId="33789B06" w:rsidR="0085622C" w:rsidRDefault="004F5022"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themeColor="text1"/>
          <w:sz w:val="24"/>
          <w:szCs w:val="24"/>
          <w:lang w:eastAsia="et-EE"/>
        </w:rPr>
        <w:t xml:space="preserve">Enne 2026. aasta 1. jaanuari esitatud andmete kasutamiseks või väljastamiseks teadusuuringu tegemiseks esitatud taotluste puhul, mis ei ole saanud 2026. aasta 1. jaanuariks otsust, </w:t>
      </w:r>
      <w:del w:id="92" w:author="Moonika Kuusk - JUSTDIGI" w:date="2025-10-07T20:38:00Z" w16du:dateUtc="2025-10-07T17:38:00Z">
        <w:r w:rsidRPr="00D50A73" w:rsidDel="00874195">
          <w:rPr>
            <w:rFonts w:ascii="Times New Roman" w:eastAsia="Times New Roman" w:hAnsi="Times New Roman" w:cs="Times New Roman"/>
            <w:color w:val="000000" w:themeColor="text1"/>
            <w:sz w:val="24"/>
            <w:szCs w:val="24"/>
            <w:lang w:eastAsia="et-EE"/>
          </w:rPr>
          <w:delText xml:space="preserve"> </w:delText>
        </w:r>
      </w:del>
      <w:r w:rsidRPr="00D50A73">
        <w:rPr>
          <w:rFonts w:ascii="Times New Roman" w:eastAsia="Times New Roman" w:hAnsi="Times New Roman" w:cs="Times New Roman"/>
          <w:color w:val="000000" w:themeColor="text1"/>
          <w:sz w:val="24"/>
          <w:szCs w:val="24"/>
          <w:lang w:eastAsia="et-EE"/>
        </w:rPr>
        <w:t>tagastatakse esitatud uuringueetika taotlus ja makstud menetlustasu taotluse esitajale.</w:t>
      </w:r>
      <w:r w:rsidRPr="00D50A73">
        <w:rPr>
          <w:rFonts w:ascii="Times New Roman" w:eastAsia="Times New Roman" w:hAnsi="Times New Roman" w:cs="Times New Roman"/>
          <w:color w:val="000000"/>
          <w:kern w:val="0"/>
          <w:sz w:val="24"/>
          <w:szCs w:val="24"/>
          <w:lang w:eastAsia="et-EE"/>
          <w14:ligatures w14:val="none"/>
        </w:rPr>
        <w:t>“.</w:t>
      </w:r>
    </w:p>
    <w:p w14:paraId="1BB58855" w14:textId="77777777" w:rsidR="0085622C" w:rsidRPr="00C259F7" w:rsidRDefault="0085622C"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BFB38BF" w14:textId="39EDDF2B" w:rsidR="00D56B49" w:rsidRPr="00C259F7" w:rsidRDefault="00D56B49" w:rsidP="002E24E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4</w:t>
      </w:r>
      <w:r w:rsidR="00722410">
        <w:rPr>
          <w:rFonts w:ascii="Times New Roman" w:eastAsia="Times New Roman" w:hAnsi="Times New Roman" w:cs="Times New Roman"/>
          <w:b/>
          <w:bCs/>
          <w:color w:val="000000"/>
          <w:kern w:val="0"/>
          <w:sz w:val="24"/>
          <w:szCs w:val="24"/>
          <w:lang w:eastAsia="et-EE"/>
          <w14:ligatures w14:val="none"/>
        </w:rPr>
        <w:t>3</w:t>
      </w:r>
      <w:r w:rsidRPr="00C259F7">
        <w:rPr>
          <w:rFonts w:ascii="Times New Roman" w:eastAsia="Times New Roman" w:hAnsi="Times New Roman" w:cs="Times New Roman"/>
          <w:b/>
          <w:bCs/>
          <w:color w:val="000000"/>
          <w:kern w:val="0"/>
          <w:sz w:val="24"/>
          <w:szCs w:val="24"/>
          <w:lang w:eastAsia="et-EE"/>
          <w14:ligatures w14:val="none"/>
        </w:rPr>
        <w:t>. Ravimiseaduse muutmine</w:t>
      </w:r>
    </w:p>
    <w:p w14:paraId="3B1AB0BC" w14:textId="77777777" w:rsidR="00150E2A" w:rsidRPr="00C259F7" w:rsidRDefault="00150E2A" w:rsidP="002E24E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A687DE7" w14:textId="6EE0267E" w:rsidR="00150E2A" w:rsidRPr="00C259F7" w:rsidRDefault="005F12DD"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5F12DD">
        <w:rPr>
          <w:rFonts w:ascii="Times New Roman" w:eastAsia="Times New Roman" w:hAnsi="Times New Roman" w:cs="Times New Roman"/>
          <w:color w:val="000000"/>
          <w:kern w:val="0"/>
          <w:sz w:val="24"/>
          <w:szCs w:val="24"/>
          <w:lang w:eastAsia="et-EE"/>
          <w14:ligatures w14:val="none"/>
        </w:rPr>
        <w:t>Ravimiseaduse 3. peatüki 6. jagu</w:t>
      </w:r>
      <w:r w:rsidR="00D56B49" w:rsidRPr="00C259F7">
        <w:rPr>
          <w:rFonts w:ascii="Times New Roman" w:eastAsia="Times New Roman" w:hAnsi="Times New Roman" w:cs="Times New Roman"/>
          <w:color w:val="000000"/>
          <w:kern w:val="0"/>
          <w:sz w:val="24"/>
          <w:szCs w:val="24"/>
          <w:lang w:eastAsia="et-EE"/>
          <w14:ligatures w14:val="none"/>
        </w:rPr>
        <w:t xml:space="preserve"> täiendatakse §-ga 81</w:t>
      </w:r>
      <w:r w:rsidR="00C875F6" w:rsidRPr="00C259F7">
        <w:rPr>
          <w:rFonts w:ascii="Times New Roman" w:eastAsia="Times New Roman" w:hAnsi="Times New Roman" w:cs="Times New Roman"/>
          <w:color w:val="000000"/>
          <w:kern w:val="0"/>
          <w:sz w:val="24"/>
          <w:szCs w:val="24"/>
          <w:vertAlign w:val="superscript"/>
          <w:lang w:eastAsia="et-EE"/>
          <w14:ligatures w14:val="none"/>
        </w:rPr>
        <w:t>1</w:t>
      </w:r>
      <w:r w:rsidR="00D56B49" w:rsidRPr="00C259F7">
        <w:rPr>
          <w:rFonts w:ascii="Times New Roman" w:eastAsia="Times New Roman" w:hAnsi="Times New Roman" w:cs="Times New Roman"/>
          <w:color w:val="000000"/>
          <w:kern w:val="0"/>
          <w:sz w:val="24"/>
          <w:szCs w:val="24"/>
          <w:lang w:eastAsia="et-EE"/>
          <w14:ligatures w14:val="none"/>
        </w:rPr>
        <w:t xml:space="preserve"> järgmises sõnastuses:</w:t>
      </w:r>
    </w:p>
    <w:p w14:paraId="29A9A335" w14:textId="15A174EB" w:rsidR="35412D42" w:rsidRPr="00C259F7" w:rsidRDefault="35412D42" w:rsidP="35412D42">
      <w:pPr>
        <w:spacing w:after="0" w:line="240" w:lineRule="auto"/>
        <w:jc w:val="both"/>
        <w:rPr>
          <w:rFonts w:ascii="Times New Roman" w:eastAsia="Times New Roman" w:hAnsi="Times New Roman" w:cs="Times New Roman"/>
          <w:color w:val="000000" w:themeColor="text1"/>
          <w:sz w:val="24"/>
          <w:szCs w:val="24"/>
          <w:lang w:eastAsia="et-EE"/>
        </w:rPr>
      </w:pPr>
    </w:p>
    <w:p w14:paraId="57B2CC0A" w14:textId="7BAD49E8" w:rsidR="008D328C" w:rsidRDefault="00D56B49" w:rsidP="008D328C">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b/>
          <w:bCs/>
          <w:color w:val="000000"/>
          <w:kern w:val="0"/>
          <w:sz w:val="24"/>
          <w:szCs w:val="24"/>
          <w:lang w:eastAsia="et-EE"/>
          <w14:ligatures w14:val="none"/>
        </w:rPr>
        <w:t>§ 81</w:t>
      </w:r>
      <w:r w:rsidR="00C875F6" w:rsidRPr="00C259F7">
        <w:rPr>
          <w:rFonts w:ascii="Times New Roman" w:eastAsia="Times New Roman" w:hAnsi="Times New Roman" w:cs="Times New Roman"/>
          <w:b/>
          <w:bCs/>
          <w:color w:val="000000"/>
          <w:kern w:val="0"/>
          <w:sz w:val="24"/>
          <w:szCs w:val="24"/>
          <w:vertAlign w:val="superscript"/>
          <w:lang w:eastAsia="et-EE"/>
          <w14:ligatures w14:val="none"/>
        </w:rPr>
        <w:t>1</w:t>
      </w:r>
      <w:r w:rsidRPr="00C259F7">
        <w:rPr>
          <w:rFonts w:ascii="Times New Roman" w:eastAsia="Times New Roman" w:hAnsi="Times New Roman" w:cs="Times New Roman"/>
          <w:b/>
          <w:bCs/>
          <w:color w:val="000000"/>
          <w:kern w:val="0"/>
          <w:sz w:val="24"/>
          <w:szCs w:val="24"/>
          <w:lang w:eastAsia="et-EE"/>
          <w14:ligatures w14:val="none"/>
        </w:rPr>
        <w:t>.</w:t>
      </w:r>
      <w:r w:rsidR="008D328C" w:rsidRPr="008D328C">
        <w:t xml:space="preserve"> </w:t>
      </w:r>
      <w:del w:id="93" w:author="Moonika Kuusk - JUSTDIGI" w:date="2025-10-07T20:39:00Z" w16du:dateUtc="2025-10-07T17:39:00Z">
        <w:r w:rsidR="008D328C" w:rsidRPr="008D328C" w:rsidDel="00DF2C1E">
          <w:rPr>
            <w:rFonts w:ascii="Times New Roman" w:eastAsia="Times New Roman" w:hAnsi="Times New Roman" w:cs="Times New Roman"/>
            <w:b/>
            <w:bCs/>
            <w:color w:val="000000"/>
            <w:kern w:val="0"/>
            <w:sz w:val="24"/>
            <w:szCs w:val="24"/>
            <w:lang w:eastAsia="et-EE"/>
            <w14:ligatures w14:val="none"/>
          </w:rPr>
          <w:delText xml:space="preserve"> </w:delText>
        </w:r>
      </w:del>
      <w:r w:rsidR="008D328C" w:rsidRPr="008D328C">
        <w:rPr>
          <w:rFonts w:ascii="Times New Roman" w:eastAsia="Times New Roman" w:hAnsi="Times New Roman" w:cs="Times New Roman"/>
          <w:b/>
          <w:bCs/>
          <w:color w:val="000000"/>
          <w:kern w:val="0"/>
          <w:sz w:val="24"/>
          <w:szCs w:val="24"/>
          <w:lang w:eastAsia="et-EE"/>
          <w14:ligatures w14:val="none"/>
        </w:rPr>
        <w:t>Teaduseetika komitee</w:t>
      </w:r>
    </w:p>
    <w:p w14:paraId="3FA3802F" w14:textId="77777777" w:rsidR="00F825B6" w:rsidRPr="008D328C" w:rsidRDefault="00F825B6" w:rsidP="008D328C">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88B7804" w14:textId="2831A38A" w:rsidR="00D56B49" w:rsidRPr="00C259F7" w:rsidDel="00C84F8B" w:rsidRDefault="11380F21" w:rsidP="008D328C">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4F6BDD0A">
        <w:rPr>
          <w:rFonts w:ascii="Times New Roman" w:eastAsia="Times New Roman" w:hAnsi="Times New Roman" w:cs="Times New Roman"/>
          <w:color w:val="000000" w:themeColor="text1"/>
          <w:sz w:val="24"/>
          <w:szCs w:val="24"/>
          <w:lang w:eastAsia="et-EE"/>
        </w:rPr>
        <w:t xml:space="preserve">Käesoleva seaduse §-s </w:t>
      </w:r>
      <w:r w:rsidR="00D9870E" w:rsidRPr="4F6BDD0A">
        <w:rPr>
          <w:rFonts w:ascii="Times New Roman" w:eastAsia="Times New Roman" w:hAnsi="Times New Roman" w:cs="Times New Roman"/>
          <w:color w:val="000000" w:themeColor="text1"/>
          <w:sz w:val="24"/>
          <w:szCs w:val="24"/>
          <w:lang w:eastAsia="et-EE"/>
        </w:rPr>
        <w:t>81</w:t>
      </w:r>
      <w:r w:rsidRPr="4F6BDD0A">
        <w:rPr>
          <w:rFonts w:ascii="Times New Roman" w:eastAsia="Times New Roman" w:hAnsi="Times New Roman" w:cs="Times New Roman"/>
          <w:color w:val="000000" w:themeColor="text1"/>
          <w:sz w:val="24"/>
          <w:szCs w:val="24"/>
          <w:lang w:eastAsia="et-EE"/>
        </w:rPr>
        <w:t xml:space="preserve"> nimetatud re</w:t>
      </w:r>
      <w:r w:rsidR="40756A30" w:rsidRPr="4F6BDD0A">
        <w:rPr>
          <w:rFonts w:ascii="Times New Roman" w:eastAsia="Times New Roman" w:hAnsi="Times New Roman" w:cs="Times New Roman"/>
          <w:color w:val="000000" w:themeColor="text1"/>
          <w:sz w:val="24"/>
          <w:szCs w:val="24"/>
          <w:lang w:eastAsia="et-EE"/>
        </w:rPr>
        <w:t xml:space="preserve">tseptikeskusest </w:t>
      </w:r>
      <w:r w:rsidRPr="4F6BDD0A">
        <w:rPr>
          <w:rFonts w:ascii="Times New Roman" w:eastAsia="Times New Roman" w:hAnsi="Times New Roman" w:cs="Times New Roman"/>
          <w:color w:val="000000" w:themeColor="text1"/>
          <w:sz w:val="24"/>
          <w:szCs w:val="24"/>
          <w:lang w:eastAsia="et-EE"/>
        </w:rPr>
        <w:t xml:space="preserve">teadusuuringu või statistika vajadusteks isikuandmete väljastamise </w:t>
      </w:r>
      <w:r w:rsidR="0EF07490" w:rsidRPr="4F6BDD0A">
        <w:rPr>
          <w:rFonts w:ascii="Times New Roman" w:eastAsia="Times New Roman" w:hAnsi="Times New Roman" w:cs="Times New Roman"/>
          <w:color w:val="000000" w:themeColor="text1"/>
          <w:sz w:val="24"/>
          <w:szCs w:val="24"/>
          <w:lang w:eastAsia="et-EE"/>
        </w:rPr>
        <w:t>eetilisust</w:t>
      </w:r>
      <w:r w:rsidRPr="4F6BDD0A">
        <w:rPr>
          <w:rFonts w:ascii="Times New Roman" w:eastAsia="Times New Roman" w:hAnsi="Times New Roman" w:cs="Times New Roman"/>
          <w:color w:val="000000" w:themeColor="text1"/>
          <w:sz w:val="24"/>
          <w:szCs w:val="24"/>
          <w:lang w:eastAsia="et-EE"/>
        </w:rPr>
        <w:t xml:space="preserve"> ja põhjendatust hindab sõltumatu teadlastest ja eri elualade esindajatest koosnev teadus- ja arendustegevuse ning innovatsiooni korralduse seaduse §-s 26 nimetatud teaduseetika komitee</w:t>
      </w:r>
      <w:r w:rsidR="57DFF2F6" w:rsidRPr="4F6BDD0A">
        <w:rPr>
          <w:rFonts w:ascii="Times New Roman" w:eastAsia="Times New Roman" w:hAnsi="Times New Roman" w:cs="Times New Roman"/>
          <w:color w:val="000000" w:themeColor="text1"/>
          <w:sz w:val="24"/>
          <w:szCs w:val="24"/>
          <w:lang w:eastAsia="et-EE"/>
        </w:rPr>
        <w:t>.“.</w:t>
      </w:r>
    </w:p>
    <w:p w14:paraId="563DFA92" w14:textId="77777777" w:rsidR="00B043D7" w:rsidRPr="00C259F7" w:rsidRDefault="00B043D7"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97644A7" w14:textId="147050E6" w:rsidR="00D56B49" w:rsidRPr="00C259F7" w:rsidRDefault="00D56B49" w:rsidP="002E24E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4</w:t>
      </w:r>
      <w:r w:rsidR="00722410">
        <w:rPr>
          <w:rFonts w:ascii="Times New Roman" w:eastAsia="Times New Roman" w:hAnsi="Times New Roman" w:cs="Times New Roman"/>
          <w:b/>
          <w:bCs/>
          <w:color w:val="000000"/>
          <w:kern w:val="0"/>
          <w:sz w:val="24"/>
          <w:szCs w:val="24"/>
          <w:lang w:eastAsia="et-EE"/>
          <w14:ligatures w14:val="none"/>
        </w:rPr>
        <w:t>4</w:t>
      </w:r>
      <w:r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b/>
          <w:bCs/>
          <w:color w:val="000000"/>
          <w:kern w:val="0"/>
          <w:sz w:val="24"/>
          <w:szCs w:val="24"/>
          <w:lang w:eastAsia="et-EE"/>
          <w14:ligatures w14:val="none"/>
        </w:rPr>
        <w:t>Surma põhjuse tuvastamise seaduse muutmine</w:t>
      </w:r>
    </w:p>
    <w:p w14:paraId="2375B824" w14:textId="77777777" w:rsidR="00150E2A" w:rsidRPr="00C259F7" w:rsidRDefault="00150E2A" w:rsidP="002E24E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D31A67F" w14:textId="306223A6" w:rsidR="00FD6A82" w:rsidRPr="00C259F7" w:rsidRDefault="00D56B49"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Surma põhjuse tuvastamise seaduse</w:t>
      </w:r>
      <w:ins w:id="94" w:author="Moonika Kuusk - JUSTDIGI" w:date="2025-10-07T20:40:00Z" w16du:dateUtc="2025-10-07T17:40:00Z">
        <w:r w:rsidR="00966278">
          <w:rPr>
            <w:rFonts w:ascii="Times New Roman" w:eastAsia="Times New Roman" w:hAnsi="Times New Roman" w:cs="Times New Roman"/>
            <w:color w:val="000000"/>
            <w:kern w:val="0"/>
            <w:sz w:val="24"/>
            <w:szCs w:val="24"/>
            <w:lang w:eastAsia="et-EE"/>
            <w14:ligatures w14:val="none"/>
          </w:rPr>
          <w:t>s</w:t>
        </w:r>
      </w:ins>
      <w:r w:rsidR="00FD6A82" w:rsidRPr="00C259F7">
        <w:rPr>
          <w:rFonts w:ascii="Times New Roman" w:eastAsia="Times New Roman" w:hAnsi="Times New Roman" w:cs="Times New Roman"/>
          <w:color w:val="000000"/>
          <w:kern w:val="0"/>
          <w:sz w:val="24"/>
          <w:szCs w:val="24"/>
          <w:lang w:eastAsia="et-EE"/>
          <w14:ligatures w14:val="none"/>
        </w:rPr>
        <w:t xml:space="preserve"> tehakse järgmised muudatused:</w:t>
      </w:r>
    </w:p>
    <w:p w14:paraId="5A1167A6" w14:textId="77777777"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1F62D83F" w14:textId="6FEDF80F"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paragrahvi 32 täiendatakse lõikega 8 järgmises sõnastuses:</w:t>
      </w:r>
    </w:p>
    <w:p w14:paraId="4CBFD447" w14:textId="77777777"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DD6FE99" w14:textId="3149C7AE"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„(8) Eraelu kaitseks kehtib surma põhjuste registris isikuandmete</w:t>
      </w:r>
      <w:r w:rsidR="0060415E">
        <w:rPr>
          <w:rFonts w:ascii="Times New Roman" w:eastAsia="Times New Roman" w:hAnsi="Times New Roman" w:cs="Times New Roman"/>
          <w:color w:val="000000"/>
          <w:kern w:val="0"/>
          <w:sz w:val="24"/>
          <w:szCs w:val="24"/>
          <w:lang w:eastAsia="et-EE"/>
          <w14:ligatures w14:val="none"/>
        </w:rPr>
        <w:t>le</w:t>
      </w:r>
      <w:r w:rsidRPr="00C259F7">
        <w:rPr>
          <w:rFonts w:ascii="Times New Roman" w:eastAsia="Times New Roman" w:hAnsi="Times New Roman" w:cs="Times New Roman"/>
          <w:color w:val="000000"/>
          <w:kern w:val="0"/>
          <w:sz w:val="24"/>
          <w:szCs w:val="24"/>
          <w:lang w:eastAsia="et-EE"/>
          <w14:ligatures w14:val="none"/>
        </w:rPr>
        <w:t xml:space="preserve"> juurdepääsupiirang tähtajatult.“;</w:t>
      </w:r>
    </w:p>
    <w:p w14:paraId="219E9717" w14:textId="77777777"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ACEEF23" w14:textId="6DC845C6" w:rsidR="00150E2A" w:rsidRPr="00C259F7" w:rsidRDefault="00FD6A82" w:rsidP="002E24EE">
      <w:pPr>
        <w:spacing w:after="0" w:line="240" w:lineRule="auto"/>
        <w:jc w:val="both"/>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2)</w:t>
      </w:r>
      <w:r w:rsidRPr="00C259F7">
        <w:rPr>
          <w:rFonts w:ascii="Times New Roman" w:eastAsia="Times New Roman" w:hAnsi="Times New Roman" w:cs="Times New Roman"/>
          <w:color w:val="000000"/>
          <w:kern w:val="0"/>
          <w:sz w:val="24"/>
          <w:szCs w:val="24"/>
          <w:lang w:eastAsia="et-EE"/>
          <w14:ligatures w14:val="none"/>
        </w:rPr>
        <w:t xml:space="preserve"> </w:t>
      </w:r>
      <w:del w:id="95" w:author="Katariina Kärsten - JUSTDIGI" w:date="2025-10-10T16:27:00Z" w16du:dateUtc="2025-10-10T13:27:00Z">
        <w:r w:rsidRPr="00C259F7" w:rsidDel="007C5D87">
          <w:rPr>
            <w:rFonts w:ascii="Times New Roman" w:eastAsia="Times New Roman" w:hAnsi="Times New Roman" w:cs="Times New Roman"/>
            <w:color w:val="000000"/>
            <w:kern w:val="0"/>
            <w:sz w:val="24"/>
            <w:szCs w:val="24"/>
            <w:lang w:eastAsia="et-EE"/>
            <w14:ligatures w14:val="none"/>
          </w:rPr>
          <w:delText>seaduse</w:delText>
        </w:r>
        <w:r w:rsidR="00D56B49" w:rsidRPr="00C259F7" w:rsidDel="007C5D87">
          <w:rPr>
            <w:rFonts w:ascii="Times New Roman" w:eastAsia="Times New Roman" w:hAnsi="Times New Roman" w:cs="Times New Roman"/>
            <w:kern w:val="0"/>
            <w:sz w:val="24"/>
            <w:szCs w:val="24"/>
            <w:lang w:eastAsia="et-EE"/>
            <w14:ligatures w14:val="none"/>
          </w:rPr>
          <w:delText xml:space="preserve"> </w:delText>
        </w:r>
        <w:r w:rsidR="510AABD1" w:rsidRPr="00C259F7" w:rsidDel="007C5D87">
          <w:rPr>
            <w:rFonts w:ascii="Times New Roman" w:eastAsia="Times New Roman" w:hAnsi="Times New Roman" w:cs="Times New Roman"/>
            <w:kern w:val="0"/>
            <w:sz w:val="24"/>
            <w:szCs w:val="24"/>
            <w:lang w:eastAsia="et-EE"/>
            <w14:ligatures w14:val="none"/>
          </w:rPr>
          <w:delText>§</w:delText>
        </w:r>
      </w:del>
      <w:ins w:id="96" w:author="Katariina Kärsten - JUSTDIGI" w:date="2025-10-10T16:27:00Z" w16du:dateUtc="2025-10-10T13:27:00Z">
        <w:r w:rsidR="007C5D87">
          <w:rPr>
            <w:rFonts w:ascii="Times New Roman" w:eastAsia="Times New Roman" w:hAnsi="Times New Roman" w:cs="Times New Roman"/>
            <w:color w:val="000000"/>
            <w:kern w:val="0"/>
            <w:sz w:val="24"/>
            <w:szCs w:val="24"/>
            <w:lang w:eastAsia="et-EE"/>
            <w14:ligatures w14:val="none"/>
          </w:rPr>
          <w:t>paragrahv</w:t>
        </w:r>
      </w:ins>
      <w:r w:rsidR="510AABD1"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kern w:val="0"/>
          <w:sz w:val="24"/>
          <w:szCs w:val="24"/>
          <w:lang w:eastAsia="et-EE"/>
          <w14:ligatures w14:val="none"/>
        </w:rPr>
        <w:t>32</w:t>
      </w:r>
      <w:r w:rsidR="00597CF7" w:rsidRPr="00C259F7">
        <w:rPr>
          <w:rFonts w:ascii="Times New Roman" w:eastAsia="Times New Roman" w:hAnsi="Times New Roman" w:cs="Times New Roman"/>
          <w:kern w:val="0"/>
          <w:sz w:val="24"/>
          <w:szCs w:val="24"/>
          <w:vertAlign w:val="superscript"/>
          <w:lang w:eastAsia="et-EE"/>
          <w14:ligatures w14:val="none"/>
        </w:rPr>
        <w:t>1</w:t>
      </w:r>
      <w:r w:rsidR="2C284F42" w:rsidRPr="00C259F7">
        <w:rPr>
          <w:rFonts w:ascii="Times New Roman" w:eastAsia="Times New Roman" w:hAnsi="Times New Roman" w:cs="Times New Roman"/>
          <w:kern w:val="0"/>
          <w:sz w:val="24"/>
          <w:szCs w:val="24"/>
          <w:vertAlign w:val="superscript"/>
          <w:lang w:eastAsia="et-EE"/>
          <w14:ligatures w14:val="none"/>
        </w:rPr>
        <w:t xml:space="preserve"> </w:t>
      </w:r>
      <w:r w:rsidR="2C284F42" w:rsidRPr="50D76081">
        <w:rPr>
          <w:rFonts w:ascii="Times New Roman" w:eastAsia="Times New Roman" w:hAnsi="Times New Roman" w:cs="Times New Roman"/>
          <w:kern w:val="0"/>
          <w:sz w:val="24"/>
          <w:szCs w:val="24"/>
          <w:lang w:eastAsia="et-EE"/>
          <w14:ligatures w14:val="none"/>
        </w:rPr>
        <w:t xml:space="preserve"> muudetakse ja </w:t>
      </w:r>
      <w:r w:rsidR="0069669A">
        <w:rPr>
          <w:rFonts w:ascii="Times New Roman" w:eastAsia="Times New Roman" w:hAnsi="Times New Roman" w:cs="Times New Roman"/>
          <w:kern w:val="0"/>
          <w:sz w:val="24"/>
          <w:szCs w:val="24"/>
          <w:lang w:eastAsia="et-EE"/>
          <w14:ligatures w14:val="none"/>
        </w:rPr>
        <w:t>sõnastatakse järgmiselt</w:t>
      </w:r>
      <w:r w:rsidR="00D56B49" w:rsidRPr="00C259F7">
        <w:rPr>
          <w:rFonts w:ascii="Times New Roman" w:eastAsia="Times New Roman" w:hAnsi="Times New Roman" w:cs="Times New Roman"/>
          <w:kern w:val="0"/>
          <w:sz w:val="24"/>
          <w:szCs w:val="24"/>
          <w:lang w:eastAsia="et-EE"/>
          <w14:ligatures w14:val="none"/>
        </w:rPr>
        <w:t>:</w:t>
      </w:r>
    </w:p>
    <w:p w14:paraId="501B2755" w14:textId="77777777" w:rsidR="00150E2A" w:rsidRPr="00C259F7" w:rsidRDefault="00150E2A" w:rsidP="002E24EE">
      <w:pPr>
        <w:spacing w:after="0" w:line="240" w:lineRule="auto"/>
        <w:jc w:val="both"/>
        <w:rPr>
          <w:rFonts w:ascii="Times New Roman" w:eastAsia="Times New Roman" w:hAnsi="Times New Roman" w:cs="Times New Roman"/>
          <w:kern w:val="0"/>
          <w:sz w:val="24"/>
          <w:szCs w:val="24"/>
          <w:lang w:eastAsia="et-EE"/>
          <w14:ligatures w14:val="none"/>
        </w:rPr>
      </w:pPr>
    </w:p>
    <w:p w14:paraId="654A69CD" w14:textId="71B2B86B" w:rsidR="0069669A" w:rsidRDefault="247BEADA" w:rsidP="30493A01">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w:t>
      </w:r>
      <w:r w:rsidR="0069669A" w:rsidRPr="30493A01">
        <w:rPr>
          <w:rFonts w:ascii="Times New Roman" w:eastAsia="Times New Roman" w:hAnsi="Times New Roman" w:cs="Times New Roman"/>
          <w:b/>
          <w:bCs/>
          <w:color w:val="000000"/>
          <w:kern w:val="0"/>
          <w:sz w:val="24"/>
          <w:szCs w:val="24"/>
          <w:lang w:eastAsia="et-EE"/>
          <w14:ligatures w14:val="none"/>
        </w:rPr>
        <w:t xml:space="preserve">§ </w:t>
      </w:r>
      <w:r w:rsidR="00141E19" w:rsidRPr="30493A01">
        <w:rPr>
          <w:rFonts w:ascii="Times New Roman" w:eastAsia="Times New Roman" w:hAnsi="Times New Roman" w:cs="Times New Roman"/>
          <w:b/>
          <w:bCs/>
          <w:color w:val="000000"/>
          <w:kern w:val="0"/>
          <w:sz w:val="24"/>
          <w:szCs w:val="24"/>
          <w:lang w:eastAsia="et-EE"/>
          <w14:ligatures w14:val="none"/>
        </w:rPr>
        <w:t>32</w:t>
      </w:r>
      <w:r w:rsidR="00141E19" w:rsidRPr="30493A01">
        <w:rPr>
          <w:rFonts w:ascii="Times New Roman" w:eastAsia="Times New Roman" w:hAnsi="Times New Roman" w:cs="Times New Roman"/>
          <w:b/>
          <w:bCs/>
          <w:color w:val="000000"/>
          <w:kern w:val="0"/>
          <w:sz w:val="24"/>
          <w:szCs w:val="24"/>
          <w:vertAlign w:val="superscript"/>
          <w:lang w:eastAsia="et-EE"/>
          <w14:ligatures w14:val="none"/>
        </w:rPr>
        <w:t>1</w:t>
      </w:r>
      <w:r w:rsidR="42E99F4E" w:rsidRPr="50D76081">
        <w:rPr>
          <w:rFonts w:ascii="Times New Roman" w:eastAsia="Times New Roman" w:hAnsi="Times New Roman" w:cs="Times New Roman"/>
          <w:b/>
          <w:bCs/>
          <w:color w:val="000000"/>
          <w:kern w:val="0"/>
          <w:sz w:val="24"/>
          <w:szCs w:val="24"/>
          <w:lang w:eastAsia="et-EE"/>
          <w14:ligatures w14:val="none"/>
        </w:rPr>
        <w:t>.</w:t>
      </w:r>
      <w:r w:rsidR="0069669A" w:rsidRPr="30493A01">
        <w:rPr>
          <w:rFonts w:ascii="Times New Roman" w:eastAsia="Times New Roman" w:hAnsi="Times New Roman" w:cs="Times New Roman"/>
          <w:b/>
          <w:bCs/>
          <w:color w:val="000000"/>
          <w:kern w:val="0"/>
          <w:sz w:val="24"/>
          <w:szCs w:val="24"/>
          <w:lang w:eastAsia="et-EE"/>
          <w14:ligatures w14:val="none"/>
        </w:rPr>
        <w:t xml:space="preserve"> Teaduseetika komitee</w:t>
      </w:r>
    </w:p>
    <w:p w14:paraId="0CF3CDB7" w14:textId="77777777" w:rsidR="0001169C" w:rsidRPr="00034EBC" w:rsidRDefault="0001169C" w:rsidP="30493A01">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7FA72D85" w14:textId="11D054B1" w:rsidR="00150E2A" w:rsidRDefault="0C7809C3" w:rsidP="0069669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30493A01">
        <w:rPr>
          <w:rFonts w:ascii="Times New Roman" w:eastAsia="Times New Roman" w:hAnsi="Times New Roman" w:cs="Times New Roman"/>
          <w:color w:val="000000"/>
          <w:kern w:val="0"/>
          <w:sz w:val="24"/>
          <w:szCs w:val="24"/>
          <w:lang w:eastAsia="et-EE"/>
          <w14:ligatures w14:val="none"/>
        </w:rPr>
        <w:t xml:space="preserve">Käesoleva seaduse §-s </w:t>
      </w:r>
      <w:r w:rsidR="6C5B7E15" w:rsidRPr="30493A01">
        <w:rPr>
          <w:rFonts w:ascii="Times New Roman" w:eastAsia="Times New Roman" w:hAnsi="Times New Roman" w:cs="Times New Roman"/>
          <w:color w:val="000000"/>
          <w:kern w:val="0"/>
          <w:sz w:val="24"/>
          <w:szCs w:val="24"/>
          <w:lang w:eastAsia="et-EE"/>
          <w14:ligatures w14:val="none"/>
        </w:rPr>
        <w:t>32</w:t>
      </w:r>
      <w:r w:rsidRPr="30493A01">
        <w:rPr>
          <w:rFonts w:ascii="Times New Roman" w:eastAsia="Times New Roman" w:hAnsi="Times New Roman" w:cs="Times New Roman"/>
          <w:color w:val="000000"/>
          <w:kern w:val="0"/>
          <w:sz w:val="24"/>
          <w:szCs w:val="24"/>
          <w:lang w:eastAsia="et-EE"/>
          <w14:ligatures w14:val="none"/>
        </w:rPr>
        <w:t xml:space="preserve"> nimetatud registrist teadusuuringu või statistika vajadusteks isikuandmete väljastamise </w:t>
      </w:r>
      <w:r w:rsidR="4A76F193" w:rsidRPr="30493A01">
        <w:rPr>
          <w:rFonts w:ascii="Times New Roman" w:eastAsia="Times New Roman" w:hAnsi="Times New Roman" w:cs="Times New Roman"/>
          <w:color w:val="000000"/>
          <w:kern w:val="0"/>
          <w:sz w:val="24"/>
          <w:szCs w:val="24"/>
          <w:lang w:eastAsia="et-EE"/>
          <w14:ligatures w14:val="none"/>
        </w:rPr>
        <w:t>eetilisust</w:t>
      </w:r>
      <w:r w:rsidRPr="30493A01">
        <w:rPr>
          <w:rFonts w:ascii="Times New Roman" w:eastAsia="Times New Roman" w:hAnsi="Times New Roman" w:cs="Times New Roman"/>
          <w:color w:val="000000"/>
          <w:kern w:val="0"/>
          <w:sz w:val="24"/>
          <w:szCs w:val="24"/>
          <w:lang w:eastAsia="et-EE"/>
          <w14:ligatures w14:val="none"/>
        </w:rPr>
        <w:t xml:space="preserve"> ja põhjendatust hindab sõltumatu teadlastest ja eri elualade esindajatest koosnev teadus- ja arendustegevuse ning innovatsiooni korralduse seaduse §-s 26 nimetatud teaduseetika komitee</w:t>
      </w:r>
      <w:r w:rsidR="46610821" w:rsidRPr="00C259F7">
        <w:rPr>
          <w:rFonts w:ascii="Times New Roman" w:eastAsia="Times New Roman" w:hAnsi="Times New Roman" w:cs="Times New Roman"/>
          <w:kern w:val="0"/>
          <w:sz w:val="24"/>
          <w:szCs w:val="24"/>
          <w:lang w:eastAsia="et-EE"/>
          <w14:ligatures w14:val="none"/>
        </w:rPr>
        <w:t>.</w:t>
      </w:r>
      <w:r w:rsidR="57DFF2F6" w:rsidRPr="00C259F7">
        <w:rPr>
          <w:rFonts w:ascii="Times New Roman" w:eastAsia="Times New Roman" w:hAnsi="Times New Roman" w:cs="Times New Roman"/>
          <w:kern w:val="0"/>
          <w:sz w:val="24"/>
          <w:szCs w:val="24"/>
          <w:lang w:eastAsia="et-EE"/>
          <w14:ligatures w14:val="none"/>
        </w:rPr>
        <w:t>“</w:t>
      </w:r>
      <w:r w:rsidR="004249EF">
        <w:rPr>
          <w:rFonts w:ascii="Times New Roman" w:eastAsia="Times New Roman" w:hAnsi="Times New Roman" w:cs="Times New Roman"/>
          <w:kern w:val="0"/>
          <w:sz w:val="24"/>
          <w:szCs w:val="24"/>
          <w:lang w:eastAsia="et-EE"/>
          <w14:ligatures w14:val="none"/>
        </w:rPr>
        <w:t>;</w:t>
      </w:r>
    </w:p>
    <w:p w14:paraId="445BEB99" w14:textId="77777777" w:rsidR="004249EF" w:rsidRDefault="004249EF" w:rsidP="0069669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5E34B30" w14:textId="320F0FBA" w:rsidR="004249EF" w:rsidRDefault="004249EF" w:rsidP="0069669A">
      <w:pPr>
        <w:spacing w:after="0" w:line="240" w:lineRule="auto"/>
        <w:jc w:val="both"/>
        <w:textAlignment w:val="baseline"/>
        <w:rPr>
          <w:ins w:id="97" w:author="Moonika Kuusk - JUSTDIGI" w:date="2025-10-07T20:42:00Z" w16du:dateUtc="2025-10-07T17:42:00Z"/>
          <w:rFonts w:ascii="Times New Roman" w:eastAsia="Times New Roman" w:hAnsi="Times New Roman" w:cs="Times New Roman"/>
          <w:kern w:val="0"/>
          <w:sz w:val="24"/>
          <w:szCs w:val="24"/>
          <w:lang w:eastAsia="et-EE"/>
          <w14:ligatures w14:val="none"/>
        </w:rPr>
      </w:pPr>
      <w:r w:rsidRPr="00D50A73">
        <w:rPr>
          <w:rFonts w:ascii="Times New Roman" w:eastAsia="Times New Roman" w:hAnsi="Times New Roman" w:cs="Times New Roman"/>
          <w:b/>
          <w:bCs/>
          <w:kern w:val="0"/>
          <w:sz w:val="24"/>
          <w:szCs w:val="24"/>
          <w:lang w:eastAsia="et-EE"/>
          <w14:ligatures w14:val="none"/>
        </w:rPr>
        <w:t>3)</w:t>
      </w:r>
      <w:r w:rsidRPr="00D50A73">
        <w:rPr>
          <w:rFonts w:ascii="Times New Roman" w:eastAsia="Times New Roman" w:hAnsi="Times New Roman" w:cs="Times New Roman"/>
          <w:kern w:val="0"/>
          <w:sz w:val="24"/>
          <w:szCs w:val="24"/>
          <w:lang w:eastAsia="et-EE"/>
          <w14:ligatures w14:val="none"/>
        </w:rPr>
        <w:t xml:space="preserve"> </w:t>
      </w:r>
      <w:r w:rsidR="00006FA4" w:rsidRPr="00D50A73">
        <w:rPr>
          <w:rFonts w:ascii="Times New Roman" w:eastAsia="Times New Roman" w:hAnsi="Times New Roman" w:cs="Times New Roman"/>
          <w:kern w:val="0"/>
          <w:sz w:val="24"/>
          <w:szCs w:val="24"/>
          <w:lang w:eastAsia="et-EE"/>
          <w14:ligatures w14:val="none"/>
        </w:rPr>
        <w:t>seadust täiendatakse §-ga 39</w:t>
      </w:r>
      <w:r w:rsidR="00006FA4" w:rsidRPr="00D50A73">
        <w:rPr>
          <w:rFonts w:ascii="Times New Roman" w:eastAsia="Times New Roman" w:hAnsi="Times New Roman" w:cs="Times New Roman"/>
          <w:kern w:val="0"/>
          <w:sz w:val="24"/>
          <w:szCs w:val="24"/>
          <w:vertAlign w:val="superscript"/>
          <w:lang w:eastAsia="et-EE"/>
          <w14:ligatures w14:val="none"/>
        </w:rPr>
        <w:t>2</w:t>
      </w:r>
      <w:r w:rsidR="00006FA4" w:rsidRPr="00D50A73">
        <w:rPr>
          <w:rFonts w:ascii="Times New Roman" w:eastAsia="Times New Roman" w:hAnsi="Times New Roman" w:cs="Times New Roman"/>
          <w:kern w:val="0"/>
          <w:sz w:val="24"/>
          <w:szCs w:val="24"/>
          <w:lang w:eastAsia="et-EE"/>
          <w14:ligatures w14:val="none"/>
        </w:rPr>
        <w:t xml:space="preserve"> järgmises sõnastuses:</w:t>
      </w:r>
    </w:p>
    <w:p w14:paraId="2EB130C4" w14:textId="77777777" w:rsidR="00F654CE" w:rsidRPr="00D50A73" w:rsidRDefault="00F654CE" w:rsidP="0069669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9E9C10C" w14:textId="2F92F295" w:rsidR="004249EF" w:rsidRPr="00D50A73" w:rsidRDefault="004249EF" w:rsidP="004249EF">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t>„</w:t>
      </w:r>
      <w:r w:rsidRPr="00D50A73">
        <w:rPr>
          <w:rFonts w:ascii="Times New Roman" w:eastAsia="Times New Roman" w:hAnsi="Times New Roman" w:cs="Times New Roman"/>
          <w:b/>
          <w:bCs/>
          <w:color w:val="000000"/>
          <w:kern w:val="0"/>
          <w:sz w:val="24"/>
          <w:szCs w:val="24"/>
          <w:lang w:eastAsia="et-EE"/>
          <w14:ligatures w14:val="none"/>
        </w:rPr>
        <w:t xml:space="preserve">§ </w:t>
      </w:r>
      <w:r w:rsidR="00006FA4" w:rsidRPr="00D50A73">
        <w:rPr>
          <w:rFonts w:ascii="Times New Roman" w:eastAsia="Times New Roman" w:hAnsi="Times New Roman" w:cs="Times New Roman"/>
          <w:b/>
          <w:bCs/>
          <w:kern w:val="0"/>
          <w:sz w:val="24"/>
          <w:szCs w:val="24"/>
          <w:lang w:eastAsia="et-EE"/>
          <w14:ligatures w14:val="none"/>
        </w:rPr>
        <w:t>39</w:t>
      </w:r>
      <w:r w:rsidR="00006FA4" w:rsidRPr="00D50A73">
        <w:rPr>
          <w:rFonts w:ascii="Times New Roman" w:eastAsia="Times New Roman" w:hAnsi="Times New Roman" w:cs="Times New Roman"/>
          <w:b/>
          <w:bCs/>
          <w:kern w:val="0"/>
          <w:sz w:val="24"/>
          <w:szCs w:val="24"/>
          <w:vertAlign w:val="superscript"/>
          <w:lang w:eastAsia="et-EE"/>
          <w14:ligatures w14:val="none"/>
        </w:rPr>
        <w:t>2</w:t>
      </w:r>
      <w:r w:rsidRPr="00D50A73">
        <w:rPr>
          <w:rFonts w:ascii="Times New Roman" w:eastAsia="Times New Roman" w:hAnsi="Times New Roman" w:cs="Times New Roman"/>
          <w:b/>
          <w:bCs/>
          <w:color w:val="000000"/>
          <w:kern w:val="0"/>
          <w:sz w:val="24"/>
          <w:szCs w:val="24"/>
          <w:lang w:eastAsia="et-EE"/>
          <w14:ligatures w14:val="none"/>
        </w:rPr>
        <w:t xml:space="preserve">. </w:t>
      </w:r>
      <w:r w:rsidRPr="00D50A73">
        <w:rPr>
          <w:rFonts w:ascii="Times New Roman" w:eastAsia="Times New Roman" w:hAnsi="Times New Roman" w:cs="Times New Roman"/>
          <w:b/>
          <w:bCs/>
          <w:color w:val="000000" w:themeColor="text1"/>
          <w:sz w:val="24"/>
          <w:szCs w:val="24"/>
          <w:lang w:eastAsia="et-EE"/>
        </w:rPr>
        <w:t>Eetikakomitee menetlused</w:t>
      </w:r>
    </w:p>
    <w:p w14:paraId="079FBB7C" w14:textId="77777777" w:rsidR="004249EF" w:rsidRPr="00D50A73" w:rsidRDefault="004249EF" w:rsidP="004249EF">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15E83A86" w14:textId="1038233F" w:rsidR="004249EF" w:rsidRPr="00C259F7" w:rsidRDefault="004249EF" w:rsidP="004249EF">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themeColor="text1"/>
          <w:sz w:val="24"/>
          <w:szCs w:val="24"/>
          <w:lang w:eastAsia="et-EE"/>
        </w:rPr>
        <w:t xml:space="preserve">Enne 2026. aasta 1. jaanuari esitatud andmete kasutamiseks või väljastamiseks teadusuuringu tegemiseks esitatud taotluste puhul, mis ei ole saanud 2026. aasta 1. jaanuariks otsust, </w:t>
      </w:r>
      <w:del w:id="98" w:author="Moonika Kuusk - JUSTDIGI" w:date="2025-10-07T20:42:00Z" w16du:dateUtc="2025-10-07T17:42:00Z">
        <w:r w:rsidRPr="00D50A73" w:rsidDel="00AF2D88">
          <w:rPr>
            <w:rFonts w:ascii="Times New Roman" w:eastAsia="Times New Roman" w:hAnsi="Times New Roman" w:cs="Times New Roman"/>
            <w:color w:val="000000" w:themeColor="text1"/>
            <w:sz w:val="24"/>
            <w:szCs w:val="24"/>
            <w:lang w:eastAsia="et-EE"/>
          </w:rPr>
          <w:delText xml:space="preserve"> </w:delText>
        </w:r>
      </w:del>
      <w:r w:rsidRPr="00D50A73">
        <w:rPr>
          <w:rFonts w:ascii="Times New Roman" w:eastAsia="Times New Roman" w:hAnsi="Times New Roman" w:cs="Times New Roman"/>
          <w:color w:val="000000" w:themeColor="text1"/>
          <w:sz w:val="24"/>
          <w:szCs w:val="24"/>
          <w:lang w:eastAsia="et-EE"/>
        </w:rPr>
        <w:t>tagastatakse esitatud uuringueetika taotlus ja makstud menetlustasu taotluse esitajale.</w:t>
      </w:r>
      <w:r w:rsidR="00006FA4" w:rsidRPr="00D50A73">
        <w:rPr>
          <w:rFonts w:ascii="Times New Roman" w:eastAsia="Times New Roman" w:hAnsi="Times New Roman" w:cs="Times New Roman"/>
          <w:color w:val="000000" w:themeColor="text1"/>
          <w:sz w:val="24"/>
          <w:szCs w:val="24"/>
          <w:lang w:eastAsia="et-EE"/>
        </w:rPr>
        <w:t>“.</w:t>
      </w:r>
    </w:p>
    <w:p w14:paraId="54CBEE06" w14:textId="77777777" w:rsidR="00C84F8B" w:rsidRPr="00C259F7" w:rsidRDefault="00C84F8B" w:rsidP="00CF470C">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736FE68C" w14:textId="49C019B2" w:rsidR="00D56B49" w:rsidRPr="00C259F7" w:rsidRDefault="00D56B49" w:rsidP="00B42E3F">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w:t>
      </w:r>
      <w:r w:rsidR="00F97653" w:rsidRPr="00C259F7">
        <w:rPr>
          <w:rFonts w:ascii="Times New Roman" w:eastAsia="Times New Roman" w:hAnsi="Times New Roman" w:cs="Times New Roman"/>
          <w:b/>
          <w:bCs/>
          <w:kern w:val="0"/>
          <w:sz w:val="24"/>
          <w:szCs w:val="24"/>
          <w:lang w:eastAsia="et-EE"/>
          <w14:ligatures w14:val="none"/>
        </w:rPr>
        <w:t>4</w:t>
      </w:r>
      <w:r w:rsidR="00722410">
        <w:rPr>
          <w:rFonts w:ascii="Times New Roman" w:eastAsia="Times New Roman" w:hAnsi="Times New Roman" w:cs="Times New Roman"/>
          <w:b/>
          <w:bCs/>
          <w:kern w:val="0"/>
          <w:sz w:val="24"/>
          <w:szCs w:val="24"/>
          <w:lang w:eastAsia="et-EE"/>
          <w14:ligatures w14:val="none"/>
        </w:rPr>
        <w:t>5</w:t>
      </w:r>
      <w:r w:rsidRPr="00C259F7">
        <w:rPr>
          <w:rFonts w:ascii="Times New Roman" w:eastAsia="Times New Roman" w:hAnsi="Times New Roman" w:cs="Times New Roman"/>
          <w:b/>
          <w:bCs/>
          <w:kern w:val="0"/>
          <w:sz w:val="24"/>
          <w:szCs w:val="24"/>
          <w:lang w:eastAsia="et-EE"/>
          <w14:ligatures w14:val="none"/>
        </w:rPr>
        <w:t>. Tervisekassa seaduse muutmine</w:t>
      </w:r>
    </w:p>
    <w:p w14:paraId="220F8D0D" w14:textId="77777777" w:rsidR="00150E2A" w:rsidRPr="00C259F7" w:rsidRDefault="00150E2A" w:rsidP="00B42E3F">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5D08992" w14:textId="05AC8175" w:rsidR="00D56B49" w:rsidRPr="00C259F7" w:rsidRDefault="00D56B49" w:rsidP="00B42E3F">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Tervisekassa</w:t>
      </w:r>
      <w:r w:rsidR="008F067C" w:rsidRPr="00C259F7">
        <w:rPr>
          <w:rFonts w:ascii="Times New Roman" w:eastAsia="Times New Roman" w:hAnsi="Times New Roman" w:cs="Times New Roman"/>
          <w:kern w:val="0"/>
          <w:sz w:val="24"/>
          <w:szCs w:val="24"/>
          <w:lang w:eastAsia="et-EE"/>
          <w14:ligatures w14:val="none"/>
        </w:rPr>
        <w:t xml:space="preserve"> </w:t>
      </w:r>
      <w:r w:rsidR="1D34CF53" w:rsidRPr="00C259F7">
        <w:rPr>
          <w:rFonts w:ascii="Times New Roman" w:eastAsia="Times New Roman" w:hAnsi="Times New Roman" w:cs="Times New Roman"/>
          <w:kern w:val="0"/>
          <w:sz w:val="24"/>
          <w:szCs w:val="24"/>
          <w:lang w:eastAsia="et-EE"/>
          <w14:ligatures w14:val="none"/>
        </w:rPr>
        <w:t>seadus</w:t>
      </w:r>
      <w:r w:rsidR="7BD12CD8" w:rsidRPr="00C259F7">
        <w:rPr>
          <w:rFonts w:ascii="Times New Roman" w:eastAsia="Times New Roman" w:hAnsi="Times New Roman" w:cs="Times New Roman"/>
          <w:kern w:val="0"/>
          <w:sz w:val="24"/>
          <w:szCs w:val="24"/>
          <w:lang w:eastAsia="et-EE"/>
          <w14:ligatures w14:val="none"/>
        </w:rPr>
        <w:t>es tehakse järgmised muudatused:</w:t>
      </w:r>
    </w:p>
    <w:p w14:paraId="2576B3AE" w14:textId="77777777" w:rsidR="00150E2A" w:rsidRPr="00C259F7" w:rsidRDefault="00150E2A" w:rsidP="00B42E3F">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73563C6" w14:textId="248ABAE1" w:rsidR="3DBBFD17" w:rsidRPr="00C259F7" w:rsidRDefault="3DBBFD17" w:rsidP="00ED103D">
      <w:pPr>
        <w:spacing w:after="0" w:line="240" w:lineRule="auto"/>
        <w:jc w:val="both"/>
        <w:rPr>
          <w:rFonts w:ascii="Times New Roman" w:eastAsia="Times New Roman" w:hAnsi="Times New Roman" w:cs="Times New Roman"/>
          <w:sz w:val="24"/>
          <w:szCs w:val="24"/>
          <w:lang w:eastAsia="et-EE"/>
        </w:rPr>
      </w:pPr>
      <w:r w:rsidRPr="00C259F7">
        <w:rPr>
          <w:rFonts w:ascii="Times New Roman" w:eastAsia="Times New Roman" w:hAnsi="Times New Roman" w:cs="Times New Roman"/>
          <w:b/>
          <w:bCs/>
          <w:sz w:val="24"/>
          <w:szCs w:val="24"/>
          <w:lang w:eastAsia="et-EE"/>
        </w:rPr>
        <w:t>1</w:t>
      </w:r>
      <w:r w:rsidRPr="00C259F7">
        <w:rPr>
          <w:rFonts w:ascii="Times New Roman" w:eastAsia="Times New Roman" w:hAnsi="Times New Roman" w:cs="Times New Roman"/>
          <w:sz w:val="24"/>
          <w:szCs w:val="24"/>
          <w:lang w:eastAsia="et-EE"/>
        </w:rPr>
        <w:t>) paragrahvi 46</w:t>
      </w:r>
      <w:r w:rsidRPr="00C259F7">
        <w:rPr>
          <w:rFonts w:ascii="Times New Roman" w:eastAsia="Times New Roman" w:hAnsi="Times New Roman" w:cs="Times New Roman"/>
          <w:sz w:val="24"/>
          <w:szCs w:val="24"/>
          <w:vertAlign w:val="superscript"/>
          <w:lang w:eastAsia="et-EE"/>
        </w:rPr>
        <w:t>3</w:t>
      </w:r>
      <w:r w:rsidRPr="00C259F7">
        <w:rPr>
          <w:rFonts w:ascii="Times New Roman" w:eastAsia="Times New Roman" w:hAnsi="Times New Roman" w:cs="Times New Roman"/>
          <w:sz w:val="24"/>
          <w:szCs w:val="24"/>
          <w:lang w:eastAsia="et-EE"/>
        </w:rPr>
        <w:t xml:space="preserve"> lõi</w:t>
      </w:r>
      <w:r w:rsidR="2D7323AB" w:rsidRPr="00C259F7">
        <w:rPr>
          <w:rFonts w:ascii="Times New Roman" w:eastAsia="Times New Roman" w:hAnsi="Times New Roman" w:cs="Times New Roman"/>
          <w:sz w:val="24"/>
          <w:szCs w:val="24"/>
          <w:lang w:eastAsia="et-EE"/>
        </w:rPr>
        <w:t>k</w:t>
      </w:r>
      <w:r w:rsidRPr="00C259F7">
        <w:rPr>
          <w:rFonts w:ascii="Times New Roman" w:eastAsia="Times New Roman" w:hAnsi="Times New Roman" w:cs="Times New Roman"/>
          <w:sz w:val="24"/>
          <w:szCs w:val="24"/>
          <w:lang w:eastAsia="et-EE"/>
        </w:rPr>
        <w:t>e 1 punkt 2 muudetakse ja sõnastatakse järgmiselt:</w:t>
      </w:r>
    </w:p>
    <w:p w14:paraId="31604B23" w14:textId="2A187CB4" w:rsidR="3DBBFD17" w:rsidRPr="00C259F7" w:rsidRDefault="3DBBFD17" w:rsidP="0A714F49">
      <w:pPr>
        <w:spacing w:after="0" w:line="240" w:lineRule="auto"/>
        <w:jc w:val="both"/>
      </w:pPr>
    </w:p>
    <w:p w14:paraId="5EA54B18" w14:textId="1EECBF98" w:rsidR="3DBBFD17" w:rsidRPr="00C259F7" w:rsidRDefault="3DBBFD17" w:rsidP="0A714F49">
      <w:pPr>
        <w:spacing w:after="0" w:line="240" w:lineRule="auto"/>
        <w:jc w:val="both"/>
      </w:pPr>
      <w:r w:rsidRPr="00C259F7">
        <w:rPr>
          <w:rFonts w:ascii="Times New Roman" w:eastAsia="Times New Roman" w:hAnsi="Times New Roman" w:cs="Times New Roman"/>
          <w:sz w:val="24"/>
          <w:szCs w:val="24"/>
          <w:lang w:eastAsia="et-EE"/>
        </w:rPr>
        <w:t>„2) kindlustuskaitse või muu tasu maksmise kohustuse ülevõtmise aluse tekkimise, lõppemise ja peatumise aluseks olevad andmed“;</w:t>
      </w:r>
    </w:p>
    <w:p w14:paraId="2446EF1B" w14:textId="62229013" w:rsidR="35412D42" w:rsidRPr="00C259F7" w:rsidRDefault="35412D42" w:rsidP="35412D42">
      <w:pPr>
        <w:spacing w:after="0" w:line="240" w:lineRule="auto"/>
        <w:jc w:val="both"/>
        <w:rPr>
          <w:rFonts w:ascii="Times New Roman" w:eastAsia="Times New Roman" w:hAnsi="Times New Roman" w:cs="Times New Roman"/>
          <w:sz w:val="24"/>
          <w:szCs w:val="24"/>
          <w:lang w:eastAsia="et-EE"/>
        </w:rPr>
      </w:pPr>
    </w:p>
    <w:p w14:paraId="118F24B5" w14:textId="79301111" w:rsidR="3DBBFD17" w:rsidRPr="00C259F7" w:rsidRDefault="3DBBFD17" w:rsidP="0A714F49">
      <w:pPr>
        <w:spacing w:after="0" w:line="240" w:lineRule="auto"/>
        <w:jc w:val="both"/>
        <w:rPr>
          <w:rFonts w:ascii="Times New Roman" w:eastAsia="Times New Roman" w:hAnsi="Times New Roman" w:cs="Times New Roman"/>
          <w:sz w:val="24"/>
          <w:szCs w:val="24"/>
          <w:lang w:eastAsia="et-EE"/>
        </w:rPr>
      </w:pPr>
      <w:r w:rsidRPr="00C259F7">
        <w:rPr>
          <w:rFonts w:ascii="Times New Roman" w:eastAsia="Times New Roman" w:hAnsi="Times New Roman" w:cs="Times New Roman"/>
          <w:b/>
          <w:bCs/>
          <w:sz w:val="24"/>
          <w:szCs w:val="24"/>
          <w:lang w:eastAsia="et-EE"/>
        </w:rPr>
        <w:t>2</w:t>
      </w:r>
      <w:r w:rsidRPr="00C259F7">
        <w:rPr>
          <w:rFonts w:ascii="Times New Roman" w:eastAsia="Times New Roman" w:hAnsi="Times New Roman" w:cs="Times New Roman"/>
          <w:sz w:val="24"/>
          <w:szCs w:val="24"/>
          <w:lang w:eastAsia="et-EE"/>
        </w:rPr>
        <w:t>)</w:t>
      </w:r>
      <w:r w:rsidR="69BE87AE" w:rsidRPr="00C259F7">
        <w:rPr>
          <w:rFonts w:ascii="Times New Roman" w:eastAsia="Times New Roman" w:hAnsi="Times New Roman" w:cs="Times New Roman"/>
          <w:sz w:val="24"/>
          <w:szCs w:val="24"/>
          <w:lang w:eastAsia="et-EE"/>
        </w:rPr>
        <w:t xml:space="preserve"> paragrahvi 46</w:t>
      </w:r>
      <w:r w:rsidR="69BE87AE" w:rsidRPr="00C259F7">
        <w:rPr>
          <w:rFonts w:ascii="Times New Roman" w:eastAsia="Times New Roman" w:hAnsi="Times New Roman" w:cs="Times New Roman"/>
          <w:sz w:val="24"/>
          <w:szCs w:val="24"/>
          <w:vertAlign w:val="superscript"/>
          <w:lang w:eastAsia="et-EE"/>
        </w:rPr>
        <w:t>3</w:t>
      </w:r>
      <w:r w:rsidR="69BE87AE" w:rsidRPr="00C259F7">
        <w:rPr>
          <w:rFonts w:ascii="Times New Roman" w:eastAsia="Times New Roman" w:hAnsi="Times New Roman" w:cs="Times New Roman"/>
          <w:sz w:val="24"/>
          <w:szCs w:val="24"/>
          <w:lang w:eastAsia="et-EE"/>
        </w:rPr>
        <w:t xml:space="preserve"> lõiget 1 täiendatakse punktidega 5</w:t>
      </w:r>
      <w:r w:rsidR="69BE87AE" w:rsidRPr="00C259F7">
        <w:rPr>
          <w:rFonts w:ascii="Times New Roman" w:eastAsia="Times New Roman" w:hAnsi="Times New Roman" w:cs="Times New Roman"/>
          <w:sz w:val="24"/>
          <w:szCs w:val="24"/>
          <w:vertAlign w:val="superscript"/>
          <w:lang w:eastAsia="et-EE"/>
        </w:rPr>
        <w:t>1</w:t>
      </w:r>
      <w:r w:rsidR="77C68912" w:rsidRPr="00C259F7">
        <w:rPr>
          <w:rFonts w:ascii="Times New Roman" w:eastAsia="Times New Roman" w:hAnsi="Times New Roman" w:cs="Times New Roman"/>
          <w:sz w:val="24"/>
          <w:szCs w:val="24"/>
          <w:lang w:eastAsia="et-EE"/>
        </w:rPr>
        <w:t xml:space="preserve"> </w:t>
      </w:r>
      <w:r w:rsidR="69BE87AE" w:rsidRPr="00C259F7">
        <w:rPr>
          <w:rFonts w:ascii="Times New Roman" w:eastAsia="Times New Roman" w:hAnsi="Times New Roman" w:cs="Times New Roman"/>
          <w:sz w:val="24"/>
          <w:szCs w:val="24"/>
          <w:lang w:eastAsia="et-EE"/>
        </w:rPr>
        <w:t>ja 5</w:t>
      </w:r>
      <w:r w:rsidR="69BE87AE" w:rsidRPr="00C259F7">
        <w:rPr>
          <w:rFonts w:ascii="Times New Roman" w:eastAsia="Times New Roman" w:hAnsi="Times New Roman" w:cs="Times New Roman"/>
          <w:sz w:val="24"/>
          <w:szCs w:val="24"/>
          <w:vertAlign w:val="superscript"/>
          <w:lang w:eastAsia="et-EE"/>
        </w:rPr>
        <w:t>2</w:t>
      </w:r>
      <w:r w:rsidR="69BE87AE" w:rsidRPr="00C259F7">
        <w:rPr>
          <w:rFonts w:ascii="Times New Roman" w:eastAsia="Times New Roman" w:hAnsi="Times New Roman" w:cs="Times New Roman"/>
          <w:sz w:val="24"/>
          <w:szCs w:val="24"/>
          <w:lang w:eastAsia="et-EE"/>
        </w:rPr>
        <w:t xml:space="preserve"> järgmises sõnastuses:</w:t>
      </w:r>
    </w:p>
    <w:p w14:paraId="3873C35E" w14:textId="2B2A8539" w:rsidR="35412D42" w:rsidRPr="00C259F7" w:rsidRDefault="35412D42" w:rsidP="35412D42">
      <w:pPr>
        <w:spacing w:after="0" w:line="240" w:lineRule="auto"/>
        <w:jc w:val="both"/>
        <w:rPr>
          <w:rFonts w:ascii="Times New Roman" w:eastAsia="Times New Roman" w:hAnsi="Times New Roman" w:cs="Times New Roman"/>
          <w:sz w:val="24"/>
          <w:szCs w:val="24"/>
          <w:lang w:eastAsia="et-EE"/>
        </w:rPr>
      </w:pPr>
    </w:p>
    <w:p w14:paraId="1AF64D33" w14:textId="440BB662" w:rsidR="69BE87AE" w:rsidRPr="00C259F7" w:rsidRDefault="4EBA6BC7" w:rsidP="0A714F49">
      <w:pPr>
        <w:spacing w:after="0" w:line="240" w:lineRule="auto"/>
        <w:jc w:val="both"/>
      </w:pPr>
      <w:r w:rsidRPr="00C259F7">
        <w:rPr>
          <w:rFonts w:ascii="Times New Roman" w:eastAsia="Times New Roman" w:hAnsi="Times New Roman" w:cs="Times New Roman"/>
          <w:sz w:val="24"/>
          <w:szCs w:val="24"/>
          <w:lang w:eastAsia="et-EE"/>
        </w:rPr>
        <w:t>„5</w:t>
      </w:r>
      <w:r w:rsidRPr="00C259F7">
        <w:rPr>
          <w:rFonts w:ascii="Times New Roman" w:eastAsia="Times New Roman" w:hAnsi="Times New Roman" w:cs="Times New Roman"/>
          <w:sz w:val="24"/>
          <w:szCs w:val="24"/>
          <w:vertAlign w:val="superscript"/>
          <w:lang w:eastAsia="et-EE"/>
        </w:rPr>
        <w:t>1</w:t>
      </w:r>
      <w:r w:rsidRPr="00C259F7">
        <w:rPr>
          <w:rFonts w:ascii="Times New Roman" w:eastAsia="Times New Roman" w:hAnsi="Times New Roman" w:cs="Times New Roman"/>
          <w:sz w:val="24"/>
          <w:szCs w:val="24"/>
          <w:lang w:eastAsia="et-EE"/>
        </w:rPr>
        <w:t>) tagasinõudeõiguse realiseerimiseks vaja</w:t>
      </w:r>
      <w:r w:rsidR="15867CAF" w:rsidRPr="00C259F7">
        <w:rPr>
          <w:rFonts w:ascii="Times New Roman" w:eastAsia="Times New Roman" w:hAnsi="Times New Roman" w:cs="Times New Roman"/>
          <w:sz w:val="24"/>
          <w:szCs w:val="24"/>
          <w:lang w:eastAsia="et-EE"/>
        </w:rPr>
        <w:t>likud</w:t>
      </w:r>
      <w:r w:rsidRPr="00C259F7">
        <w:rPr>
          <w:rFonts w:ascii="Times New Roman" w:eastAsia="Times New Roman" w:hAnsi="Times New Roman" w:cs="Times New Roman"/>
          <w:sz w:val="24"/>
          <w:szCs w:val="24"/>
          <w:lang w:eastAsia="et-EE"/>
        </w:rPr>
        <w:t xml:space="preserve"> andmed;</w:t>
      </w:r>
    </w:p>
    <w:p w14:paraId="70E2870F" w14:textId="37EFC34D" w:rsidR="69BE87AE" w:rsidRPr="00C259F7" w:rsidRDefault="4EBA6BC7" w:rsidP="0A714F49">
      <w:pPr>
        <w:spacing w:after="0" w:line="240" w:lineRule="auto"/>
        <w:jc w:val="both"/>
      </w:pPr>
      <w:r w:rsidRPr="00C259F7">
        <w:rPr>
          <w:rFonts w:ascii="Times New Roman" w:eastAsia="Times New Roman" w:hAnsi="Times New Roman" w:cs="Times New Roman"/>
          <w:sz w:val="24"/>
          <w:szCs w:val="24"/>
          <w:lang w:eastAsia="et-EE"/>
        </w:rPr>
        <w:t>5</w:t>
      </w:r>
      <w:r w:rsidRPr="00C259F7">
        <w:rPr>
          <w:rFonts w:ascii="Times New Roman" w:eastAsia="Times New Roman" w:hAnsi="Times New Roman" w:cs="Times New Roman"/>
          <w:sz w:val="24"/>
          <w:szCs w:val="24"/>
          <w:vertAlign w:val="superscript"/>
          <w:lang w:eastAsia="et-EE"/>
        </w:rPr>
        <w:t>2</w:t>
      </w:r>
      <w:r w:rsidRPr="00C259F7">
        <w:rPr>
          <w:rFonts w:ascii="Times New Roman" w:eastAsia="Times New Roman" w:hAnsi="Times New Roman" w:cs="Times New Roman"/>
          <w:sz w:val="24"/>
          <w:szCs w:val="24"/>
          <w:lang w:eastAsia="et-EE"/>
        </w:rPr>
        <w:t>) tervishoiuteenusega seotud lisatasu piirmäära sihtrühma kuuluvuse kindlakstegemiseks vaja</w:t>
      </w:r>
      <w:r w:rsidR="594047D0" w:rsidRPr="00C259F7">
        <w:rPr>
          <w:rFonts w:ascii="Times New Roman" w:eastAsia="Times New Roman" w:hAnsi="Times New Roman" w:cs="Times New Roman"/>
          <w:sz w:val="24"/>
          <w:szCs w:val="24"/>
          <w:lang w:eastAsia="et-EE"/>
        </w:rPr>
        <w:t>likud</w:t>
      </w:r>
      <w:r w:rsidRPr="00C259F7">
        <w:rPr>
          <w:rFonts w:ascii="Times New Roman" w:eastAsia="Times New Roman" w:hAnsi="Times New Roman" w:cs="Times New Roman"/>
          <w:sz w:val="24"/>
          <w:szCs w:val="24"/>
          <w:lang w:eastAsia="et-EE"/>
        </w:rPr>
        <w:t xml:space="preserve"> andmed;“;</w:t>
      </w:r>
    </w:p>
    <w:p w14:paraId="54C9065D" w14:textId="53508434" w:rsidR="35412D42" w:rsidRPr="00C259F7" w:rsidRDefault="35412D42" w:rsidP="35412D42">
      <w:pPr>
        <w:spacing w:after="0" w:line="240" w:lineRule="auto"/>
        <w:jc w:val="both"/>
        <w:rPr>
          <w:rFonts w:ascii="Times New Roman" w:eastAsia="Times New Roman" w:hAnsi="Times New Roman" w:cs="Times New Roman"/>
          <w:sz w:val="24"/>
          <w:szCs w:val="24"/>
          <w:lang w:eastAsia="et-EE"/>
        </w:rPr>
      </w:pPr>
    </w:p>
    <w:p w14:paraId="432145F8" w14:textId="3033E8BD" w:rsidR="0E144276" w:rsidRPr="00C259F7" w:rsidRDefault="0E144276" w:rsidP="0A714F49">
      <w:pPr>
        <w:spacing w:after="0" w:line="240" w:lineRule="auto"/>
        <w:jc w:val="both"/>
        <w:rPr>
          <w:rFonts w:ascii="Times New Roman" w:eastAsia="Times New Roman" w:hAnsi="Times New Roman" w:cs="Times New Roman"/>
          <w:sz w:val="24"/>
          <w:szCs w:val="24"/>
          <w:lang w:eastAsia="et-EE"/>
        </w:rPr>
      </w:pPr>
      <w:r w:rsidRPr="00C259F7">
        <w:rPr>
          <w:rFonts w:ascii="Times New Roman" w:eastAsia="Times New Roman" w:hAnsi="Times New Roman" w:cs="Times New Roman"/>
          <w:b/>
          <w:bCs/>
          <w:sz w:val="24"/>
          <w:szCs w:val="24"/>
          <w:lang w:eastAsia="et-EE"/>
        </w:rPr>
        <w:t>3</w:t>
      </w:r>
      <w:r w:rsidRPr="00C259F7">
        <w:rPr>
          <w:rFonts w:ascii="Times New Roman" w:eastAsia="Times New Roman" w:hAnsi="Times New Roman" w:cs="Times New Roman"/>
          <w:sz w:val="24"/>
          <w:szCs w:val="24"/>
          <w:lang w:eastAsia="et-EE"/>
        </w:rPr>
        <w:t>) paragrahvi 46</w:t>
      </w:r>
      <w:r w:rsidRPr="00C259F7">
        <w:rPr>
          <w:rFonts w:ascii="Times New Roman" w:eastAsia="Times New Roman" w:hAnsi="Times New Roman" w:cs="Times New Roman"/>
          <w:sz w:val="24"/>
          <w:szCs w:val="24"/>
          <w:vertAlign w:val="superscript"/>
          <w:lang w:eastAsia="et-EE"/>
        </w:rPr>
        <w:t>3</w:t>
      </w:r>
      <w:r w:rsidRPr="00C259F7">
        <w:rPr>
          <w:rFonts w:ascii="Times New Roman" w:eastAsia="Times New Roman" w:hAnsi="Times New Roman" w:cs="Times New Roman"/>
          <w:sz w:val="24"/>
          <w:szCs w:val="24"/>
          <w:lang w:eastAsia="et-EE"/>
        </w:rPr>
        <w:t xml:space="preserve"> lõike 2 teine lause</w:t>
      </w:r>
      <w:r w:rsidR="0060415E">
        <w:rPr>
          <w:rFonts w:ascii="Times New Roman" w:eastAsia="Times New Roman" w:hAnsi="Times New Roman" w:cs="Times New Roman"/>
          <w:sz w:val="24"/>
          <w:szCs w:val="24"/>
          <w:lang w:eastAsia="et-EE"/>
        </w:rPr>
        <w:t xml:space="preserve"> tunnistatakse kehtetuks</w:t>
      </w:r>
      <w:r w:rsidRPr="00C259F7">
        <w:rPr>
          <w:rFonts w:ascii="Times New Roman" w:eastAsia="Times New Roman" w:hAnsi="Times New Roman" w:cs="Times New Roman"/>
          <w:sz w:val="24"/>
          <w:szCs w:val="24"/>
          <w:lang w:eastAsia="et-EE"/>
        </w:rPr>
        <w:t>;</w:t>
      </w:r>
    </w:p>
    <w:p w14:paraId="11A9693F" w14:textId="29BBEBC0" w:rsidR="35412D42" w:rsidRPr="00C259F7" w:rsidRDefault="35412D42" w:rsidP="35412D42">
      <w:pPr>
        <w:spacing w:after="0" w:line="240" w:lineRule="auto"/>
        <w:jc w:val="both"/>
        <w:rPr>
          <w:rFonts w:ascii="Times New Roman" w:eastAsia="Times New Roman" w:hAnsi="Times New Roman" w:cs="Times New Roman"/>
          <w:sz w:val="24"/>
          <w:szCs w:val="24"/>
          <w:lang w:eastAsia="et-EE"/>
        </w:rPr>
      </w:pPr>
    </w:p>
    <w:p w14:paraId="644666CA" w14:textId="3B87FB0D" w:rsidR="0E144276" w:rsidRPr="00C259F7" w:rsidRDefault="0E144276" w:rsidP="0A714F49">
      <w:pPr>
        <w:spacing w:after="0" w:line="240" w:lineRule="auto"/>
        <w:jc w:val="both"/>
      </w:pPr>
      <w:r w:rsidRPr="00C259F7">
        <w:rPr>
          <w:rFonts w:ascii="Times New Roman" w:eastAsia="Times New Roman" w:hAnsi="Times New Roman" w:cs="Times New Roman"/>
          <w:b/>
          <w:bCs/>
          <w:sz w:val="24"/>
          <w:szCs w:val="24"/>
          <w:lang w:eastAsia="et-EE"/>
        </w:rPr>
        <w:t>4</w:t>
      </w:r>
      <w:r w:rsidRPr="00C259F7">
        <w:rPr>
          <w:rFonts w:ascii="Times New Roman" w:eastAsia="Times New Roman" w:hAnsi="Times New Roman" w:cs="Times New Roman"/>
          <w:sz w:val="24"/>
          <w:szCs w:val="24"/>
          <w:lang w:eastAsia="et-EE"/>
        </w:rPr>
        <w:t>) paragrahvi 46</w:t>
      </w:r>
      <w:r w:rsidRPr="00C259F7">
        <w:rPr>
          <w:rFonts w:ascii="Times New Roman" w:eastAsia="Times New Roman" w:hAnsi="Times New Roman" w:cs="Times New Roman"/>
          <w:sz w:val="24"/>
          <w:szCs w:val="24"/>
          <w:vertAlign w:val="superscript"/>
          <w:lang w:eastAsia="et-EE"/>
        </w:rPr>
        <w:t>3</w:t>
      </w:r>
      <w:r w:rsidRPr="00C259F7">
        <w:rPr>
          <w:rFonts w:ascii="Times New Roman" w:eastAsia="Times New Roman" w:hAnsi="Times New Roman" w:cs="Times New Roman"/>
          <w:sz w:val="24"/>
          <w:szCs w:val="24"/>
          <w:lang w:eastAsia="et-EE"/>
        </w:rPr>
        <w:t xml:space="preserve"> täiendatakse lõikega 2</w:t>
      </w:r>
      <w:r w:rsidRPr="00C259F7">
        <w:rPr>
          <w:rFonts w:ascii="Times New Roman" w:eastAsia="Times New Roman" w:hAnsi="Times New Roman" w:cs="Times New Roman"/>
          <w:sz w:val="24"/>
          <w:szCs w:val="24"/>
          <w:vertAlign w:val="superscript"/>
          <w:lang w:eastAsia="et-EE"/>
        </w:rPr>
        <w:t>1</w:t>
      </w:r>
      <w:r w:rsidRPr="00C259F7">
        <w:rPr>
          <w:rFonts w:ascii="Times New Roman" w:eastAsia="Times New Roman" w:hAnsi="Times New Roman" w:cs="Times New Roman"/>
          <w:sz w:val="24"/>
          <w:szCs w:val="24"/>
          <w:lang w:eastAsia="et-EE"/>
        </w:rPr>
        <w:t xml:space="preserve"> järgmises sõnastuses:</w:t>
      </w:r>
    </w:p>
    <w:p w14:paraId="1AC2FD3F" w14:textId="6AB70526" w:rsidR="0E144276" w:rsidRPr="00C259F7" w:rsidRDefault="0E144276" w:rsidP="0A714F49">
      <w:pPr>
        <w:spacing w:after="0" w:line="240" w:lineRule="auto"/>
        <w:jc w:val="both"/>
        <w:rPr>
          <w:rFonts w:ascii="Times New Roman" w:hAnsi="Times New Roman" w:cs="Times New Roman"/>
          <w:sz w:val="24"/>
          <w:szCs w:val="24"/>
        </w:rPr>
      </w:pPr>
    </w:p>
    <w:p w14:paraId="4A57DBE9" w14:textId="189C9A1E" w:rsidR="0E144276" w:rsidRPr="00C259F7" w:rsidRDefault="565270BA" w:rsidP="0A714F49">
      <w:pPr>
        <w:spacing w:after="0" w:line="240" w:lineRule="auto"/>
        <w:jc w:val="both"/>
      </w:pPr>
      <w:r w:rsidRPr="4F6BDD0A">
        <w:rPr>
          <w:rFonts w:ascii="Times New Roman" w:eastAsia="Times New Roman" w:hAnsi="Times New Roman" w:cs="Times New Roman"/>
          <w:sz w:val="24"/>
          <w:szCs w:val="24"/>
          <w:lang w:eastAsia="et-EE"/>
        </w:rPr>
        <w:t>„(2</w:t>
      </w:r>
      <w:r w:rsidRPr="4F6BDD0A">
        <w:rPr>
          <w:rFonts w:ascii="Times New Roman" w:eastAsia="Times New Roman" w:hAnsi="Times New Roman" w:cs="Times New Roman"/>
          <w:sz w:val="24"/>
          <w:szCs w:val="24"/>
          <w:vertAlign w:val="superscript"/>
          <w:lang w:eastAsia="et-EE"/>
        </w:rPr>
        <w:t>1</w:t>
      </w:r>
      <w:r w:rsidRPr="4F6BDD0A">
        <w:rPr>
          <w:rFonts w:ascii="Times New Roman" w:eastAsia="Times New Roman" w:hAnsi="Times New Roman" w:cs="Times New Roman"/>
          <w:sz w:val="24"/>
          <w:szCs w:val="24"/>
          <w:lang w:eastAsia="et-EE"/>
        </w:rPr>
        <w:t>) Erinevalt käesoleva paragrahvi lõikes 2 nimetatud tähtaegadest säilitatakse järgmisi andmeid järgmiselt:</w:t>
      </w:r>
    </w:p>
    <w:p w14:paraId="53E934BD" w14:textId="0A545FE8" w:rsidR="0E144276" w:rsidRPr="00C259F7" w:rsidRDefault="565270BA" w:rsidP="0A714F49">
      <w:pPr>
        <w:spacing w:after="0" w:line="240" w:lineRule="auto"/>
        <w:jc w:val="both"/>
      </w:pPr>
      <w:r w:rsidRPr="4F6BDD0A">
        <w:rPr>
          <w:rFonts w:ascii="Times New Roman" w:eastAsia="Times New Roman" w:hAnsi="Times New Roman" w:cs="Times New Roman"/>
          <w:sz w:val="24"/>
          <w:szCs w:val="24"/>
          <w:lang w:eastAsia="et-EE"/>
        </w:rPr>
        <w:t xml:space="preserve">1) </w:t>
      </w:r>
      <w:r w:rsidR="0AC56720" w:rsidRPr="4F6BDD0A">
        <w:rPr>
          <w:rFonts w:ascii="Times New Roman" w:eastAsia="Times New Roman" w:hAnsi="Times New Roman" w:cs="Times New Roman"/>
          <w:sz w:val="24"/>
          <w:szCs w:val="24"/>
          <w:lang w:eastAsia="et-EE"/>
        </w:rPr>
        <w:t xml:space="preserve">andmeid isiku viibimise kohta </w:t>
      </w:r>
      <w:r w:rsidRPr="4F6BDD0A">
        <w:rPr>
          <w:rFonts w:ascii="Times New Roman" w:eastAsia="Times New Roman" w:hAnsi="Times New Roman" w:cs="Times New Roman"/>
          <w:sz w:val="24"/>
          <w:szCs w:val="24"/>
          <w:lang w:eastAsia="et-EE"/>
        </w:rPr>
        <w:t>kinnipidamisasutuses,</w:t>
      </w:r>
      <w:r w:rsidR="303AACCF" w:rsidRPr="4F6BDD0A">
        <w:rPr>
          <w:rFonts w:ascii="Times New Roman" w:eastAsia="Times New Roman" w:hAnsi="Times New Roman" w:cs="Times New Roman"/>
          <w:sz w:val="24"/>
          <w:szCs w:val="24"/>
          <w:lang w:eastAsia="et-EE"/>
        </w:rPr>
        <w:t xml:space="preserve"> </w:t>
      </w:r>
      <w:r w:rsidR="1DCE4721" w:rsidRPr="4F6BDD0A">
        <w:rPr>
          <w:rFonts w:ascii="Times New Roman" w:eastAsia="Times New Roman" w:hAnsi="Times New Roman" w:cs="Times New Roman"/>
          <w:sz w:val="24"/>
          <w:szCs w:val="24"/>
          <w:lang w:eastAsia="et-EE"/>
        </w:rPr>
        <w:t>kinnipidamis</w:t>
      </w:r>
      <w:r w:rsidRPr="4F6BDD0A">
        <w:rPr>
          <w:rFonts w:ascii="Times New Roman" w:eastAsia="Times New Roman" w:hAnsi="Times New Roman" w:cs="Times New Roman"/>
          <w:sz w:val="24"/>
          <w:szCs w:val="24"/>
          <w:lang w:eastAsia="et-EE"/>
        </w:rPr>
        <w:t>keskuses või arestimajas säilitatakse kolm aastat isiku kinnipidamisasutusest,</w:t>
      </w:r>
      <w:r w:rsidR="1C38EF27" w:rsidRPr="4F6BDD0A">
        <w:rPr>
          <w:rFonts w:ascii="Times New Roman" w:eastAsia="Times New Roman" w:hAnsi="Times New Roman" w:cs="Times New Roman"/>
          <w:sz w:val="24"/>
          <w:szCs w:val="24"/>
          <w:lang w:eastAsia="et-EE"/>
        </w:rPr>
        <w:t xml:space="preserve"> </w:t>
      </w:r>
      <w:r w:rsidR="1A15E16F" w:rsidRPr="4F6BDD0A">
        <w:rPr>
          <w:rFonts w:ascii="Times New Roman" w:eastAsia="Times New Roman" w:hAnsi="Times New Roman" w:cs="Times New Roman"/>
          <w:sz w:val="24"/>
          <w:szCs w:val="24"/>
          <w:lang w:eastAsia="et-EE"/>
        </w:rPr>
        <w:t>kinnipidamis</w:t>
      </w:r>
      <w:r w:rsidRPr="4F6BDD0A">
        <w:rPr>
          <w:rFonts w:ascii="Times New Roman" w:eastAsia="Times New Roman" w:hAnsi="Times New Roman" w:cs="Times New Roman"/>
          <w:sz w:val="24"/>
          <w:szCs w:val="24"/>
          <w:lang w:eastAsia="et-EE"/>
        </w:rPr>
        <w:t xml:space="preserve">keskusest või arestimajast vabastamisest </w:t>
      </w:r>
      <w:r w:rsidR="64BF7460" w:rsidRPr="4F6BDD0A">
        <w:rPr>
          <w:rFonts w:ascii="Times New Roman" w:eastAsia="Times New Roman" w:hAnsi="Times New Roman" w:cs="Times New Roman"/>
          <w:sz w:val="24"/>
          <w:szCs w:val="24"/>
          <w:lang w:eastAsia="et-EE"/>
        </w:rPr>
        <w:t>arvates</w:t>
      </w:r>
      <w:r w:rsidRPr="4F6BDD0A">
        <w:rPr>
          <w:rFonts w:ascii="Times New Roman" w:eastAsia="Times New Roman" w:hAnsi="Times New Roman" w:cs="Times New Roman"/>
          <w:sz w:val="24"/>
          <w:szCs w:val="24"/>
          <w:lang w:eastAsia="et-EE"/>
        </w:rPr>
        <w:t>;</w:t>
      </w:r>
    </w:p>
    <w:p w14:paraId="4F0F6FFD" w14:textId="7E7631BA" w:rsidR="0E144276" w:rsidRPr="00C259F7" w:rsidRDefault="675BF5F9" w:rsidP="0A714F49">
      <w:pPr>
        <w:spacing w:after="0" w:line="240" w:lineRule="auto"/>
        <w:jc w:val="both"/>
      </w:pPr>
      <w:r w:rsidRPr="00C259F7">
        <w:rPr>
          <w:rFonts w:ascii="Times New Roman" w:eastAsia="Times New Roman" w:hAnsi="Times New Roman" w:cs="Times New Roman"/>
          <w:sz w:val="24"/>
          <w:szCs w:val="24"/>
          <w:lang w:eastAsia="et-EE"/>
        </w:rPr>
        <w:t>2) tagasinõudeõiguse realiseerimiseks vaja</w:t>
      </w:r>
      <w:r w:rsidR="36F716FF" w:rsidRPr="00C259F7">
        <w:rPr>
          <w:rFonts w:ascii="Times New Roman" w:eastAsia="Times New Roman" w:hAnsi="Times New Roman" w:cs="Times New Roman"/>
          <w:sz w:val="24"/>
          <w:szCs w:val="24"/>
          <w:lang w:eastAsia="et-EE"/>
        </w:rPr>
        <w:t>likke</w:t>
      </w:r>
      <w:r w:rsidRPr="00C259F7">
        <w:rPr>
          <w:rFonts w:ascii="Times New Roman" w:eastAsia="Times New Roman" w:hAnsi="Times New Roman" w:cs="Times New Roman"/>
          <w:sz w:val="24"/>
          <w:szCs w:val="24"/>
          <w:lang w:eastAsia="et-EE"/>
        </w:rPr>
        <w:t xml:space="preserve"> andme</w:t>
      </w:r>
      <w:r w:rsidR="23EBD686" w:rsidRPr="00C259F7">
        <w:rPr>
          <w:rFonts w:ascii="Times New Roman" w:eastAsia="Times New Roman" w:hAnsi="Times New Roman" w:cs="Times New Roman"/>
          <w:sz w:val="24"/>
          <w:szCs w:val="24"/>
          <w:lang w:eastAsia="et-EE"/>
        </w:rPr>
        <w:t>i</w:t>
      </w:r>
      <w:r w:rsidRPr="00C259F7">
        <w:rPr>
          <w:rFonts w:ascii="Times New Roman" w:eastAsia="Times New Roman" w:hAnsi="Times New Roman" w:cs="Times New Roman"/>
          <w:sz w:val="24"/>
          <w:szCs w:val="24"/>
          <w:lang w:eastAsia="et-EE"/>
        </w:rPr>
        <w:t>d säilitatakse seitse aastat nende andmekogusse kandmisest arvates, eluaegsete tervisekahjude korral kuni isiku surmani;</w:t>
      </w:r>
    </w:p>
    <w:p w14:paraId="18EA4F9E" w14:textId="7604FBD6" w:rsidR="0E144276" w:rsidRPr="00C259F7" w:rsidRDefault="0E144276" w:rsidP="0A714F49">
      <w:pPr>
        <w:spacing w:after="0" w:line="240" w:lineRule="auto"/>
        <w:jc w:val="both"/>
        <w:rPr>
          <w:rFonts w:ascii="Times New Roman" w:eastAsia="Times New Roman" w:hAnsi="Times New Roman" w:cs="Times New Roman"/>
          <w:sz w:val="24"/>
          <w:szCs w:val="24"/>
          <w:lang w:eastAsia="et-EE"/>
        </w:rPr>
      </w:pPr>
      <w:r w:rsidRPr="00C259F7">
        <w:rPr>
          <w:rFonts w:ascii="Times New Roman" w:eastAsia="Times New Roman" w:hAnsi="Times New Roman" w:cs="Times New Roman"/>
          <w:sz w:val="24"/>
          <w:szCs w:val="24"/>
          <w:lang w:eastAsia="et-EE"/>
        </w:rPr>
        <w:t>3) logisid ja alusandmeid säilitatakse vastavalt andmekogu põhimääruses sätestatule.</w:t>
      </w:r>
      <w:r w:rsidR="00B85256" w:rsidRPr="00C259F7">
        <w:rPr>
          <w:rFonts w:ascii="Times New Roman" w:eastAsia="Times New Roman" w:hAnsi="Times New Roman" w:cs="Times New Roman"/>
          <w:sz w:val="24"/>
          <w:szCs w:val="24"/>
          <w:lang w:eastAsia="et-EE"/>
        </w:rPr>
        <w:t>“</w:t>
      </w:r>
      <w:r w:rsidR="40CA029E" w:rsidRPr="00C259F7">
        <w:rPr>
          <w:rFonts w:ascii="Times New Roman" w:eastAsia="Times New Roman" w:hAnsi="Times New Roman" w:cs="Times New Roman"/>
          <w:sz w:val="24"/>
          <w:szCs w:val="24"/>
          <w:lang w:eastAsia="et-EE"/>
        </w:rPr>
        <w:t>;</w:t>
      </w:r>
    </w:p>
    <w:p w14:paraId="69B8BEA3" w14:textId="32182CBD" w:rsidR="35412D42" w:rsidRPr="00C259F7" w:rsidRDefault="35412D42" w:rsidP="35412D42">
      <w:pPr>
        <w:spacing w:after="0" w:line="240" w:lineRule="auto"/>
        <w:jc w:val="both"/>
        <w:rPr>
          <w:rFonts w:ascii="Times New Roman" w:eastAsia="Times New Roman" w:hAnsi="Times New Roman" w:cs="Times New Roman"/>
          <w:b/>
          <w:bCs/>
          <w:sz w:val="24"/>
          <w:szCs w:val="24"/>
          <w:lang w:eastAsia="et-EE"/>
        </w:rPr>
      </w:pPr>
    </w:p>
    <w:p w14:paraId="78484851" w14:textId="3AD149F0" w:rsidR="00150E2A" w:rsidRPr="00C259F7" w:rsidRDefault="40CA029E" w:rsidP="0022039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sz w:val="24"/>
          <w:szCs w:val="24"/>
          <w:lang w:eastAsia="et-EE"/>
        </w:rPr>
        <w:t>5</w:t>
      </w:r>
      <w:r w:rsidR="7BD12CD8" w:rsidRPr="00C259F7">
        <w:rPr>
          <w:rFonts w:ascii="Times New Roman" w:eastAsia="Times New Roman" w:hAnsi="Times New Roman" w:cs="Times New Roman"/>
          <w:sz w:val="24"/>
          <w:szCs w:val="24"/>
          <w:lang w:eastAsia="et-EE"/>
        </w:rPr>
        <w:t>) seadus</w:t>
      </w:r>
      <w:r w:rsidR="0051587C">
        <w:rPr>
          <w:rFonts w:ascii="Times New Roman" w:eastAsia="Times New Roman" w:hAnsi="Times New Roman" w:cs="Times New Roman"/>
          <w:sz w:val="24"/>
          <w:szCs w:val="24"/>
          <w:lang w:eastAsia="et-EE"/>
        </w:rPr>
        <w:t xml:space="preserve">e </w:t>
      </w:r>
      <w:del w:id="99" w:author="Moonika Kuusk - JUSTDIGI" w:date="2025-10-07T20:45:00Z" w16du:dateUtc="2025-10-07T17:45:00Z">
        <w:r w:rsidR="0051587C" w:rsidRPr="00C259F7" w:rsidDel="009105D6">
          <w:rPr>
            <w:rFonts w:ascii="Times New Roman" w:eastAsia="Times New Roman" w:hAnsi="Times New Roman" w:cs="Times New Roman"/>
            <w:kern w:val="0"/>
            <w:sz w:val="24"/>
            <w:szCs w:val="24"/>
            <w:lang w:eastAsia="et-EE"/>
            <w14:ligatures w14:val="none"/>
          </w:rPr>
          <w:delText xml:space="preserve"> </w:delText>
        </w:r>
      </w:del>
      <w:r w:rsidR="0051587C">
        <w:rPr>
          <w:rFonts w:ascii="Times New Roman" w:eastAsia="Times New Roman" w:hAnsi="Times New Roman" w:cs="Times New Roman"/>
          <w:kern w:val="0"/>
          <w:sz w:val="24"/>
          <w:szCs w:val="24"/>
          <w:lang w:eastAsia="et-EE"/>
          <w14:ligatures w14:val="none"/>
        </w:rPr>
        <w:t>4</w:t>
      </w:r>
      <w:r w:rsidR="0051587C" w:rsidRPr="00955BF6">
        <w:rPr>
          <w:rFonts w:ascii="Times New Roman" w:eastAsia="Times New Roman" w:hAnsi="Times New Roman" w:cs="Times New Roman"/>
          <w:kern w:val="0"/>
          <w:sz w:val="24"/>
          <w:szCs w:val="24"/>
          <w:vertAlign w:val="superscript"/>
          <w:lang w:eastAsia="et-EE"/>
          <w14:ligatures w14:val="none"/>
        </w:rPr>
        <w:t>1</w:t>
      </w:r>
      <w:del w:id="100" w:author="Moonika Kuusk - JUSTDIGI" w:date="2025-10-07T20:45:00Z" w16du:dateUtc="2025-10-07T17:45:00Z">
        <w:r w:rsidR="0051587C" w:rsidDel="00822F35">
          <w:rPr>
            <w:rFonts w:ascii="Times New Roman" w:eastAsia="Times New Roman" w:hAnsi="Times New Roman" w:cs="Times New Roman"/>
            <w:kern w:val="0"/>
            <w:sz w:val="24"/>
            <w:szCs w:val="24"/>
            <w:lang w:eastAsia="et-EE"/>
            <w14:ligatures w14:val="none"/>
          </w:rPr>
          <w:delText xml:space="preserve"> </w:delText>
        </w:r>
      </w:del>
      <w:ins w:id="101" w:author="Moonika Kuusk - JUSTDIGI" w:date="2025-10-07T20:45:00Z" w16du:dateUtc="2025-10-07T17:45:00Z">
        <w:r w:rsidR="00822F35">
          <w:rPr>
            <w:rFonts w:ascii="Times New Roman" w:eastAsia="Times New Roman" w:hAnsi="Times New Roman" w:cs="Times New Roman"/>
            <w:kern w:val="0"/>
            <w:sz w:val="24"/>
            <w:szCs w:val="24"/>
            <w:lang w:eastAsia="et-EE"/>
            <w14:ligatures w14:val="none"/>
          </w:rPr>
          <w:t xml:space="preserve">. </w:t>
        </w:r>
      </w:ins>
      <w:r w:rsidR="0051587C">
        <w:rPr>
          <w:rFonts w:ascii="Times New Roman" w:eastAsia="Times New Roman" w:hAnsi="Times New Roman" w:cs="Times New Roman"/>
          <w:kern w:val="0"/>
          <w:sz w:val="24"/>
          <w:szCs w:val="24"/>
          <w:lang w:eastAsia="et-EE"/>
          <w14:ligatures w14:val="none"/>
        </w:rPr>
        <w:t>peatükki</w:t>
      </w:r>
      <w:del w:id="102" w:author="Moonika Kuusk - JUSTDIGI" w:date="2025-10-07T20:45:00Z" w16du:dateUtc="2025-10-07T17:45:00Z">
        <w:r w:rsidR="0051587C" w:rsidDel="009105D6">
          <w:rPr>
            <w:rFonts w:ascii="Times New Roman" w:eastAsia="Times New Roman" w:hAnsi="Times New Roman" w:cs="Times New Roman"/>
            <w:kern w:val="0"/>
            <w:sz w:val="24"/>
            <w:szCs w:val="24"/>
            <w:lang w:eastAsia="et-EE"/>
            <w14:ligatures w14:val="none"/>
          </w:rPr>
          <w:delText xml:space="preserve"> </w:delText>
        </w:r>
      </w:del>
      <w:r w:rsidR="1D34CF53"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kern w:val="0"/>
          <w:sz w:val="24"/>
          <w:szCs w:val="24"/>
          <w:lang w:eastAsia="et-EE"/>
          <w14:ligatures w14:val="none"/>
        </w:rPr>
        <w:t>täiendatakse §-ga 46</w:t>
      </w:r>
      <w:r w:rsidR="000E239F" w:rsidRPr="00C259F7">
        <w:rPr>
          <w:rFonts w:ascii="Times New Roman" w:eastAsia="Times New Roman" w:hAnsi="Times New Roman" w:cs="Times New Roman"/>
          <w:kern w:val="0"/>
          <w:sz w:val="24"/>
          <w:szCs w:val="24"/>
          <w:vertAlign w:val="superscript"/>
          <w:lang w:eastAsia="et-EE"/>
          <w14:ligatures w14:val="none"/>
        </w:rPr>
        <w:t>6</w:t>
      </w:r>
      <w:r w:rsidR="00D56B49" w:rsidRPr="00C259F7">
        <w:rPr>
          <w:rFonts w:ascii="Times New Roman" w:eastAsia="Times New Roman" w:hAnsi="Times New Roman" w:cs="Times New Roman"/>
          <w:kern w:val="0"/>
          <w:sz w:val="24"/>
          <w:szCs w:val="24"/>
          <w:lang w:eastAsia="et-EE"/>
          <w14:ligatures w14:val="none"/>
        </w:rPr>
        <w:t xml:space="preserve"> järgmises sõnastuses:</w:t>
      </w:r>
    </w:p>
    <w:p w14:paraId="4735DAC3" w14:textId="3C37590E" w:rsidR="35412D42" w:rsidRPr="00C259F7" w:rsidRDefault="35412D42" w:rsidP="35412D42">
      <w:pPr>
        <w:spacing w:after="0" w:line="240" w:lineRule="auto"/>
        <w:jc w:val="both"/>
        <w:rPr>
          <w:rFonts w:ascii="Times New Roman" w:eastAsia="Times New Roman" w:hAnsi="Times New Roman" w:cs="Times New Roman"/>
          <w:color w:val="000000" w:themeColor="text1"/>
          <w:sz w:val="24"/>
          <w:szCs w:val="24"/>
          <w:lang w:eastAsia="et-EE"/>
        </w:rPr>
      </w:pPr>
    </w:p>
    <w:p w14:paraId="5B01231E" w14:textId="76B18D00" w:rsidR="00F7218F" w:rsidRDefault="00D56B49" w:rsidP="00F7218F">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b/>
          <w:bCs/>
          <w:color w:val="000000"/>
          <w:kern w:val="0"/>
          <w:sz w:val="24"/>
          <w:szCs w:val="24"/>
          <w:lang w:eastAsia="et-EE"/>
          <w14:ligatures w14:val="none"/>
        </w:rPr>
        <w:t>§ 46</w:t>
      </w:r>
      <w:r w:rsidR="000E239F" w:rsidRPr="00C259F7">
        <w:rPr>
          <w:rFonts w:ascii="Times New Roman" w:eastAsia="Times New Roman" w:hAnsi="Times New Roman" w:cs="Times New Roman"/>
          <w:b/>
          <w:bCs/>
          <w:color w:val="000000"/>
          <w:kern w:val="0"/>
          <w:sz w:val="24"/>
          <w:szCs w:val="24"/>
          <w:vertAlign w:val="superscript"/>
          <w:lang w:eastAsia="et-EE"/>
          <w14:ligatures w14:val="none"/>
        </w:rPr>
        <w:t>6</w:t>
      </w:r>
      <w:r w:rsidRPr="00C259F7">
        <w:rPr>
          <w:rFonts w:ascii="Times New Roman" w:eastAsia="Times New Roman" w:hAnsi="Times New Roman" w:cs="Times New Roman"/>
          <w:b/>
          <w:bCs/>
          <w:color w:val="000000"/>
          <w:kern w:val="0"/>
          <w:sz w:val="24"/>
          <w:szCs w:val="24"/>
          <w:lang w:eastAsia="et-EE"/>
          <w14:ligatures w14:val="none"/>
        </w:rPr>
        <w:t>.</w:t>
      </w:r>
      <w:r w:rsidR="00F7218F" w:rsidRPr="00F7218F">
        <w:rPr>
          <w:rFonts w:ascii="Times New Roman" w:eastAsia="Times New Roman" w:hAnsi="Times New Roman" w:cs="Times New Roman"/>
          <w:b/>
          <w:bCs/>
          <w:color w:val="000000"/>
          <w:kern w:val="0"/>
          <w:sz w:val="24"/>
          <w:szCs w:val="24"/>
          <w:lang w:eastAsia="et-EE"/>
          <w14:ligatures w14:val="none"/>
        </w:rPr>
        <w:t xml:space="preserve"> </w:t>
      </w:r>
      <w:bookmarkStart w:id="103" w:name="_Hlk204922514"/>
      <w:r w:rsidR="00F7218F" w:rsidRPr="00F7218F">
        <w:rPr>
          <w:rFonts w:ascii="Times New Roman" w:eastAsia="Times New Roman" w:hAnsi="Times New Roman" w:cs="Times New Roman"/>
          <w:b/>
          <w:bCs/>
          <w:color w:val="000000"/>
          <w:kern w:val="0"/>
          <w:sz w:val="24"/>
          <w:szCs w:val="24"/>
          <w:lang w:eastAsia="et-EE"/>
          <w14:ligatures w14:val="none"/>
        </w:rPr>
        <w:t>Teaduseetika komitee</w:t>
      </w:r>
    </w:p>
    <w:p w14:paraId="0DCDFEA6" w14:textId="77777777" w:rsidR="0098113D" w:rsidRPr="00F7218F" w:rsidRDefault="0098113D" w:rsidP="00F7218F">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61F4AB38" w14:textId="7FD2A97B" w:rsidR="00150E2A" w:rsidRPr="00C259F7" w:rsidDel="00F7218F" w:rsidRDefault="2C57590F" w:rsidP="00F7218F">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467A19">
        <w:rPr>
          <w:rFonts w:ascii="Times New Roman" w:eastAsia="Times New Roman" w:hAnsi="Times New Roman" w:cs="Times New Roman"/>
          <w:color w:val="000000"/>
          <w:kern w:val="0"/>
          <w:sz w:val="24"/>
          <w:szCs w:val="24"/>
          <w:lang w:eastAsia="et-EE"/>
          <w14:ligatures w14:val="none"/>
        </w:rPr>
        <w:t xml:space="preserve">Käesoleva seaduse </w:t>
      </w:r>
      <w:r w:rsidRPr="00F7218F">
        <w:rPr>
          <w:rFonts w:ascii="Times New Roman" w:eastAsia="Times New Roman" w:hAnsi="Times New Roman" w:cs="Times New Roman"/>
          <w:color w:val="000000"/>
          <w:kern w:val="0"/>
          <w:sz w:val="24"/>
          <w:szCs w:val="24"/>
          <w:lang w:eastAsia="et-EE"/>
          <w14:ligatures w14:val="none"/>
        </w:rPr>
        <w:t>§-s 46</w:t>
      </w:r>
      <w:r w:rsidRPr="00F7218F">
        <w:rPr>
          <w:rFonts w:ascii="Times New Roman" w:eastAsia="Times New Roman" w:hAnsi="Times New Roman" w:cs="Times New Roman"/>
          <w:color w:val="000000"/>
          <w:kern w:val="0"/>
          <w:sz w:val="24"/>
          <w:szCs w:val="24"/>
          <w:vertAlign w:val="superscript"/>
          <w:lang w:eastAsia="et-EE"/>
          <w14:ligatures w14:val="none"/>
        </w:rPr>
        <w:t>1</w:t>
      </w:r>
      <w:r w:rsidRPr="00F7218F">
        <w:rPr>
          <w:rFonts w:ascii="Times New Roman" w:eastAsia="Times New Roman" w:hAnsi="Times New Roman" w:cs="Times New Roman"/>
          <w:color w:val="000000"/>
          <w:kern w:val="0"/>
          <w:sz w:val="24"/>
          <w:szCs w:val="24"/>
          <w:lang w:eastAsia="et-EE"/>
          <w14:ligatures w14:val="none"/>
        </w:rPr>
        <w:t xml:space="preserve"> </w:t>
      </w:r>
      <w:r w:rsidRPr="00467A19">
        <w:rPr>
          <w:rFonts w:ascii="Times New Roman" w:eastAsia="Times New Roman" w:hAnsi="Times New Roman" w:cs="Times New Roman"/>
          <w:color w:val="000000"/>
          <w:kern w:val="0"/>
          <w:sz w:val="24"/>
          <w:szCs w:val="24"/>
          <w:lang w:eastAsia="et-EE"/>
          <w14:ligatures w14:val="none"/>
        </w:rPr>
        <w:t xml:space="preserve">nimetatud </w:t>
      </w:r>
      <w:r w:rsidR="004F870D">
        <w:rPr>
          <w:rFonts w:ascii="Times New Roman" w:eastAsia="Times New Roman" w:hAnsi="Times New Roman" w:cs="Times New Roman"/>
          <w:color w:val="000000"/>
          <w:kern w:val="0"/>
          <w:sz w:val="24"/>
          <w:szCs w:val="24"/>
          <w:lang w:eastAsia="et-EE"/>
          <w14:ligatures w14:val="none"/>
        </w:rPr>
        <w:t>andmekogus</w:t>
      </w:r>
      <w:r w:rsidRPr="00467A19">
        <w:rPr>
          <w:rFonts w:ascii="Times New Roman" w:eastAsia="Times New Roman" w:hAnsi="Times New Roman" w:cs="Times New Roman"/>
          <w:color w:val="000000"/>
          <w:kern w:val="0"/>
          <w:sz w:val="24"/>
          <w:szCs w:val="24"/>
          <w:lang w:eastAsia="et-EE"/>
          <w14:ligatures w14:val="none"/>
        </w:rPr>
        <w:t xml:space="preserve">t teadusuuringu või statistika vajadusteks isikuandmete väljastamise </w:t>
      </w:r>
      <w:r w:rsidR="74CEFECB" w:rsidRPr="00467A19">
        <w:rPr>
          <w:rFonts w:ascii="Times New Roman" w:eastAsia="Times New Roman" w:hAnsi="Times New Roman" w:cs="Times New Roman"/>
          <w:color w:val="000000"/>
          <w:kern w:val="0"/>
          <w:sz w:val="24"/>
          <w:szCs w:val="24"/>
          <w:lang w:eastAsia="et-EE"/>
          <w14:ligatures w14:val="none"/>
        </w:rPr>
        <w:t>eetilisust</w:t>
      </w:r>
      <w:r w:rsidRPr="00467A19">
        <w:rPr>
          <w:rFonts w:ascii="Times New Roman" w:eastAsia="Times New Roman" w:hAnsi="Times New Roman" w:cs="Times New Roman"/>
          <w:color w:val="000000"/>
          <w:kern w:val="0"/>
          <w:sz w:val="24"/>
          <w:szCs w:val="24"/>
          <w:lang w:eastAsia="et-EE"/>
          <w14:ligatures w14:val="none"/>
        </w:rPr>
        <w:t xml:space="preserve"> ja põhjendatust hindab sõltumatu teadlastest ja eri elualade esindajatest koosnev teadus- ja arendustegevuse ning innovatsiooni korralduse seaduse §-s 26 nimetatud teaduseetika komitee</w:t>
      </w:r>
      <w:bookmarkEnd w:id="103"/>
      <w:r w:rsidR="57DFF2F6" w:rsidRPr="30493A01">
        <w:rPr>
          <w:rFonts w:ascii="Times New Roman" w:eastAsia="Times New Roman" w:hAnsi="Times New Roman" w:cs="Times New Roman"/>
          <w:sz w:val="24"/>
          <w:szCs w:val="24"/>
          <w:lang w:eastAsia="et-EE"/>
        </w:rPr>
        <w:t>.“</w:t>
      </w:r>
      <w:r w:rsidR="6191D1B6" w:rsidRPr="30493A01">
        <w:rPr>
          <w:rFonts w:ascii="Times New Roman" w:eastAsia="Times New Roman" w:hAnsi="Times New Roman" w:cs="Times New Roman"/>
          <w:sz w:val="24"/>
          <w:szCs w:val="24"/>
          <w:lang w:eastAsia="et-EE"/>
        </w:rPr>
        <w:t>.</w:t>
      </w:r>
    </w:p>
    <w:p w14:paraId="615F500B" w14:textId="77777777" w:rsidR="00FE4BA3" w:rsidRPr="00C259F7" w:rsidRDefault="00FE4BA3"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DCA4931" w14:textId="4839896A" w:rsidR="001D13F4" w:rsidRPr="00C259F7" w:rsidRDefault="00D56B49" w:rsidP="003547A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w:t>
      </w:r>
      <w:r w:rsidR="00DE47B0" w:rsidRPr="00C259F7">
        <w:rPr>
          <w:rFonts w:ascii="Times New Roman" w:eastAsia="Times New Roman" w:hAnsi="Times New Roman" w:cs="Times New Roman"/>
          <w:b/>
          <w:bCs/>
          <w:kern w:val="0"/>
          <w:sz w:val="24"/>
          <w:szCs w:val="24"/>
          <w:lang w:eastAsia="et-EE"/>
          <w14:ligatures w14:val="none"/>
        </w:rPr>
        <w:t>4</w:t>
      </w:r>
      <w:r w:rsidR="00A66A6E">
        <w:rPr>
          <w:rFonts w:ascii="Times New Roman" w:eastAsia="Times New Roman" w:hAnsi="Times New Roman" w:cs="Times New Roman"/>
          <w:b/>
          <w:bCs/>
          <w:kern w:val="0"/>
          <w:sz w:val="24"/>
          <w:szCs w:val="24"/>
          <w:lang w:eastAsia="et-EE"/>
          <w14:ligatures w14:val="none"/>
        </w:rPr>
        <w:t>6</w:t>
      </w:r>
      <w:r w:rsidRPr="00C259F7">
        <w:rPr>
          <w:rFonts w:ascii="Times New Roman" w:eastAsia="Times New Roman" w:hAnsi="Times New Roman" w:cs="Times New Roman"/>
          <w:b/>
          <w:bCs/>
          <w:kern w:val="0"/>
          <w:sz w:val="24"/>
          <w:szCs w:val="24"/>
          <w:lang w:eastAsia="et-EE"/>
          <w14:ligatures w14:val="none"/>
        </w:rPr>
        <w:t>. Tervishoiuteenuste korraldamise seaduse muutmine</w:t>
      </w:r>
    </w:p>
    <w:p w14:paraId="43EC7E14" w14:textId="77777777" w:rsidR="001D13F4" w:rsidRPr="00C259F7" w:rsidRDefault="001D13F4" w:rsidP="003547A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1697C78F" w14:textId="77777777" w:rsidR="001D13F4" w:rsidRPr="00C259F7" w:rsidRDefault="00D56B49" w:rsidP="003547A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Tervishoiuteenuste korraldamise seaduses tehakse järgmised muudatused:</w:t>
      </w:r>
    </w:p>
    <w:p w14:paraId="7ADB3053" w14:textId="12CF73F8"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751C64A2" w14:textId="77777777"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paragrahvi 3</w:t>
      </w:r>
      <w:r w:rsidR="71FD9011" w:rsidRPr="00C259F7">
        <w:rPr>
          <w:rFonts w:ascii="Times New Roman" w:eastAsia="Times New Roman" w:hAnsi="Times New Roman" w:cs="Times New Roman"/>
          <w:kern w:val="0"/>
          <w:sz w:val="24"/>
          <w:szCs w:val="24"/>
          <w:vertAlign w:val="superscript"/>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lõi</w:t>
      </w:r>
      <w:r w:rsidR="45D655EF" w:rsidRPr="00C259F7">
        <w:rPr>
          <w:rFonts w:ascii="Times New Roman" w:eastAsia="Times New Roman" w:hAnsi="Times New Roman" w:cs="Times New Roman"/>
          <w:kern w:val="0"/>
          <w:sz w:val="24"/>
          <w:szCs w:val="24"/>
          <w:lang w:eastAsia="et-EE"/>
          <w14:ligatures w14:val="none"/>
        </w:rPr>
        <w:t>keid</w:t>
      </w:r>
      <w:r w:rsidRPr="00C259F7">
        <w:rPr>
          <w:rFonts w:ascii="Times New Roman" w:eastAsia="Times New Roman" w:hAnsi="Times New Roman" w:cs="Times New Roman"/>
          <w:kern w:val="0"/>
          <w:sz w:val="24"/>
          <w:szCs w:val="24"/>
          <w:lang w:eastAsia="et-EE"/>
          <w14:ligatures w14:val="none"/>
        </w:rPr>
        <w:t xml:space="preserve"> 6 ja 7 ning § 4</w:t>
      </w:r>
      <w:r w:rsidR="71FD9011" w:rsidRPr="00C259F7">
        <w:rPr>
          <w:rFonts w:ascii="Times New Roman" w:eastAsia="Times New Roman" w:hAnsi="Times New Roman" w:cs="Times New Roman"/>
          <w:kern w:val="0"/>
          <w:sz w:val="24"/>
          <w:szCs w:val="24"/>
          <w:vertAlign w:val="superscript"/>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lõi</w:t>
      </w:r>
      <w:r w:rsidR="45D655EF" w:rsidRPr="00C259F7">
        <w:rPr>
          <w:rFonts w:ascii="Times New Roman" w:eastAsia="Times New Roman" w:hAnsi="Times New Roman" w:cs="Times New Roman"/>
          <w:kern w:val="0"/>
          <w:sz w:val="24"/>
          <w:szCs w:val="24"/>
          <w:lang w:eastAsia="et-EE"/>
          <w14:ligatures w14:val="none"/>
        </w:rPr>
        <w:t>get</w:t>
      </w:r>
      <w:r w:rsidRPr="00C259F7">
        <w:rPr>
          <w:rFonts w:ascii="Times New Roman" w:eastAsia="Times New Roman" w:hAnsi="Times New Roman" w:cs="Times New Roman"/>
          <w:kern w:val="0"/>
          <w:sz w:val="24"/>
          <w:szCs w:val="24"/>
          <w:lang w:eastAsia="et-EE"/>
          <w14:ligatures w14:val="none"/>
        </w:rPr>
        <w:t xml:space="preserve"> 2 täiendatakse </w:t>
      </w:r>
      <w:r w:rsidR="0EE996DA" w:rsidRPr="00C259F7">
        <w:rPr>
          <w:rFonts w:ascii="Times New Roman" w:eastAsia="Times New Roman" w:hAnsi="Times New Roman" w:cs="Times New Roman"/>
          <w:kern w:val="0"/>
          <w:sz w:val="24"/>
          <w:szCs w:val="24"/>
          <w:lang w:eastAsia="et-EE"/>
          <w14:ligatures w14:val="none"/>
        </w:rPr>
        <w:t>pärast</w:t>
      </w:r>
      <w:r w:rsidRPr="00C259F7">
        <w:rPr>
          <w:rFonts w:ascii="Times New Roman" w:eastAsia="Times New Roman" w:hAnsi="Times New Roman" w:cs="Times New Roman"/>
          <w:kern w:val="0"/>
          <w:sz w:val="24"/>
          <w:szCs w:val="24"/>
          <w:lang w:eastAsia="et-EE"/>
          <w14:ligatures w14:val="none"/>
        </w:rPr>
        <w:t xml:space="preserve"> sõna „dokumente“ sõnadega „</w:t>
      </w:r>
      <w:r w:rsidR="6ACB19C5" w:rsidRPr="00C259F7">
        <w:rPr>
          <w:rFonts w:ascii="Times New Roman" w:eastAsia="Times New Roman" w:hAnsi="Times New Roman" w:cs="Times New Roman"/>
          <w:kern w:val="0"/>
          <w:sz w:val="24"/>
          <w:szCs w:val="24"/>
          <w:lang w:eastAsia="et-EE"/>
          <w14:ligatures w14:val="none"/>
        </w:rPr>
        <w:t>ja</w:t>
      </w:r>
      <w:r w:rsidR="7A8D544F" w:rsidRPr="00C259F7">
        <w:rPr>
          <w:rFonts w:ascii="Times New Roman" w:eastAsia="Times New Roman" w:hAnsi="Times New Roman" w:cs="Times New Roman"/>
          <w:kern w:val="0"/>
          <w:sz w:val="24"/>
          <w:szCs w:val="24"/>
          <w:lang w:eastAsia="et-EE"/>
          <w14:ligatures w14:val="none"/>
        </w:rPr>
        <w:t xml:space="preserve"> andmestikke</w:t>
      </w:r>
      <w:r w:rsidRPr="00C259F7">
        <w:rPr>
          <w:rFonts w:ascii="Times New Roman" w:eastAsia="Times New Roman" w:hAnsi="Times New Roman" w:cs="Times New Roman"/>
          <w:kern w:val="0"/>
          <w:sz w:val="24"/>
          <w:szCs w:val="24"/>
          <w:lang w:eastAsia="et-EE"/>
          <w14:ligatures w14:val="none"/>
        </w:rPr>
        <w:t>“;</w:t>
      </w:r>
    </w:p>
    <w:p w14:paraId="63F5D895" w14:textId="5C2E2BCC"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1154ACA8" w14:textId="77777777"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paragrahvi 4</w:t>
      </w:r>
      <w:r w:rsidR="410652F5" w:rsidRPr="00C259F7">
        <w:rPr>
          <w:rFonts w:ascii="Times New Roman" w:eastAsia="Times New Roman" w:hAnsi="Times New Roman" w:cs="Times New Roman"/>
          <w:kern w:val="0"/>
          <w:sz w:val="24"/>
          <w:szCs w:val="24"/>
          <w:vertAlign w:val="superscript"/>
          <w:lang w:eastAsia="et-EE"/>
          <w14:ligatures w14:val="none"/>
        </w:rPr>
        <w:t>2</w:t>
      </w:r>
      <w:r w:rsidRPr="00C259F7">
        <w:rPr>
          <w:rFonts w:ascii="Times New Roman" w:eastAsia="Times New Roman" w:hAnsi="Times New Roman" w:cs="Times New Roman"/>
          <w:kern w:val="0"/>
          <w:sz w:val="19"/>
          <w:szCs w:val="19"/>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lõike 5 sissejuhatava</w:t>
      </w:r>
      <w:r w:rsidR="2C0C1EAA" w:rsidRPr="00C259F7">
        <w:rPr>
          <w:rFonts w:ascii="Times New Roman" w:eastAsia="Times New Roman" w:hAnsi="Times New Roman" w:cs="Times New Roman"/>
          <w:kern w:val="0"/>
          <w:sz w:val="24"/>
          <w:szCs w:val="24"/>
          <w:lang w:eastAsia="et-EE"/>
          <w14:ligatures w14:val="none"/>
        </w:rPr>
        <w:t>s</w:t>
      </w:r>
      <w:r w:rsidRPr="00C259F7">
        <w:rPr>
          <w:rFonts w:ascii="Times New Roman" w:eastAsia="Times New Roman" w:hAnsi="Times New Roman" w:cs="Times New Roman"/>
          <w:kern w:val="0"/>
          <w:sz w:val="24"/>
          <w:szCs w:val="24"/>
          <w:lang w:eastAsia="et-EE"/>
          <w14:ligatures w14:val="none"/>
        </w:rPr>
        <w:t xml:space="preserve"> </w:t>
      </w:r>
      <w:r w:rsidR="410652F5" w:rsidRPr="00C259F7">
        <w:rPr>
          <w:rFonts w:ascii="Times New Roman" w:eastAsia="Times New Roman" w:hAnsi="Times New Roman" w:cs="Times New Roman"/>
          <w:kern w:val="0"/>
          <w:sz w:val="24"/>
          <w:szCs w:val="24"/>
          <w:lang w:eastAsia="et-EE"/>
          <w14:ligatures w14:val="none"/>
        </w:rPr>
        <w:t>lause</w:t>
      </w:r>
      <w:r w:rsidRPr="00C259F7">
        <w:rPr>
          <w:rFonts w:ascii="Times New Roman" w:eastAsia="Times New Roman" w:hAnsi="Times New Roman" w:cs="Times New Roman"/>
          <w:kern w:val="0"/>
          <w:sz w:val="24"/>
          <w:szCs w:val="24"/>
          <w:lang w:eastAsia="et-EE"/>
          <w14:ligatures w14:val="none"/>
        </w:rPr>
        <w:t>osa</w:t>
      </w:r>
      <w:r w:rsidR="2C0C1EAA" w:rsidRPr="00C259F7">
        <w:rPr>
          <w:rFonts w:ascii="Times New Roman" w:eastAsia="Times New Roman" w:hAnsi="Times New Roman" w:cs="Times New Roman"/>
          <w:kern w:val="0"/>
          <w:sz w:val="24"/>
          <w:szCs w:val="24"/>
          <w:lang w:eastAsia="et-EE"/>
          <w14:ligatures w14:val="none"/>
        </w:rPr>
        <w:t>s as</w:t>
      </w:r>
      <w:r w:rsidR="549329C5" w:rsidRPr="00C259F7">
        <w:rPr>
          <w:rFonts w:ascii="Times New Roman" w:eastAsia="Times New Roman" w:hAnsi="Times New Roman" w:cs="Times New Roman"/>
          <w:kern w:val="0"/>
          <w:sz w:val="24"/>
          <w:szCs w:val="24"/>
          <w:lang w:eastAsia="et-EE"/>
          <w14:ligatures w14:val="none"/>
        </w:rPr>
        <w:t>e</w:t>
      </w:r>
      <w:r w:rsidR="2C0C1EAA" w:rsidRPr="00C259F7">
        <w:rPr>
          <w:rFonts w:ascii="Times New Roman" w:eastAsia="Times New Roman" w:hAnsi="Times New Roman" w:cs="Times New Roman"/>
          <w:kern w:val="0"/>
          <w:sz w:val="24"/>
          <w:szCs w:val="24"/>
          <w:lang w:eastAsia="et-EE"/>
          <w14:ligatures w14:val="none"/>
        </w:rPr>
        <w:t>ndatakse</w:t>
      </w:r>
      <w:r w:rsidR="549329C5" w:rsidRPr="00C259F7">
        <w:rPr>
          <w:rFonts w:ascii="Times New Roman" w:eastAsia="Times New Roman" w:hAnsi="Times New Roman" w:cs="Times New Roman"/>
          <w:kern w:val="0"/>
          <w:sz w:val="24"/>
          <w:szCs w:val="24"/>
          <w:lang w:eastAsia="et-EE"/>
          <w14:ligatures w14:val="none"/>
        </w:rPr>
        <w:t xml:space="preserve"> sõna „säilitatakse“</w:t>
      </w:r>
      <w:r w:rsidRPr="00C259F7">
        <w:rPr>
          <w:rFonts w:ascii="Times New Roman" w:eastAsia="Times New Roman" w:hAnsi="Times New Roman" w:cs="Times New Roman"/>
          <w:kern w:val="0"/>
          <w:sz w:val="24"/>
          <w:szCs w:val="24"/>
          <w:lang w:eastAsia="et-EE"/>
          <w14:ligatures w14:val="none"/>
        </w:rPr>
        <w:t xml:space="preserve"> sõnadega „</w:t>
      </w:r>
      <w:r w:rsidR="2FF2349E" w:rsidRPr="00C259F7">
        <w:rPr>
          <w:rFonts w:ascii="Times New Roman" w:eastAsia="Times New Roman" w:hAnsi="Times New Roman" w:cs="Times New Roman"/>
          <w:kern w:val="0"/>
          <w:sz w:val="24"/>
          <w:szCs w:val="24"/>
          <w:lang w:eastAsia="et-EE"/>
          <w14:ligatures w14:val="none"/>
        </w:rPr>
        <w:t xml:space="preserve">säilitab </w:t>
      </w:r>
      <w:r w:rsidRPr="00C259F7">
        <w:rPr>
          <w:rFonts w:ascii="Times New Roman" w:eastAsia="Times New Roman" w:hAnsi="Times New Roman" w:cs="Times New Roman"/>
          <w:kern w:val="0"/>
          <w:sz w:val="24"/>
          <w:szCs w:val="24"/>
          <w:lang w:eastAsia="et-EE"/>
          <w14:ligatures w14:val="none"/>
        </w:rPr>
        <w:t>tervishoiuteenuse osutaja“;</w:t>
      </w:r>
    </w:p>
    <w:p w14:paraId="3ADAC999" w14:textId="4B8FC2B7" w:rsidR="35412D42" w:rsidRPr="00C259F7" w:rsidRDefault="35412D42" w:rsidP="002231F2">
      <w:pPr>
        <w:spacing w:after="0" w:line="240" w:lineRule="auto"/>
        <w:jc w:val="both"/>
        <w:rPr>
          <w:rFonts w:ascii="Times New Roman" w:eastAsia="Times New Roman" w:hAnsi="Times New Roman" w:cs="Times New Roman"/>
          <w:b/>
          <w:bCs/>
          <w:sz w:val="24"/>
          <w:szCs w:val="24"/>
          <w:lang w:eastAsia="et-EE"/>
        </w:rPr>
      </w:pPr>
    </w:p>
    <w:p w14:paraId="4E3205A4" w14:textId="4A8775B3" w:rsidR="00F94159" w:rsidRPr="00C259F7" w:rsidRDefault="00D56B49" w:rsidP="002231F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3)</w:t>
      </w:r>
      <w:r w:rsidRPr="00C259F7">
        <w:rPr>
          <w:rFonts w:ascii="Times New Roman" w:eastAsia="Times New Roman" w:hAnsi="Times New Roman" w:cs="Times New Roman"/>
          <w:kern w:val="0"/>
          <w:sz w:val="24"/>
          <w:szCs w:val="24"/>
          <w:lang w:eastAsia="et-EE"/>
          <w14:ligatures w14:val="none"/>
        </w:rPr>
        <w:t xml:space="preserve"> paragrahvi</w:t>
      </w:r>
      <w:r w:rsidR="00270A6E" w:rsidRPr="00C259F7">
        <w:rPr>
          <w:rFonts w:ascii="Times New Roman" w:eastAsia="Times New Roman" w:hAnsi="Times New Roman" w:cs="Times New Roman"/>
          <w:kern w:val="0"/>
          <w:sz w:val="24"/>
          <w:szCs w:val="24"/>
          <w:lang w:eastAsia="et-EE"/>
          <w14:ligatures w14:val="none"/>
        </w:rPr>
        <w:t xml:space="preserve"> 4</w:t>
      </w:r>
      <w:r w:rsidR="00270A6E" w:rsidRPr="00C259F7">
        <w:rPr>
          <w:rFonts w:ascii="Times New Roman" w:eastAsia="Times New Roman" w:hAnsi="Times New Roman" w:cs="Times New Roman"/>
          <w:kern w:val="0"/>
          <w:sz w:val="24"/>
          <w:szCs w:val="24"/>
          <w:vertAlign w:val="superscript"/>
          <w:lang w:eastAsia="et-EE"/>
          <w14:ligatures w14:val="none"/>
        </w:rPr>
        <w:t>2</w:t>
      </w:r>
      <w:r w:rsidR="00270A6E" w:rsidRPr="00C259F7">
        <w:rPr>
          <w:rFonts w:ascii="Times New Roman" w:eastAsia="Times New Roman" w:hAnsi="Times New Roman" w:cs="Times New Roman"/>
          <w:kern w:val="0"/>
          <w:sz w:val="24"/>
          <w:szCs w:val="24"/>
          <w:lang w:eastAsia="et-EE"/>
          <w14:ligatures w14:val="none"/>
        </w:rPr>
        <w:t xml:space="preserve"> lõiget 5 täiendatakse punktiga 6 järgmises sõnastuses:</w:t>
      </w:r>
    </w:p>
    <w:p w14:paraId="2495C6B5" w14:textId="36983897" w:rsidR="35412D42" w:rsidRPr="00C259F7" w:rsidRDefault="35412D42" w:rsidP="002231F2">
      <w:pPr>
        <w:spacing w:after="0" w:line="240" w:lineRule="auto"/>
        <w:jc w:val="both"/>
        <w:rPr>
          <w:rFonts w:ascii="Times New Roman" w:eastAsia="Times New Roman" w:hAnsi="Times New Roman" w:cs="Times New Roman"/>
          <w:sz w:val="24"/>
          <w:szCs w:val="24"/>
          <w:lang w:eastAsia="et-EE"/>
        </w:rPr>
      </w:pPr>
    </w:p>
    <w:p w14:paraId="2B4FA2F2" w14:textId="10F9F116" w:rsidR="00D56B49" w:rsidRPr="00C259F7" w:rsidRDefault="7F6C2065" w:rsidP="002231F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w:t>
      </w:r>
      <w:r w:rsidR="247BEADA" w:rsidRPr="00C259F7">
        <w:rPr>
          <w:rFonts w:ascii="Times New Roman" w:eastAsia="Times New Roman" w:hAnsi="Times New Roman" w:cs="Times New Roman"/>
          <w:kern w:val="0"/>
          <w:sz w:val="24"/>
          <w:szCs w:val="24"/>
          <w:lang w:eastAsia="et-EE"/>
          <w14:ligatures w14:val="none"/>
        </w:rPr>
        <w:t xml:space="preserve">6) tervishoiuteenuse </w:t>
      </w:r>
      <w:r w:rsidR="3A959226" w:rsidRPr="00C259F7">
        <w:rPr>
          <w:rFonts w:ascii="Times New Roman" w:eastAsia="Times New Roman" w:hAnsi="Times New Roman" w:cs="Times New Roman"/>
          <w:kern w:val="0"/>
          <w:sz w:val="24"/>
          <w:szCs w:val="24"/>
          <w:lang w:eastAsia="et-EE"/>
          <w14:ligatures w14:val="none"/>
        </w:rPr>
        <w:t xml:space="preserve">osutamise </w:t>
      </w:r>
      <w:r w:rsidR="247BEADA" w:rsidRPr="00C259F7">
        <w:rPr>
          <w:rFonts w:ascii="Times New Roman" w:eastAsia="Times New Roman" w:hAnsi="Times New Roman" w:cs="Times New Roman"/>
          <w:kern w:val="0"/>
          <w:sz w:val="24"/>
          <w:szCs w:val="24"/>
          <w:lang w:eastAsia="et-EE"/>
          <w14:ligatures w14:val="none"/>
        </w:rPr>
        <w:t>raames toodetavaid</w:t>
      </w:r>
      <w:r w:rsidR="1855050B" w:rsidRPr="00C259F7">
        <w:rPr>
          <w:rFonts w:ascii="Times New Roman" w:eastAsia="Times New Roman" w:hAnsi="Times New Roman" w:cs="Times New Roman"/>
          <w:kern w:val="0"/>
          <w:sz w:val="24"/>
          <w:szCs w:val="24"/>
          <w:lang w:eastAsia="et-EE"/>
          <w14:ligatures w14:val="none"/>
        </w:rPr>
        <w:t>,</w:t>
      </w:r>
      <w:r w:rsidR="247BEADA" w:rsidRPr="00C259F7">
        <w:rPr>
          <w:rFonts w:ascii="Times New Roman" w:eastAsia="Times New Roman" w:hAnsi="Times New Roman" w:cs="Times New Roman"/>
          <w:kern w:val="0"/>
          <w:sz w:val="24"/>
          <w:szCs w:val="24"/>
          <w:lang w:eastAsia="et-EE"/>
          <w14:ligatures w14:val="none"/>
        </w:rPr>
        <w:t xml:space="preserve"> uuringute</w:t>
      </w:r>
      <w:r w:rsidR="7A0F5EC6" w:rsidRPr="00C259F7">
        <w:rPr>
          <w:rFonts w:ascii="Times New Roman" w:eastAsia="Times New Roman" w:hAnsi="Times New Roman" w:cs="Times New Roman"/>
          <w:kern w:val="0"/>
          <w:sz w:val="24"/>
          <w:szCs w:val="24"/>
          <w:lang w:eastAsia="et-EE"/>
          <w14:ligatures w14:val="none"/>
        </w:rPr>
        <w:t>s</w:t>
      </w:r>
      <w:r w:rsidR="247BEADA" w:rsidRPr="00C259F7">
        <w:rPr>
          <w:rFonts w:ascii="Times New Roman" w:eastAsia="Times New Roman" w:hAnsi="Times New Roman" w:cs="Times New Roman"/>
          <w:kern w:val="0"/>
          <w:sz w:val="24"/>
          <w:szCs w:val="24"/>
          <w:lang w:eastAsia="et-EE"/>
          <w14:ligatures w14:val="none"/>
        </w:rPr>
        <w:t xml:space="preserve"> taaskasutamist võimaldavaid </w:t>
      </w:r>
      <w:r w:rsidR="485A72A4" w:rsidRPr="00C259F7">
        <w:rPr>
          <w:rFonts w:ascii="Times New Roman" w:eastAsia="Times New Roman" w:hAnsi="Times New Roman" w:cs="Times New Roman"/>
          <w:kern w:val="0"/>
          <w:sz w:val="24"/>
          <w:szCs w:val="24"/>
          <w:lang w:eastAsia="et-EE"/>
          <w14:ligatures w14:val="none"/>
        </w:rPr>
        <w:t xml:space="preserve">geneetilisi </w:t>
      </w:r>
      <w:commentRangeStart w:id="104"/>
      <w:r w:rsidR="247BEADA" w:rsidRPr="00C259F7">
        <w:rPr>
          <w:rFonts w:ascii="Times New Roman" w:eastAsia="Times New Roman" w:hAnsi="Times New Roman" w:cs="Times New Roman"/>
          <w:kern w:val="0"/>
          <w:sz w:val="24"/>
          <w:szCs w:val="24"/>
          <w:lang w:eastAsia="et-EE"/>
          <w14:ligatures w14:val="none"/>
        </w:rPr>
        <w:t>toorandmeid</w:t>
      </w:r>
      <w:commentRangeEnd w:id="104"/>
      <w:r w:rsidR="00AD3B26">
        <w:rPr>
          <w:rStyle w:val="Kommentaariviide"/>
        </w:rPr>
        <w:commentReference w:id="104"/>
      </w:r>
      <w:r w:rsidR="247BEADA" w:rsidRPr="00C259F7">
        <w:rPr>
          <w:rFonts w:ascii="Times New Roman" w:eastAsia="Times New Roman" w:hAnsi="Times New Roman" w:cs="Times New Roman"/>
          <w:kern w:val="0"/>
          <w:sz w:val="24"/>
          <w:szCs w:val="24"/>
          <w:lang w:eastAsia="et-EE"/>
          <w14:ligatures w14:val="none"/>
        </w:rPr>
        <w:t xml:space="preserve"> 30 aastat andmete kinnitamisest</w:t>
      </w:r>
      <w:r w:rsidR="5933500E" w:rsidRPr="00C259F7">
        <w:rPr>
          <w:rFonts w:ascii="Times New Roman" w:eastAsia="Times New Roman" w:hAnsi="Times New Roman" w:cs="Times New Roman"/>
          <w:kern w:val="0"/>
          <w:sz w:val="24"/>
          <w:szCs w:val="24"/>
          <w:lang w:eastAsia="et-EE"/>
          <w14:ligatures w14:val="none"/>
        </w:rPr>
        <w:t>.</w:t>
      </w:r>
      <w:r w:rsidR="247BEADA" w:rsidRPr="00C259F7">
        <w:rPr>
          <w:rFonts w:ascii="Times New Roman" w:eastAsia="Times New Roman" w:hAnsi="Times New Roman" w:cs="Times New Roman"/>
          <w:kern w:val="0"/>
          <w:sz w:val="24"/>
          <w:szCs w:val="24"/>
          <w:lang w:eastAsia="et-EE"/>
          <w14:ligatures w14:val="none"/>
        </w:rPr>
        <w:t>“;</w:t>
      </w:r>
    </w:p>
    <w:p w14:paraId="0CD7CFCF" w14:textId="3473A6A1"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52AD896B" w14:textId="7F7C5A83" w:rsidR="00D510AC" w:rsidRPr="00C259F7" w:rsidRDefault="00D56B49"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4)</w:t>
      </w:r>
      <w:r w:rsidRPr="00C259F7">
        <w:rPr>
          <w:rFonts w:ascii="Times New Roman" w:eastAsia="Times New Roman" w:hAnsi="Times New Roman" w:cs="Times New Roman"/>
          <w:kern w:val="0"/>
          <w:sz w:val="24"/>
          <w:szCs w:val="24"/>
          <w:lang w:eastAsia="et-EE"/>
          <w14:ligatures w14:val="none"/>
        </w:rPr>
        <w:t xml:space="preserve"> paragrahvi</w:t>
      </w:r>
      <w:r w:rsidR="00F94159" w:rsidRPr="00C259F7">
        <w:rPr>
          <w:rFonts w:ascii="Times New Roman" w:eastAsia="Times New Roman" w:hAnsi="Times New Roman" w:cs="Times New Roman"/>
          <w:kern w:val="0"/>
          <w:sz w:val="24"/>
          <w:szCs w:val="24"/>
          <w:lang w:eastAsia="et-EE"/>
          <w14:ligatures w14:val="none"/>
        </w:rPr>
        <w:t xml:space="preserve"> </w:t>
      </w:r>
      <w:r w:rsidR="00D510AC" w:rsidRPr="00C259F7">
        <w:rPr>
          <w:rFonts w:ascii="Times New Roman" w:eastAsia="Times New Roman" w:hAnsi="Times New Roman" w:cs="Times New Roman"/>
          <w:kern w:val="0"/>
          <w:sz w:val="24"/>
          <w:szCs w:val="24"/>
          <w:lang w:eastAsia="et-EE"/>
          <w14:ligatures w14:val="none"/>
        </w:rPr>
        <w:t>4</w:t>
      </w:r>
      <w:r w:rsidR="00D510AC" w:rsidRPr="00C259F7">
        <w:rPr>
          <w:rFonts w:ascii="Times New Roman" w:eastAsia="Times New Roman" w:hAnsi="Times New Roman" w:cs="Times New Roman"/>
          <w:kern w:val="0"/>
          <w:sz w:val="24"/>
          <w:szCs w:val="24"/>
          <w:vertAlign w:val="superscript"/>
          <w:lang w:eastAsia="et-EE"/>
          <w14:ligatures w14:val="none"/>
        </w:rPr>
        <w:t>2</w:t>
      </w:r>
      <w:r w:rsidR="00D510AC" w:rsidRPr="00C259F7">
        <w:rPr>
          <w:rFonts w:ascii="Times New Roman" w:eastAsia="Times New Roman" w:hAnsi="Times New Roman" w:cs="Times New Roman"/>
          <w:kern w:val="0"/>
          <w:sz w:val="24"/>
          <w:szCs w:val="24"/>
          <w:lang w:eastAsia="et-EE"/>
          <w14:ligatures w14:val="none"/>
        </w:rPr>
        <w:t xml:space="preserve"> täiendatakse lõikega 5</w:t>
      </w:r>
      <w:r w:rsidR="00D510AC" w:rsidRPr="00C259F7">
        <w:rPr>
          <w:rFonts w:ascii="Times New Roman" w:eastAsia="Times New Roman" w:hAnsi="Times New Roman" w:cs="Times New Roman"/>
          <w:kern w:val="0"/>
          <w:sz w:val="24"/>
          <w:szCs w:val="24"/>
          <w:vertAlign w:val="superscript"/>
          <w:lang w:eastAsia="et-EE"/>
          <w14:ligatures w14:val="none"/>
        </w:rPr>
        <w:t>1</w:t>
      </w:r>
      <w:r w:rsidR="00D510AC" w:rsidRPr="00C259F7">
        <w:rPr>
          <w:rFonts w:ascii="Times New Roman" w:eastAsia="Times New Roman" w:hAnsi="Times New Roman" w:cs="Times New Roman"/>
          <w:kern w:val="0"/>
          <w:sz w:val="24"/>
          <w:szCs w:val="24"/>
          <w:lang w:eastAsia="et-EE"/>
          <w14:ligatures w14:val="none"/>
        </w:rPr>
        <w:t xml:space="preserve"> järgmises sõnastuses:</w:t>
      </w:r>
    </w:p>
    <w:p w14:paraId="37945555" w14:textId="77777777" w:rsidR="00C46A5D" w:rsidRPr="00C259F7" w:rsidRDefault="00C46A5D"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FE57EFD" w14:textId="6F46FBC5" w:rsidR="00D56B49" w:rsidRPr="00C259F7" w:rsidRDefault="4B31EDE2"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„(5</w:t>
      </w:r>
      <w:r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Tervishoiuteenuse osutaja ei pea järgima käesolevas paragrahvis sätestatud säilitamis</w:t>
      </w:r>
      <w:r w:rsidR="0886F764" w:rsidRPr="00C259F7">
        <w:rPr>
          <w:rFonts w:ascii="Times New Roman" w:eastAsia="Times New Roman" w:hAnsi="Times New Roman" w:cs="Times New Roman"/>
          <w:kern w:val="0"/>
          <w:sz w:val="24"/>
          <w:szCs w:val="24"/>
          <w:lang w:eastAsia="et-EE"/>
          <w14:ligatures w14:val="none"/>
        </w:rPr>
        <w:t>tähtaega</w:t>
      </w:r>
      <w:r w:rsidR="7FDC2FBE"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kui andmeid kogutakse tervise infosüsteemi ja tervishoiuteenuse osutaja on need sinna edastanud.</w:t>
      </w:r>
      <w:ins w:id="105" w:author="Moonika Kuusk - JUSTDIGI" w:date="2025-10-07T20:50:00Z" w16du:dateUtc="2025-10-07T17:50:00Z">
        <w:r w:rsidR="00F72EC2">
          <w:rPr>
            <w:rFonts w:ascii="Times New Roman" w:eastAsia="Times New Roman" w:hAnsi="Times New Roman" w:cs="Times New Roman"/>
            <w:kern w:val="0"/>
            <w:sz w:val="24"/>
            <w:szCs w:val="24"/>
            <w:lang w:eastAsia="et-EE"/>
            <w14:ligatures w14:val="none"/>
          </w:rPr>
          <w:t>“</w:t>
        </w:r>
      </w:ins>
      <w:del w:id="106" w:author="Moonika Kuusk - JUSTDIGI" w:date="2025-10-07T20:50:00Z" w16du:dateUtc="2025-10-07T17:50:00Z">
        <w:r w:rsidRPr="00C259F7" w:rsidDel="00F72EC2">
          <w:rPr>
            <w:rFonts w:ascii="Times New Roman" w:eastAsia="Times New Roman" w:hAnsi="Times New Roman" w:cs="Times New Roman"/>
            <w:kern w:val="0"/>
            <w:sz w:val="24"/>
            <w:szCs w:val="24"/>
            <w:lang w:eastAsia="et-EE"/>
            <w14:ligatures w14:val="none"/>
          </w:rPr>
          <w:delText>”</w:delText>
        </w:r>
      </w:del>
      <w:r w:rsidR="001D13F4" w:rsidRPr="00C259F7">
        <w:rPr>
          <w:rFonts w:ascii="Times New Roman" w:eastAsia="Times New Roman" w:hAnsi="Times New Roman" w:cs="Times New Roman"/>
          <w:kern w:val="0"/>
          <w:sz w:val="24"/>
          <w:szCs w:val="24"/>
          <w:lang w:eastAsia="et-EE"/>
          <w14:ligatures w14:val="none"/>
        </w:rPr>
        <w:t>;</w:t>
      </w:r>
    </w:p>
    <w:p w14:paraId="6DB9908C" w14:textId="3C298AE7" w:rsidR="35412D42" w:rsidRPr="00C259F7" w:rsidRDefault="35412D42" w:rsidP="00495826">
      <w:pPr>
        <w:spacing w:after="0" w:line="240" w:lineRule="auto"/>
        <w:jc w:val="both"/>
        <w:rPr>
          <w:rFonts w:ascii="Times New Roman" w:eastAsia="Times New Roman" w:hAnsi="Times New Roman" w:cs="Times New Roman"/>
          <w:sz w:val="24"/>
          <w:szCs w:val="24"/>
          <w:lang w:eastAsia="et-EE"/>
        </w:rPr>
      </w:pPr>
    </w:p>
    <w:p w14:paraId="739700C3" w14:textId="77777777" w:rsidR="001D13F4" w:rsidRPr="00C259F7" w:rsidRDefault="00D56B49" w:rsidP="00495826">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5) </w:t>
      </w:r>
      <w:r w:rsidRPr="00C259F7">
        <w:rPr>
          <w:rFonts w:ascii="Times New Roman" w:eastAsia="Times New Roman" w:hAnsi="Times New Roman" w:cs="Times New Roman"/>
          <w:color w:val="000000"/>
          <w:kern w:val="0"/>
          <w:sz w:val="24"/>
          <w:szCs w:val="24"/>
          <w:lang w:eastAsia="et-EE"/>
          <w14:ligatures w14:val="none"/>
        </w:rPr>
        <w:t>paragrahvi 59</w:t>
      </w:r>
      <w:r w:rsidR="007B74C9"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lõike 4 </w:t>
      </w:r>
      <w:r w:rsidRPr="00C259F7">
        <w:rPr>
          <w:rFonts w:ascii="Times New Roman" w:eastAsia="Times New Roman" w:hAnsi="Times New Roman" w:cs="Times New Roman"/>
          <w:kern w:val="0"/>
          <w:sz w:val="24"/>
          <w:szCs w:val="24"/>
          <w:lang w:eastAsia="et-EE"/>
          <w14:ligatures w14:val="none"/>
        </w:rPr>
        <w:t>punktid 2</w:t>
      </w:r>
      <w:r w:rsidR="0BE3F129"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4 muudetakse ja sõnastatakse järgmiselt</w:t>
      </w:r>
      <w:r w:rsidR="00F90156" w:rsidRPr="00C259F7">
        <w:rPr>
          <w:rFonts w:ascii="Times New Roman" w:eastAsia="Times New Roman" w:hAnsi="Times New Roman" w:cs="Times New Roman"/>
          <w:kern w:val="0"/>
          <w:sz w:val="24"/>
          <w:szCs w:val="24"/>
          <w:lang w:eastAsia="et-EE"/>
          <w14:ligatures w14:val="none"/>
        </w:rPr>
        <w:t>:</w:t>
      </w:r>
    </w:p>
    <w:p w14:paraId="5C992B85" w14:textId="3EA0F9AB" w:rsidR="35412D42" w:rsidRPr="00C259F7" w:rsidRDefault="35412D42" w:rsidP="00D13BD0">
      <w:pPr>
        <w:spacing w:after="0" w:line="240" w:lineRule="auto"/>
        <w:jc w:val="both"/>
        <w:rPr>
          <w:rFonts w:ascii="Times New Roman" w:eastAsia="Times New Roman" w:hAnsi="Times New Roman" w:cs="Times New Roman"/>
          <w:color w:val="000000" w:themeColor="text1"/>
          <w:sz w:val="24"/>
          <w:szCs w:val="24"/>
          <w:lang w:eastAsia="et-EE"/>
        </w:rPr>
      </w:pPr>
    </w:p>
    <w:p w14:paraId="7B2873F6" w14:textId="77777777" w:rsidR="001D13F4" w:rsidRPr="00C259F7" w:rsidRDefault="00D56B49"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patsiendi muud andmed – töökoha, õppeasutuse</w:t>
      </w:r>
      <w:r w:rsidR="004E165C"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perearsti </w:t>
      </w:r>
      <w:r w:rsidR="004E165C" w:rsidRPr="00C259F7">
        <w:rPr>
          <w:rFonts w:ascii="Times New Roman" w:eastAsia="Times New Roman" w:hAnsi="Times New Roman" w:cs="Times New Roman"/>
          <w:color w:val="000000"/>
          <w:kern w:val="0"/>
          <w:sz w:val="24"/>
          <w:szCs w:val="24"/>
          <w:lang w:eastAsia="et-EE"/>
          <w14:ligatures w14:val="none"/>
        </w:rPr>
        <w:t>andmed,</w:t>
      </w:r>
      <w:r w:rsidRPr="00C259F7">
        <w:rPr>
          <w:rFonts w:ascii="Times New Roman" w:eastAsia="Times New Roman" w:hAnsi="Times New Roman" w:cs="Times New Roman"/>
          <w:color w:val="000000"/>
          <w:kern w:val="0"/>
          <w:sz w:val="24"/>
          <w:szCs w:val="24"/>
          <w:lang w:eastAsia="et-EE"/>
          <w14:ligatures w14:val="none"/>
        </w:rPr>
        <w:t xml:space="preserve"> ravikindlustuse</w:t>
      </w:r>
      <w:r w:rsidR="0C457721" w:rsidRPr="00C259F7">
        <w:rPr>
          <w:rFonts w:ascii="Times New Roman" w:eastAsia="Times New Roman" w:hAnsi="Times New Roman" w:cs="Times New Roman"/>
          <w:color w:val="000000"/>
          <w:kern w:val="0"/>
          <w:sz w:val="24"/>
          <w:szCs w:val="24"/>
          <w:lang w:eastAsia="et-EE"/>
          <w14:ligatures w14:val="none"/>
        </w:rPr>
        <w:t>,</w:t>
      </w:r>
      <w:r w:rsidR="00D510AC" w:rsidRPr="00C259F7">
        <w:rPr>
          <w:rFonts w:ascii="Times New Roman" w:eastAsia="Times New Roman" w:hAnsi="Times New Roman" w:cs="Times New Roman"/>
          <w:color w:val="000000"/>
          <w:kern w:val="0"/>
          <w:sz w:val="24"/>
          <w:szCs w:val="24"/>
          <w:lang w:eastAsia="et-EE"/>
          <w14:ligatures w14:val="none"/>
        </w:rPr>
        <w:t xml:space="preserve"> </w:t>
      </w:r>
      <w:r w:rsidRPr="00C259F7" w:rsidDel="00D56B49">
        <w:rPr>
          <w:rFonts w:ascii="Times New Roman" w:eastAsia="Times New Roman" w:hAnsi="Times New Roman" w:cs="Times New Roman"/>
          <w:sz w:val="24"/>
          <w:szCs w:val="24"/>
          <w:lang w:eastAsia="et-EE"/>
        </w:rPr>
        <w:t>ravikindlustushüvitise</w:t>
      </w:r>
      <w:r w:rsidRPr="00C259F7">
        <w:rPr>
          <w:rFonts w:ascii="Times New Roman" w:eastAsia="Times New Roman" w:hAnsi="Times New Roman" w:cs="Times New Roman"/>
          <w:sz w:val="24"/>
          <w:szCs w:val="24"/>
          <w:lang w:eastAsia="et-EE"/>
        </w:rPr>
        <w:t xml:space="preserve"> </w:t>
      </w:r>
      <w:r w:rsidR="1A0D43F6" w:rsidRPr="00C259F7">
        <w:rPr>
          <w:rFonts w:ascii="Times New Roman" w:eastAsia="Times New Roman" w:hAnsi="Times New Roman" w:cs="Times New Roman"/>
          <w:sz w:val="24"/>
          <w:szCs w:val="24"/>
          <w:lang w:eastAsia="et-EE"/>
        </w:rPr>
        <w:t xml:space="preserve">ja tervishoiuteenusega seotud lisatasu piirmäära </w:t>
      </w:r>
      <w:r w:rsidRPr="00C259F7">
        <w:rPr>
          <w:rFonts w:ascii="Times New Roman" w:eastAsia="Times New Roman" w:hAnsi="Times New Roman" w:cs="Times New Roman"/>
          <w:kern w:val="0"/>
          <w:sz w:val="24"/>
          <w:szCs w:val="24"/>
          <w:lang w:eastAsia="et-EE"/>
          <w14:ligatures w14:val="none"/>
        </w:rPr>
        <w:t>andmed</w:t>
      </w:r>
      <w:r w:rsidR="008252BC"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tahteavalduse</w:t>
      </w:r>
      <w:r w:rsidR="008252BC"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eestkostja või esindaja andmed;</w:t>
      </w:r>
    </w:p>
    <w:p w14:paraId="0C835F44" w14:textId="4CB00609" w:rsidR="00D510AC" w:rsidRPr="00C259F7" w:rsidRDefault="0DDC527F"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3) patsienti puudutavad meditsiinilised ja muud terviseandmed – raviprotsessi ja</w:t>
      </w:r>
      <w:r w:rsidR="171D846E" w:rsidRPr="00C259F7">
        <w:rPr>
          <w:rFonts w:ascii="Times New Roman" w:eastAsia="Times New Roman" w:hAnsi="Times New Roman" w:cs="Times New Roman"/>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terviseseisundit kirjeldavad andmed, geneetilised andmed, terviseriskid</w:t>
      </w:r>
      <w:r w:rsidR="1B3E7A08" w:rsidRPr="00C259F7">
        <w:rPr>
          <w:rFonts w:ascii="Times New Roman" w:eastAsia="Times New Roman" w:hAnsi="Times New Roman" w:cs="Times New Roman"/>
          <w:kern w:val="0"/>
          <w:sz w:val="24"/>
          <w:szCs w:val="24"/>
          <w:lang w:eastAsia="et-EE"/>
          <w14:ligatures w14:val="none"/>
        </w:rPr>
        <w:t>e</w:t>
      </w:r>
      <w:r w:rsidR="00B9FA22"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tervisekäitumise</w:t>
      </w:r>
      <w:r w:rsidR="072370E4" w:rsidRPr="00C259F7">
        <w:rPr>
          <w:rFonts w:ascii="Times New Roman" w:eastAsia="Times New Roman" w:hAnsi="Times New Roman" w:cs="Times New Roman"/>
          <w:kern w:val="0"/>
          <w:sz w:val="24"/>
          <w:szCs w:val="24"/>
          <w:lang w:eastAsia="et-EE"/>
          <w14:ligatures w14:val="none"/>
        </w:rPr>
        <w:t xml:space="preserve"> ja</w:t>
      </w:r>
      <w:r w:rsidRPr="00C259F7">
        <w:rPr>
          <w:rFonts w:ascii="Times New Roman" w:eastAsia="Times New Roman" w:hAnsi="Times New Roman" w:cs="Times New Roman"/>
          <w:kern w:val="0"/>
          <w:sz w:val="24"/>
          <w:szCs w:val="24"/>
          <w:lang w:eastAsia="et-EE"/>
          <w14:ligatures w14:val="none"/>
        </w:rPr>
        <w:t xml:space="preserve"> elustiili </w:t>
      </w:r>
      <w:r w:rsidR="072370E4" w:rsidRPr="00C259F7">
        <w:rPr>
          <w:rFonts w:ascii="Times New Roman" w:eastAsia="Times New Roman" w:hAnsi="Times New Roman" w:cs="Times New Roman"/>
          <w:kern w:val="0"/>
          <w:sz w:val="24"/>
          <w:szCs w:val="24"/>
          <w:lang w:eastAsia="et-EE"/>
          <w14:ligatures w14:val="none"/>
        </w:rPr>
        <w:t xml:space="preserve">andmed </w:t>
      </w:r>
      <w:r w:rsidR="072370E4" w:rsidRPr="4F6BDD0A">
        <w:rPr>
          <w:rFonts w:ascii="Times New Roman" w:eastAsia="Times New Roman" w:hAnsi="Times New Roman" w:cs="Times New Roman"/>
          <w:sz w:val="24"/>
          <w:szCs w:val="24"/>
          <w:lang w:eastAsia="et-EE"/>
        </w:rPr>
        <w:t>ning</w:t>
      </w:r>
      <w:r w:rsidRPr="4F6BDD0A">
        <w:rPr>
          <w:rFonts w:ascii="Times New Roman" w:eastAsia="Times New Roman" w:hAnsi="Times New Roman" w:cs="Times New Roman"/>
          <w:sz w:val="24"/>
          <w:szCs w:val="24"/>
          <w:lang w:eastAsia="et-EE"/>
        </w:rPr>
        <w:t xml:space="preserve"> muud tervisega seotud andmed;</w:t>
      </w:r>
    </w:p>
    <w:p w14:paraId="08F0D073" w14:textId="77777777" w:rsidR="001D13F4" w:rsidRPr="00C259F7" w:rsidRDefault="00D56B49"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4) dokumendi või andmestiku koostaja andmed – nimi, kood, tegevusluba, kutse või eriala ja kontaktandmed;“;</w:t>
      </w:r>
    </w:p>
    <w:p w14:paraId="10AE4677" w14:textId="54E1F322" w:rsidR="35412D42" w:rsidRPr="00C259F7" w:rsidRDefault="35412D42" w:rsidP="00250D87">
      <w:pPr>
        <w:spacing w:after="0" w:line="240" w:lineRule="auto"/>
        <w:jc w:val="both"/>
        <w:rPr>
          <w:rFonts w:ascii="Times New Roman" w:eastAsia="Times New Roman" w:hAnsi="Times New Roman" w:cs="Times New Roman"/>
          <w:b/>
          <w:bCs/>
          <w:sz w:val="24"/>
          <w:szCs w:val="24"/>
          <w:lang w:eastAsia="et-EE"/>
        </w:rPr>
      </w:pPr>
    </w:p>
    <w:p w14:paraId="6E7D83BB" w14:textId="77777777" w:rsidR="001D13F4" w:rsidRPr="00C259F7" w:rsidRDefault="00D56B49"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6)</w:t>
      </w:r>
      <w:r w:rsidRPr="00C259F7">
        <w:rPr>
          <w:rFonts w:ascii="Times New Roman" w:eastAsia="Times New Roman" w:hAnsi="Times New Roman" w:cs="Times New Roman"/>
          <w:kern w:val="0"/>
          <w:sz w:val="24"/>
          <w:szCs w:val="24"/>
          <w:lang w:eastAsia="et-EE"/>
          <w14:ligatures w14:val="none"/>
        </w:rPr>
        <w:t xml:space="preserve"> paragrahvi 59</w:t>
      </w:r>
      <w:r w:rsidR="007B74C9"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lõiget 4 täiendatakse punktiga 4</w:t>
      </w:r>
      <w:r w:rsidR="007B74C9" w:rsidRPr="00C259F7">
        <w:rPr>
          <w:rFonts w:ascii="Times New Roman" w:eastAsia="Times New Roman" w:hAnsi="Times New Roman" w:cs="Times New Roman"/>
          <w:kern w:val="0"/>
          <w:sz w:val="24"/>
          <w:szCs w:val="24"/>
          <w:vertAlign w:val="superscript"/>
          <w:lang w:eastAsia="et-EE"/>
          <w14:ligatures w14:val="none"/>
        </w:rPr>
        <w:t>1</w:t>
      </w:r>
      <w:r w:rsidR="007B74C9" w:rsidRPr="00C259F7">
        <w:rPr>
          <w:rFonts w:ascii="Times New Roman" w:eastAsia="Times New Roman" w:hAnsi="Times New Roman" w:cs="Times New Roman"/>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järgmises sõnastuses:</w:t>
      </w:r>
    </w:p>
    <w:p w14:paraId="21AAAF9C" w14:textId="3D082EA7" w:rsidR="35412D42" w:rsidRPr="00C259F7" w:rsidRDefault="35412D42" w:rsidP="00250D87">
      <w:pPr>
        <w:spacing w:after="0" w:line="240" w:lineRule="auto"/>
        <w:jc w:val="both"/>
        <w:rPr>
          <w:rFonts w:ascii="Times New Roman" w:eastAsia="Times New Roman" w:hAnsi="Times New Roman" w:cs="Times New Roman"/>
          <w:color w:val="000000" w:themeColor="text1"/>
          <w:sz w:val="24"/>
          <w:szCs w:val="24"/>
          <w:lang w:eastAsia="et-EE"/>
        </w:rPr>
      </w:pPr>
    </w:p>
    <w:p w14:paraId="4C9B8BF7" w14:textId="72AB1278" w:rsidR="00D56B49" w:rsidRPr="00C259F7" w:rsidRDefault="00D56B49"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w:t>
      </w:r>
      <w:r w:rsidR="00CD763B"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patsiendile osutatavate teenustega seotud andmed – kutsed,</w:t>
      </w:r>
      <w:r w:rsidR="00593650" w:rsidRPr="00C259F7">
        <w:rPr>
          <w:rFonts w:ascii="Times New Roman" w:eastAsia="Times New Roman" w:hAnsi="Times New Roman" w:cs="Times New Roman"/>
          <w:kern w:val="0"/>
          <w:sz w:val="24"/>
          <w:szCs w:val="24"/>
          <w:lang w:eastAsia="et-EE"/>
          <w14:ligatures w14:val="none"/>
        </w:rPr>
        <w:t xml:space="preserve"> soovitused ja teavitused</w:t>
      </w:r>
      <w:r w:rsidR="00AE72D6" w:rsidRPr="00C259F7">
        <w:rPr>
          <w:rFonts w:ascii="Times New Roman" w:eastAsia="Times New Roman" w:hAnsi="Times New Roman" w:cs="Times New Roman"/>
          <w:kern w:val="0"/>
          <w:sz w:val="24"/>
          <w:szCs w:val="24"/>
          <w:lang w:eastAsia="et-EE"/>
          <w14:ligatures w14:val="none"/>
        </w:rPr>
        <w:t xml:space="preserve"> ning tervishoiuteenusega seotud tagasiside küsimustikud</w:t>
      </w:r>
      <w:r w:rsidR="00593650" w:rsidRPr="00C259F7">
        <w:rPr>
          <w:rFonts w:ascii="Times New Roman" w:eastAsia="Times New Roman" w:hAnsi="Times New Roman" w:cs="Times New Roman"/>
          <w:kern w:val="0"/>
          <w:sz w:val="24"/>
          <w:szCs w:val="24"/>
          <w:lang w:eastAsia="et-EE"/>
          <w14:ligatures w14:val="none"/>
        </w:rPr>
        <w:t>;“</w:t>
      </w:r>
      <w:r w:rsidR="00DF0F73" w:rsidRPr="00C259F7">
        <w:rPr>
          <w:rFonts w:ascii="Times New Roman" w:eastAsia="Times New Roman" w:hAnsi="Times New Roman" w:cs="Times New Roman"/>
          <w:kern w:val="0"/>
          <w:sz w:val="24"/>
          <w:szCs w:val="24"/>
          <w:lang w:eastAsia="et-EE"/>
          <w14:ligatures w14:val="none"/>
        </w:rPr>
        <w:t>;</w:t>
      </w:r>
    </w:p>
    <w:p w14:paraId="4C8DF013" w14:textId="057CEB29" w:rsidR="35412D42" w:rsidRPr="00C259F7" w:rsidRDefault="35412D42" w:rsidP="00250D87">
      <w:pPr>
        <w:spacing w:after="0" w:line="240" w:lineRule="auto"/>
        <w:jc w:val="both"/>
        <w:rPr>
          <w:rFonts w:ascii="Times New Roman" w:eastAsia="Times New Roman" w:hAnsi="Times New Roman" w:cs="Times New Roman"/>
          <w:b/>
          <w:bCs/>
          <w:sz w:val="24"/>
          <w:szCs w:val="24"/>
          <w:lang w:eastAsia="et-EE"/>
        </w:rPr>
      </w:pPr>
    </w:p>
    <w:p w14:paraId="123A3663" w14:textId="77777777" w:rsidR="001D13F4" w:rsidRPr="00C259F7" w:rsidRDefault="00D56B49" w:rsidP="00250D8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7) </w:t>
      </w:r>
      <w:r w:rsidRPr="00C259F7">
        <w:rPr>
          <w:rFonts w:ascii="Times New Roman" w:eastAsia="Times New Roman" w:hAnsi="Times New Roman" w:cs="Times New Roman"/>
          <w:color w:val="000000"/>
          <w:kern w:val="0"/>
          <w:sz w:val="24"/>
          <w:szCs w:val="24"/>
          <w:lang w:eastAsia="et-EE"/>
          <w14:ligatures w14:val="none"/>
        </w:rPr>
        <w:t>paragrahvi 59</w:t>
      </w:r>
      <w:r w:rsidR="00CD763B"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lõike 4 punkt 6 muudetakse ja sõnastatakse järgmiselt:</w:t>
      </w:r>
    </w:p>
    <w:p w14:paraId="2073F17C" w14:textId="1903E55B" w:rsidR="35412D42" w:rsidRPr="00C259F7" w:rsidRDefault="35412D42" w:rsidP="00250D87">
      <w:pPr>
        <w:spacing w:after="0" w:line="240" w:lineRule="auto"/>
        <w:jc w:val="both"/>
        <w:rPr>
          <w:rFonts w:ascii="Times New Roman" w:eastAsia="Times New Roman" w:hAnsi="Times New Roman" w:cs="Times New Roman"/>
          <w:color w:val="000000" w:themeColor="text1"/>
          <w:sz w:val="24"/>
          <w:szCs w:val="24"/>
          <w:lang w:eastAsia="et-EE"/>
        </w:rPr>
      </w:pPr>
    </w:p>
    <w:p w14:paraId="3B60B41A" w14:textId="1C719AC6" w:rsidR="00062B58" w:rsidRDefault="00D56B49" w:rsidP="00250D8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„6) andmetöötluse logid ja süsteemi teated.“;</w:t>
      </w:r>
    </w:p>
    <w:p w14:paraId="57340A18" w14:textId="77777777" w:rsidR="008673EB" w:rsidRDefault="008673EB" w:rsidP="00250D8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483BB74" w14:textId="2B38D551" w:rsidR="008673EB" w:rsidDel="005C2323" w:rsidRDefault="008673EB" w:rsidP="00A045FD">
      <w:pPr>
        <w:spacing w:after="0" w:line="240" w:lineRule="auto"/>
        <w:jc w:val="both"/>
        <w:textAlignment w:val="baseline"/>
        <w:rPr>
          <w:del w:id="107" w:author="Moonika Kuusk - JUSTDIGI" w:date="2025-10-07T20:54:00Z" w16du:dateUtc="2025-10-07T17:54:00Z"/>
          <w:rFonts w:ascii="Times New Roman" w:eastAsia="Times New Roman" w:hAnsi="Times New Roman" w:cs="Times New Roman"/>
          <w:color w:val="000000"/>
          <w:kern w:val="0"/>
          <w:sz w:val="24"/>
          <w:szCs w:val="24"/>
          <w:lang w:eastAsia="et-EE"/>
          <w14:ligatures w14:val="none"/>
        </w:rPr>
      </w:pPr>
      <w:r w:rsidRPr="008673EB">
        <w:rPr>
          <w:rFonts w:ascii="Times New Roman" w:eastAsia="Times New Roman" w:hAnsi="Times New Roman" w:cs="Times New Roman"/>
          <w:b/>
          <w:bCs/>
          <w:color w:val="000000"/>
          <w:kern w:val="0"/>
          <w:sz w:val="24"/>
          <w:szCs w:val="24"/>
          <w:lang w:eastAsia="et-EE"/>
          <w14:ligatures w14:val="none"/>
        </w:rPr>
        <w:t>8</w:t>
      </w:r>
      <w:r w:rsidRPr="00D50A73">
        <w:rPr>
          <w:rFonts w:ascii="Times New Roman" w:eastAsia="Times New Roman" w:hAnsi="Times New Roman" w:cs="Times New Roman"/>
          <w:b/>
          <w:bCs/>
          <w:color w:val="000000"/>
          <w:kern w:val="0"/>
          <w:sz w:val="24"/>
          <w:szCs w:val="24"/>
          <w:lang w:eastAsia="et-EE"/>
          <w14:ligatures w14:val="none"/>
        </w:rPr>
        <w:t>)</w:t>
      </w:r>
      <w:r w:rsidRPr="00D50A73">
        <w:rPr>
          <w:rFonts w:ascii="Times New Roman" w:eastAsia="Times New Roman" w:hAnsi="Times New Roman" w:cs="Times New Roman"/>
          <w:color w:val="000000"/>
          <w:kern w:val="0"/>
          <w:sz w:val="24"/>
          <w:szCs w:val="24"/>
          <w:lang w:eastAsia="et-EE"/>
          <w14:ligatures w14:val="none"/>
        </w:rPr>
        <w:t xml:space="preserve"> paragrahvi 59</w:t>
      </w:r>
      <w:r w:rsidRPr="00D50A73">
        <w:rPr>
          <w:rFonts w:ascii="Times New Roman" w:eastAsia="Times New Roman" w:hAnsi="Times New Roman" w:cs="Times New Roman"/>
          <w:color w:val="000000"/>
          <w:kern w:val="0"/>
          <w:sz w:val="24"/>
          <w:szCs w:val="24"/>
          <w:vertAlign w:val="superscript"/>
          <w:lang w:eastAsia="et-EE"/>
          <w14:ligatures w14:val="none"/>
        </w:rPr>
        <w:t>1</w:t>
      </w:r>
      <w:r w:rsidRPr="00D50A73">
        <w:rPr>
          <w:rFonts w:ascii="Times New Roman" w:eastAsia="Times New Roman" w:hAnsi="Times New Roman" w:cs="Times New Roman"/>
          <w:color w:val="000000"/>
          <w:kern w:val="0"/>
          <w:sz w:val="24"/>
          <w:szCs w:val="24"/>
          <w:lang w:eastAsia="et-EE"/>
          <w14:ligatures w14:val="none"/>
        </w:rPr>
        <w:t xml:space="preserve"> lõi</w:t>
      </w:r>
      <w:del w:id="108" w:author="Katariina Kärsten - JUSTDIGI" w:date="2025-10-10T16:47:00Z" w16du:dateUtc="2025-10-10T13:47:00Z">
        <w:r w:rsidRPr="00D50A73" w:rsidDel="00F0668B">
          <w:rPr>
            <w:rFonts w:ascii="Times New Roman" w:eastAsia="Times New Roman" w:hAnsi="Times New Roman" w:cs="Times New Roman"/>
            <w:color w:val="000000"/>
            <w:kern w:val="0"/>
            <w:sz w:val="24"/>
            <w:szCs w:val="24"/>
            <w:lang w:eastAsia="et-EE"/>
            <w14:ligatures w14:val="none"/>
          </w:rPr>
          <w:delText>k</w:delText>
        </w:r>
      </w:del>
      <w:ins w:id="109" w:author="Katariina Kärsten - JUSTDIGI" w:date="2025-10-10T16:47:00Z" w16du:dateUtc="2025-10-10T13:47:00Z">
        <w:r w:rsidR="00F0668B">
          <w:rPr>
            <w:rFonts w:ascii="Times New Roman" w:eastAsia="Times New Roman" w:hAnsi="Times New Roman" w:cs="Times New Roman"/>
            <w:color w:val="000000"/>
            <w:kern w:val="0"/>
            <w:sz w:val="24"/>
            <w:szCs w:val="24"/>
            <w:lang w:eastAsia="et-EE"/>
            <w14:ligatures w14:val="none"/>
          </w:rPr>
          <w:t>g</w:t>
        </w:r>
      </w:ins>
      <w:r w:rsidRPr="00D50A73">
        <w:rPr>
          <w:rFonts w:ascii="Times New Roman" w:eastAsia="Times New Roman" w:hAnsi="Times New Roman" w:cs="Times New Roman"/>
          <w:color w:val="000000"/>
          <w:kern w:val="0"/>
          <w:sz w:val="24"/>
          <w:szCs w:val="24"/>
          <w:lang w:eastAsia="et-EE"/>
          <w14:ligatures w14:val="none"/>
        </w:rPr>
        <w:t xml:space="preserve">e 4 </w:t>
      </w:r>
      <w:commentRangeStart w:id="110"/>
      <w:del w:id="111" w:author="Katariina Kärsten - JUSTDIGI" w:date="2025-10-10T16:47:00Z" w16du:dateUtc="2025-10-10T13:47:00Z">
        <w:r w:rsidRPr="00D50A73" w:rsidDel="00F0668B">
          <w:rPr>
            <w:rFonts w:ascii="Times New Roman" w:eastAsia="Times New Roman" w:hAnsi="Times New Roman" w:cs="Times New Roman"/>
            <w:color w:val="000000"/>
            <w:kern w:val="0"/>
            <w:sz w:val="24"/>
            <w:szCs w:val="24"/>
            <w:lang w:eastAsia="et-EE"/>
            <w14:ligatures w14:val="none"/>
          </w:rPr>
          <w:delText xml:space="preserve">punkt 1–6 </w:delText>
        </w:r>
      </w:del>
      <w:commentRangeEnd w:id="110"/>
      <w:r w:rsidR="0068506C">
        <w:rPr>
          <w:rStyle w:val="Kommentaariviide"/>
        </w:rPr>
        <w:commentReference w:id="110"/>
      </w:r>
      <w:r w:rsidRPr="00D50A73">
        <w:rPr>
          <w:rFonts w:ascii="Times New Roman" w:eastAsia="Times New Roman" w:hAnsi="Times New Roman" w:cs="Times New Roman"/>
          <w:color w:val="000000"/>
          <w:kern w:val="0"/>
          <w:sz w:val="24"/>
          <w:szCs w:val="24"/>
          <w:lang w:eastAsia="et-EE"/>
          <w14:ligatures w14:val="none"/>
        </w:rPr>
        <w:t>muudetakse ja sõnastatakse järgmiselt:</w:t>
      </w:r>
    </w:p>
    <w:p w14:paraId="565E7F3E" w14:textId="77777777" w:rsidR="005C2323" w:rsidRPr="00D50A73" w:rsidRDefault="005C2323" w:rsidP="008673EB">
      <w:pPr>
        <w:spacing w:after="0" w:line="240" w:lineRule="auto"/>
        <w:jc w:val="both"/>
        <w:textAlignment w:val="baseline"/>
        <w:rPr>
          <w:ins w:id="112" w:author="Moonika Kuusk - JUSTDIGI" w:date="2025-10-07T20:54:00Z" w16du:dateUtc="2025-10-07T17:54:00Z"/>
          <w:rFonts w:ascii="Times New Roman" w:eastAsia="Times New Roman" w:hAnsi="Times New Roman" w:cs="Times New Roman"/>
          <w:color w:val="000000"/>
          <w:kern w:val="0"/>
          <w:sz w:val="24"/>
          <w:szCs w:val="24"/>
          <w:lang w:eastAsia="et-EE"/>
          <w14:ligatures w14:val="none"/>
        </w:rPr>
      </w:pPr>
    </w:p>
    <w:p w14:paraId="4D4920A1" w14:textId="4E7CE0D3" w:rsidR="00F0668B" w:rsidRDefault="00A045FD" w:rsidP="00A045FD">
      <w:pPr>
        <w:spacing w:after="0" w:line="240" w:lineRule="auto"/>
        <w:jc w:val="both"/>
        <w:textAlignment w:val="baseline"/>
        <w:rPr>
          <w:ins w:id="113" w:author="Katariina Kärsten - JUSTDIGI" w:date="2025-10-10T16:47:00Z" w16du:dateUtc="2025-10-10T13:47:00Z"/>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br/>
      </w:r>
      <w:r w:rsidR="0078014B" w:rsidRPr="00D50A73">
        <w:rPr>
          <w:rFonts w:ascii="Times New Roman" w:eastAsia="Times New Roman" w:hAnsi="Times New Roman" w:cs="Times New Roman"/>
          <w:color w:val="000000"/>
          <w:kern w:val="0"/>
          <w:sz w:val="24"/>
          <w:szCs w:val="24"/>
          <w:lang w:eastAsia="et-EE"/>
          <w14:ligatures w14:val="none"/>
        </w:rPr>
        <w:t>„</w:t>
      </w:r>
      <w:ins w:id="114" w:author="Katariina Kärsten - JUSTDIGI" w:date="2025-10-10T16:47:00Z" w16du:dateUtc="2025-10-10T13:47:00Z">
        <w:r w:rsidR="00F0668B">
          <w:rPr>
            <w:rFonts w:ascii="Times New Roman" w:eastAsia="Times New Roman" w:hAnsi="Times New Roman" w:cs="Times New Roman"/>
            <w:color w:val="000000"/>
            <w:kern w:val="0"/>
            <w:sz w:val="24"/>
            <w:szCs w:val="24"/>
            <w:lang w:eastAsia="et-EE"/>
            <w14:ligatures w14:val="none"/>
          </w:rPr>
          <w:t xml:space="preserve">(4) </w:t>
        </w:r>
      </w:ins>
      <w:ins w:id="115" w:author="Katariina Kärsten - JUSTDIGI" w:date="2025-10-10T16:48:00Z" w16du:dateUtc="2025-10-10T13:48:00Z">
        <w:r w:rsidR="00781723">
          <w:rPr>
            <w:rFonts w:ascii="Times New Roman" w:eastAsia="Times New Roman" w:hAnsi="Times New Roman" w:cs="Times New Roman"/>
            <w:color w:val="000000"/>
            <w:kern w:val="0"/>
            <w:sz w:val="24"/>
            <w:szCs w:val="24"/>
            <w:lang w:eastAsia="et-EE"/>
            <w14:ligatures w14:val="none"/>
          </w:rPr>
          <w:t>T</w:t>
        </w:r>
      </w:ins>
      <w:ins w:id="116" w:author="Katariina Kärsten - JUSTDIGI" w:date="2025-10-10T16:48:00Z">
        <w:r w:rsidR="00781723" w:rsidRPr="00781723">
          <w:rPr>
            <w:rFonts w:ascii="Times New Roman" w:eastAsia="Times New Roman" w:hAnsi="Times New Roman" w:cs="Times New Roman"/>
            <w:color w:val="000000"/>
            <w:kern w:val="0"/>
            <w:sz w:val="24"/>
            <w:szCs w:val="24"/>
            <w:lang w:eastAsia="et-EE"/>
            <w14:ligatures w14:val="none"/>
          </w:rPr>
          <w:t>ervise infosüsteemis töödeldakse järgmisi andmeid</w:t>
        </w:r>
      </w:ins>
      <w:ins w:id="117" w:author="Katariina Kärsten - JUSTDIGI" w:date="2025-10-10T16:48:00Z" w16du:dateUtc="2025-10-10T13:48:00Z">
        <w:r w:rsidR="00781723">
          <w:rPr>
            <w:rFonts w:ascii="Times New Roman" w:eastAsia="Times New Roman" w:hAnsi="Times New Roman" w:cs="Times New Roman"/>
            <w:color w:val="000000"/>
            <w:kern w:val="0"/>
            <w:sz w:val="24"/>
            <w:szCs w:val="24"/>
            <w:lang w:eastAsia="et-EE"/>
            <w14:ligatures w14:val="none"/>
          </w:rPr>
          <w:t xml:space="preserve">: </w:t>
        </w:r>
      </w:ins>
    </w:p>
    <w:p w14:paraId="67619AC7" w14:textId="671FE2B5" w:rsidR="00A045FD" w:rsidRPr="00D50A73" w:rsidRDefault="00A045FD" w:rsidP="00A045FD">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t>1) patsiendi üldandmed – isikukood ja sünniaeg, sugu, ees- ja perekonnanimi</w:t>
      </w:r>
      <w:r w:rsidR="0078014B" w:rsidRPr="00D50A73">
        <w:rPr>
          <w:rFonts w:ascii="Times New Roman" w:eastAsia="Times New Roman" w:hAnsi="Times New Roman" w:cs="Times New Roman"/>
          <w:color w:val="000000"/>
          <w:kern w:val="0"/>
          <w:sz w:val="24"/>
          <w:szCs w:val="24"/>
          <w:lang w:eastAsia="et-EE"/>
          <w14:ligatures w14:val="none"/>
        </w:rPr>
        <w:t xml:space="preserve">, </w:t>
      </w:r>
      <w:r w:rsidRPr="00D50A73">
        <w:rPr>
          <w:rFonts w:ascii="Times New Roman" w:eastAsia="Times New Roman" w:hAnsi="Times New Roman" w:cs="Times New Roman"/>
          <w:color w:val="000000"/>
          <w:kern w:val="0"/>
          <w:sz w:val="24"/>
          <w:szCs w:val="24"/>
          <w:lang w:eastAsia="et-EE"/>
          <w14:ligatures w14:val="none"/>
        </w:rPr>
        <w:t>kontaktandmed</w:t>
      </w:r>
      <w:r w:rsidR="0078014B" w:rsidRPr="00D50A73">
        <w:rPr>
          <w:rFonts w:ascii="Times New Roman" w:eastAsia="Times New Roman" w:hAnsi="Times New Roman" w:cs="Times New Roman"/>
          <w:color w:val="000000"/>
          <w:kern w:val="0"/>
          <w:sz w:val="24"/>
          <w:szCs w:val="24"/>
          <w:lang w:eastAsia="et-EE"/>
          <w14:ligatures w14:val="none"/>
        </w:rPr>
        <w:t xml:space="preserve"> ning allkirja kujutis;</w:t>
      </w:r>
    </w:p>
    <w:p w14:paraId="4980178A" w14:textId="77777777" w:rsidR="0078014B" w:rsidRPr="00D50A73" w:rsidRDefault="0078014B" w:rsidP="0078014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t>2) patsiendi muud andmed – töökoha, õppeasutuse ja perearsti andmed, ravikindlustuse, ravikindlustushüvitise ja tervishoiuteenusega seotud lisatasu piirmäära andmed, tahteavalduse ja eestkostja või esindaja andmed;</w:t>
      </w:r>
    </w:p>
    <w:p w14:paraId="5EACAB00" w14:textId="5D2BFC11" w:rsidR="0078014B" w:rsidRPr="00D50A73" w:rsidRDefault="0078014B" w:rsidP="0078014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t>3) patsienti puudutavad meditsiinilised ja muud terviseandmed – raviprotsessi ja terviseseisundit kirjeldavad andmed, geneetilised andmed, terviseriskide, tervisekäitumise ja elustiili andmed ning muud tervisega seotud andmed;</w:t>
      </w:r>
    </w:p>
    <w:p w14:paraId="3DD62B25" w14:textId="785205A1" w:rsidR="0078014B" w:rsidRPr="00D50A73" w:rsidRDefault="0078014B" w:rsidP="0078014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t>4) käesoleva seaduse §-s 59</w:t>
      </w:r>
      <w:r w:rsidRPr="00D50A73">
        <w:rPr>
          <w:rFonts w:ascii="Times New Roman" w:eastAsia="Times New Roman" w:hAnsi="Times New Roman" w:cs="Times New Roman"/>
          <w:color w:val="000000"/>
          <w:kern w:val="0"/>
          <w:sz w:val="24"/>
          <w:szCs w:val="24"/>
          <w:vertAlign w:val="superscript"/>
          <w:lang w:eastAsia="et-EE"/>
          <w14:ligatures w14:val="none"/>
        </w:rPr>
        <w:t>9</w:t>
      </w:r>
      <w:r w:rsidRPr="00D50A73">
        <w:rPr>
          <w:rFonts w:ascii="Times New Roman" w:eastAsia="Times New Roman" w:hAnsi="Times New Roman" w:cs="Times New Roman"/>
          <w:color w:val="000000"/>
          <w:kern w:val="0"/>
          <w:sz w:val="24"/>
          <w:szCs w:val="24"/>
          <w:lang w:eastAsia="et-EE"/>
          <w14:ligatures w14:val="none"/>
        </w:rPr>
        <w:t> nimetatud usaldusisiku ja §-s 59</w:t>
      </w:r>
      <w:r w:rsidRPr="00D50A73">
        <w:rPr>
          <w:rFonts w:ascii="Times New Roman" w:eastAsia="Times New Roman" w:hAnsi="Times New Roman" w:cs="Times New Roman"/>
          <w:color w:val="000000"/>
          <w:kern w:val="0"/>
          <w:sz w:val="24"/>
          <w:szCs w:val="24"/>
          <w:vertAlign w:val="superscript"/>
          <w:lang w:eastAsia="et-EE"/>
          <w14:ligatures w14:val="none"/>
        </w:rPr>
        <w:t>10</w:t>
      </w:r>
      <w:r w:rsidRPr="00D50A73">
        <w:rPr>
          <w:rFonts w:ascii="Times New Roman" w:eastAsia="Times New Roman" w:hAnsi="Times New Roman" w:cs="Times New Roman"/>
          <w:color w:val="000000"/>
          <w:kern w:val="0"/>
          <w:sz w:val="24"/>
          <w:szCs w:val="24"/>
          <w:lang w:eastAsia="et-EE"/>
          <w14:ligatures w14:val="none"/>
        </w:rPr>
        <w:t> nimetatud tunnistaja üldandmed ning nende allkirjade kujutised</w:t>
      </w:r>
      <w:r w:rsidR="00714FA7" w:rsidRPr="00D50A73">
        <w:rPr>
          <w:rFonts w:ascii="Times New Roman" w:eastAsia="Times New Roman" w:hAnsi="Times New Roman" w:cs="Times New Roman"/>
          <w:color w:val="000000"/>
          <w:kern w:val="0"/>
          <w:sz w:val="24"/>
          <w:szCs w:val="24"/>
          <w:lang w:eastAsia="et-EE"/>
          <w14:ligatures w14:val="none"/>
        </w:rPr>
        <w:t>;</w:t>
      </w:r>
    </w:p>
    <w:p w14:paraId="5C420B8C" w14:textId="3802AD16" w:rsidR="0078014B" w:rsidRPr="00D50A73" w:rsidRDefault="00714FA7" w:rsidP="0078014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t>5</w:t>
      </w:r>
      <w:r w:rsidR="0078014B" w:rsidRPr="00D50A73">
        <w:rPr>
          <w:rFonts w:ascii="Times New Roman" w:eastAsia="Times New Roman" w:hAnsi="Times New Roman" w:cs="Times New Roman"/>
          <w:color w:val="000000"/>
          <w:kern w:val="0"/>
          <w:sz w:val="24"/>
          <w:szCs w:val="24"/>
          <w:lang w:eastAsia="et-EE"/>
          <w14:ligatures w14:val="none"/>
        </w:rPr>
        <w:t>) dokumendi või andmestiku koostaja andmed – nimi, kood, tegevusluba, kutse või eriala ja kontaktandmed;</w:t>
      </w:r>
    </w:p>
    <w:p w14:paraId="6CC1E348" w14:textId="3AC0EC7B" w:rsidR="0078014B" w:rsidRPr="00D50A73" w:rsidRDefault="00714FA7" w:rsidP="0078014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t>6</w:t>
      </w:r>
      <w:r w:rsidR="0078014B" w:rsidRPr="00D50A73">
        <w:rPr>
          <w:rFonts w:ascii="Times New Roman" w:eastAsia="Times New Roman" w:hAnsi="Times New Roman" w:cs="Times New Roman"/>
          <w:color w:val="000000"/>
          <w:kern w:val="0"/>
          <w:sz w:val="24"/>
          <w:szCs w:val="24"/>
          <w:lang w:eastAsia="et-EE"/>
          <w14:ligatures w14:val="none"/>
        </w:rPr>
        <w:t>) patsiendile osutatavate teenustega seotud andmed – kutsed, soovitused ja teavitused ning tervishoiuteenusega seotud tagasiside küsimustikud;“;</w:t>
      </w:r>
    </w:p>
    <w:p w14:paraId="729EAB4B" w14:textId="53CAEA23" w:rsidR="00A045FD" w:rsidRPr="00A045FD" w:rsidRDefault="00714FA7" w:rsidP="00A045FD">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50A73">
        <w:rPr>
          <w:rFonts w:ascii="Times New Roman" w:eastAsia="Times New Roman" w:hAnsi="Times New Roman" w:cs="Times New Roman"/>
          <w:color w:val="000000"/>
          <w:kern w:val="0"/>
          <w:sz w:val="24"/>
          <w:szCs w:val="24"/>
          <w:lang w:eastAsia="et-EE"/>
          <w14:ligatures w14:val="none"/>
        </w:rPr>
        <w:t>7</w:t>
      </w:r>
      <w:r w:rsidR="00A045FD" w:rsidRPr="00D50A73">
        <w:rPr>
          <w:rFonts w:ascii="Times New Roman" w:eastAsia="Times New Roman" w:hAnsi="Times New Roman" w:cs="Times New Roman"/>
          <w:color w:val="000000"/>
          <w:kern w:val="0"/>
          <w:sz w:val="24"/>
          <w:szCs w:val="24"/>
          <w:lang w:eastAsia="et-EE"/>
          <w14:ligatures w14:val="none"/>
        </w:rPr>
        <w:t>) ravijärjekorra ja digiregistratuuri pidamisega seotud andmed;</w:t>
      </w:r>
      <w:r w:rsidR="00A045FD" w:rsidRPr="00D50A73">
        <w:rPr>
          <w:rFonts w:ascii="Times New Roman" w:eastAsia="Times New Roman" w:hAnsi="Times New Roman" w:cs="Times New Roman"/>
          <w:color w:val="000000"/>
          <w:kern w:val="0"/>
          <w:sz w:val="24"/>
          <w:szCs w:val="24"/>
          <w:lang w:eastAsia="et-EE"/>
          <w14:ligatures w14:val="none"/>
        </w:rPr>
        <w:br/>
      </w:r>
      <w:r w:rsidRPr="00D50A73">
        <w:rPr>
          <w:rFonts w:ascii="Times New Roman" w:eastAsia="Times New Roman" w:hAnsi="Times New Roman" w:cs="Times New Roman"/>
          <w:color w:val="000000"/>
          <w:kern w:val="0"/>
          <w:sz w:val="24"/>
          <w:szCs w:val="24"/>
          <w:lang w:eastAsia="et-EE"/>
          <w14:ligatures w14:val="none"/>
        </w:rPr>
        <w:t>8</w:t>
      </w:r>
      <w:r w:rsidR="00A045FD" w:rsidRPr="00D50A73">
        <w:rPr>
          <w:rFonts w:ascii="Times New Roman" w:eastAsia="Times New Roman" w:hAnsi="Times New Roman" w:cs="Times New Roman"/>
          <w:color w:val="000000"/>
          <w:kern w:val="0"/>
          <w:sz w:val="24"/>
          <w:szCs w:val="24"/>
          <w:lang w:eastAsia="et-EE"/>
          <w14:ligatures w14:val="none"/>
        </w:rPr>
        <w:t>) andmetöötluse logid ja süsteemi teated</w:t>
      </w:r>
      <w:r w:rsidR="00A045FD" w:rsidRPr="00A045FD">
        <w:rPr>
          <w:rFonts w:ascii="Times New Roman" w:eastAsia="Times New Roman" w:hAnsi="Times New Roman" w:cs="Times New Roman"/>
          <w:color w:val="000000"/>
          <w:kern w:val="0"/>
          <w:sz w:val="24"/>
          <w:szCs w:val="24"/>
          <w:lang w:eastAsia="et-EE"/>
          <w14:ligatures w14:val="none"/>
        </w:rPr>
        <w:t>.</w:t>
      </w:r>
      <w:r w:rsidR="005A63CE">
        <w:rPr>
          <w:rFonts w:ascii="Times New Roman" w:eastAsia="Times New Roman" w:hAnsi="Times New Roman" w:cs="Times New Roman"/>
          <w:color w:val="000000"/>
          <w:kern w:val="0"/>
          <w:sz w:val="24"/>
          <w:szCs w:val="24"/>
          <w:lang w:eastAsia="et-EE"/>
          <w14:ligatures w14:val="none"/>
        </w:rPr>
        <w:t>“;</w:t>
      </w:r>
    </w:p>
    <w:p w14:paraId="452E5228" w14:textId="5703E079" w:rsidR="35412D42" w:rsidRPr="00C259F7" w:rsidRDefault="35412D42" w:rsidP="00250D87">
      <w:pPr>
        <w:spacing w:after="0" w:line="240" w:lineRule="auto"/>
        <w:jc w:val="both"/>
        <w:rPr>
          <w:rFonts w:ascii="Times New Roman" w:eastAsia="Times New Roman" w:hAnsi="Times New Roman" w:cs="Times New Roman"/>
          <w:sz w:val="24"/>
          <w:szCs w:val="24"/>
          <w:lang w:eastAsia="et-EE"/>
        </w:rPr>
      </w:pPr>
    </w:p>
    <w:p w14:paraId="6BAA1163" w14:textId="740C4384" w:rsidR="35412D42" w:rsidRPr="00C259F7" w:rsidRDefault="005A63CE" w:rsidP="3FAB5FB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9</w:t>
      </w:r>
      <w:r w:rsidR="28227AE9" w:rsidRPr="00C259F7">
        <w:rPr>
          <w:rFonts w:ascii="Times New Roman" w:eastAsia="Times New Roman" w:hAnsi="Times New Roman" w:cs="Times New Roman"/>
          <w:kern w:val="0"/>
          <w:sz w:val="24"/>
          <w:szCs w:val="24"/>
          <w:lang w:eastAsia="et-EE"/>
          <w14:ligatures w14:val="none"/>
        </w:rPr>
        <w:t>)</w:t>
      </w:r>
      <w:r w:rsidR="079B35CB" w:rsidRPr="00C259F7">
        <w:rPr>
          <w:rFonts w:ascii="Times New Roman" w:eastAsia="Times New Roman" w:hAnsi="Times New Roman" w:cs="Times New Roman"/>
          <w:kern w:val="0"/>
          <w:sz w:val="24"/>
          <w:szCs w:val="24"/>
          <w:lang w:eastAsia="et-EE"/>
          <w14:ligatures w14:val="none"/>
        </w:rPr>
        <w:t xml:space="preserve"> paragrahvi 59</w:t>
      </w:r>
      <w:r w:rsidR="079B35CB" w:rsidRPr="00C259F7">
        <w:rPr>
          <w:rFonts w:ascii="Times New Roman" w:eastAsia="Times New Roman" w:hAnsi="Times New Roman" w:cs="Times New Roman"/>
          <w:kern w:val="0"/>
          <w:sz w:val="24"/>
          <w:szCs w:val="24"/>
          <w:vertAlign w:val="superscript"/>
          <w:lang w:eastAsia="et-EE"/>
          <w14:ligatures w14:val="none"/>
        </w:rPr>
        <w:t>1</w:t>
      </w:r>
      <w:r w:rsidR="079B35CB" w:rsidRPr="00C259F7">
        <w:rPr>
          <w:rFonts w:ascii="Times New Roman" w:eastAsia="Times New Roman" w:hAnsi="Times New Roman" w:cs="Times New Roman"/>
          <w:kern w:val="0"/>
          <w:sz w:val="24"/>
          <w:szCs w:val="24"/>
          <w:lang w:eastAsia="et-EE"/>
          <w14:ligatures w14:val="none"/>
        </w:rPr>
        <w:t xml:space="preserve"> lõike 5 punkt 1 muudetakse ja sõnastatakse järgmiselt</w:t>
      </w:r>
      <w:r w:rsidR="6739D3A6" w:rsidRPr="00C259F7">
        <w:rPr>
          <w:rFonts w:ascii="Times New Roman" w:eastAsia="Times New Roman" w:hAnsi="Times New Roman" w:cs="Times New Roman"/>
          <w:kern w:val="0"/>
          <w:sz w:val="24"/>
          <w:szCs w:val="24"/>
          <w:lang w:eastAsia="et-EE"/>
          <w14:ligatures w14:val="none"/>
        </w:rPr>
        <w:t>:</w:t>
      </w:r>
    </w:p>
    <w:p w14:paraId="36C05CD6" w14:textId="77777777" w:rsidR="00AB67CA" w:rsidRPr="00C259F7" w:rsidRDefault="00AB67CA" w:rsidP="00AB67C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446EA1B" w14:textId="1D58476D" w:rsidR="0040357B" w:rsidRPr="00C259F7" w:rsidRDefault="793FA5CF" w:rsidP="0040357B">
      <w:pPr>
        <w:spacing w:after="0" w:line="240" w:lineRule="auto"/>
        <w:jc w:val="both"/>
        <w:textAlignment w:val="baseline"/>
        <w:rPr>
          <w:rFonts w:ascii="Times New Roman" w:eastAsia="Times New Roman" w:hAnsi="Times New Roman" w:cs="Times New Roman"/>
          <w:sz w:val="24"/>
          <w:szCs w:val="24"/>
          <w:lang w:eastAsia="et-EE"/>
        </w:rPr>
      </w:pPr>
      <w:r w:rsidRPr="00C259F7">
        <w:rPr>
          <w:rFonts w:ascii="Times New Roman" w:eastAsia="Times New Roman" w:hAnsi="Times New Roman" w:cs="Times New Roman"/>
          <w:sz w:val="24"/>
          <w:szCs w:val="24"/>
          <w:lang w:eastAsia="et-EE"/>
        </w:rPr>
        <w:t>„1) kiirabikaardi, ravijärjekorra ja digiregistratuuriga seotud andmeid, kutseid, soovitusi ja teavitusi ning tervishoiuteenusega seotud tagasiside andmeid viis aastat;“;</w:t>
      </w:r>
    </w:p>
    <w:p w14:paraId="5E48B3EF" w14:textId="77777777" w:rsidR="00AB67CA" w:rsidRPr="00C259F7" w:rsidRDefault="00AB67CA" w:rsidP="0040357B">
      <w:pPr>
        <w:spacing w:after="0" w:line="240" w:lineRule="auto"/>
        <w:jc w:val="both"/>
        <w:textAlignment w:val="baseline"/>
        <w:rPr>
          <w:rFonts w:ascii="Times New Roman" w:eastAsia="Times New Roman" w:hAnsi="Times New Roman" w:cs="Times New Roman"/>
          <w:b/>
          <w:bCs/>
          <w:sz w:val="24"/>
          <w:szCs w:val="24"/>
          <w:lang w:eastAsia="et-EE"/>
        </w:rPr>
      </w:pPr>
    </w:p>
    <w:p w14:paraId="0F60E3B9" w14:textId="0BF88BC6" w:rsidR="0018662D" w:rsidRPr="00C259F7" w:rsidRDefault="005A63CE" w:rsidP="0018662D">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10</w:t>
      </w:r>
      <w:r w:rsidR="00D56B49" w:rsidRPr="00C259F7">
        <w:rPr>
          <w:rFonts w:ascii="Times New Roman" w:eastAsia="Times New Roman" w:hAnsi="Times New Roman" w:cs="Times New Roman"/>
          <w:b/>
          <w:bCs/>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 xml:space="preserve"> </w:t>
      </w:r>
      <w:r w:rsidR="0018662D" w:rsidRPr="00C259F7">
        <w:rPr>
          <w:rFonts w:ascii="Times New Roman" w:eastAsia="Times New Roman" w:hAnsi="Times New Roman" w:cs="Times New Roman"/>
          <w:kern w:val="0"/>
          <w:sz w:val="24"/>
          <w:szCs w:val="24"/>
          <w:lang w:eastAsia="et-EE"/>
          <w14:ligatures w14:val="none"/>
        </w:rPr>
        <w:t>seaduse § 59</w:t>
      </w:r>
      <w:r w:rsidR="0018662D" w:rsidRPr="00C259F7">
        <w:rPr>
          <w:rFonts w:ascii="Times New Roman" w:eastAsia="Times New Roman" w:hAnsi="Times New Roman" w:cs="Times New Roman"/>
          <w:kern w:val="0"/>
          <w:sz w:val="24"/>
          <w:szCs w:val="24"/>
          <w:vertAlign w:val="superscript"/>
          <w:lang w:eastAsia="et-EE"/>
          <w14:ligatures w14:val="none"/>
        </w:rPr>
        <w:t>1</w:t>
      </w:r>
      <w:r w:rsidR="0018662D" w:rsidRPr="00C259F7">
        <w:rPr>
          <w:rFonts w:ascii="Times New Roman" w:eastAsia="Times New Roman" w:hAnsi="Times New Roman" w:cs="Times New Roman"/>
          <w:kern w:val="0"/>
          <w:sz w:val="24"/>
          <w:szCs w:val="24"/>
          <w:lang w:eastAsia="et-EE"/>
          <w14:ligatures w14:val="none"/>
        </w:rPr>
        <w:t xml:space="preserve"> täiendatakse lõikega 7 järgmises sõnastuses:</w:t>
      </w:r>
    </w:p>
    <w:p w14:paraId="130CE496" w14:textId="77777777" w:rsidR="0018662D" w:rsidRPr="00C259F7" w:rsidRDefault="0018662D" w:rsidP="0018662D">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w:t>
      </w:r>
    </w:p>
    <w:p w14:paraId="70AA00B1" w14:textId="1E987092" w:rsidR="0018662D" w:rsidRPr="00C259F7" w:rsidRDefault="0018662D" w:rsidP="0018662D">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„(7)</w:t>
      </w:r>
      <w:r w:rsidR="0006409A" w:rsidRPr="00C259F7">
        <w:rPr>
          <w:rFonts w:ascii="Times New Roman" w:eastAsia="Times New Roman" w:hAnsi="Times New Roman" w:cs="Times New Roman"/>
          <w:kern w:val="0"/>
          <w:sz w:val="24"/>
          <w:szCs w:val="24"/>
          <w:lang w:eastAsia="et-EE"/>
          <w14:ligatures w14:val="none"/>
        </w:rPr>
        <w:t xml:space="preserve"> Eraelu kaitseks kehtib infosüsteemis isikuandmete</w:t>
      </w:r>
      <w:r w:rsidR="009F4EE4">
        <w:rPr>
          <w:rFonts w:ascii="Times New Roman" w:eastAsia="Times New Roman" w:hAnsi="Times New Roman" w:cs="Times New Roman"/>
          <w:kern w:val="0"/>
          <w:sz w:val="24"/>
          <w:szCs w:val="24"/>
          <w:lang w:eastAsia="et-EE"/>
          <w14:ligatures w14:val="none"/>
        </w:rPr>
        <w:t>le</w:t>
      </w:r>
      <w:r w:rsidR="0006409A" w:rsidRPr="00C259F7">
        <w:rPr>
          <w:rFonts w:ascii="Times New Roman" w:eastAsia="Times New Roman" w:hAnsi="Times New Roman" w:cs="Times New Roman"/>
          <w:kern w:val="0"/>
          <w:sz w:val="24"/>
          <w:szCs w:val="24"/>
          <w:lang w:eastAsia="et-EE"/>
          <w14:ligatures w14:val="none"/>
        </w:rPr>
        <w:t xml:space="preserve"> juurdepääsupiirang andmete säilitamise tähtaja lõpuni.“</w:t>
      </w:r>
      <w:r w:rsidR="00F610C3" w:rsidRPr="00C259F7">
        <w:rPr>
          <w:rFonts w:ascii="Times New Roman" w:eastAsia="Times New Roman" w:hAnsi="Times New Roman" w:cs="Times New Roman"/>
          <w:kern w:val="0"/>
          <w:sz w:val="24"/>
          <w:szCs w:val="24"/>
          <w:lang w:eastAsia="et-EE"/>
          <w14:ligatures w14:val="none"/>
        </w:rPr>
        <w:t>;</w:t>
      </w:r>
    </w:p>
    <w:p w14:paraId="7D5934E9" w14:textId="77777777" w:rsidR="0018662D" w:rsidRPr="00C259F7" w:rsidRDefault="0018662D"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42A9C5B" w14:textId="5E000636" w:rsidR="001D13F4" w:rsidRPr="00C259F7" w:rsidRDefault="0018662D" w:rsidP="00250D8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5A63CE">
        <w:rPr>
          <w:rFonts w:ascii="Times New Roman" w:eastAsia="Times New Roman" w:hAnsi="Times New Roman" w:cs="Times New Roman"/>
          <w:b/>
          <w:bCs/>
          <w:kern w:val="0"/>
          <w:sz w:val="24"/>
          <w:szCs w:val="24"/>
          <w:lang w:eastAsia="et-EE"/>
          <w14:ligatures w14:val="none"/>
        </w:rPr>
        <w:t>1</w:t>
      </w:r>
      <w:r w:rsidRPr="00C259F7">
        <w:rPr>
          <w:rFonts w:ascii="Times New Roman" w:eastAsia="Times New Roman" w:hAnsi="Times New Roman" w:cs="Times New Roman"/>
          <w:b/>
          <w:bCs/>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color w:val="000000"/>
          <w:kern w:val="0"/>
          <w:sz w:val="24"/>
          <w:szCs w:val="24"/>
          <w:lang w:eastAsia="et-EE"/>
          <w14:ligatures w14:val="none"/>
        </w:rPr>
        <w:t>paragrahvi § 59</w:t>
      </w:r>
      <w:r w:rsidR="00B4541E" w:rsidRPr="00C259F7">
        <w:rPr>
          <w:rFonts w:ascii="Times New Roman" w:eastAsia="Times New Roman" w:hAnsi="Times New Roman" w:cs="Times New Roman"/>
          <w:color w:val="000000"/>
          <w:kern w:val="0"/>
          <w:sz w:val="24"/>
          <w:szCs w:val="24"/>
          <w:vertAlign w:val="superscript"/>
          <w:lang w:eastAsia="et-EE"/>
          <w14:ligatures w14:val="none"/>
        </w:rPr>
        <w:t>2</w:t>
      </w:r>
      <w:r w:rsidR="00D56B49" w:rsidRPr="00C259F7">
        <w:rPr>
          <w:rFonts w:ascii="Times New Roman" w:eastAsia="Times New Roman" w:hAnsi="Times New Roman" w:cs="Times New Roman"/>
          <w:color w:val="000000"/>
          <w:kern w:val="0"/>
          <w:sz w:val="24"/>
          <w:szCs w:val="24"/>
          <w:lang w:eastAsia="et-EE"/>
          <w14:ligatures w14:val="none"/>
        </w:rPr>
        <w:t xml:space="preserve"> lõige 1</w:t>
      </w:r>
      <w:r w:rsidR="00B4541E" w:rsidRPr="00C259F7">
        <w:rPr>
          <w:rFonts w:ascii="Times New Roman" w:eastAsia="Times New Roman" w:hAnsi="Times New Roman" w:cs="Times New Roman"/>
          <w:color w:val="000000"/>
          <w:kern w:val="0"/>
          <w:sz w:val="24"/>
          <w:szCs w:val="24"/>
          <w:vertAlign w:val="superscript"/>
          <w:lang w:eastAsia="et-EE"/>
          <w14:ligatures w14:val="none"/>
        </w:rPr>
        <w:t>2</w:t>
      </w:r>
      <w:r w:rsidR="00D56B49" w:rsidRPr="00C259F7">
        <w:rPr>
          <w:rFonts w:ascii="Times New Roman" w:eastAsia="Times New Roman" w:hAnsi="Times New Roman" w:cs="Times New Roman"/>
          <w:color w:val="000000"/>
          <w:kern w:val="0"/>
          <w:sz w:val="24"/>
          <w:szCs w:val="24"/>
          <w:lang w:eastAsia="et-EE"/>
          <w14:ligatures w14:val="none"/>
        </w:rPr>
        <w:t xml:space="preserve"> muudetakse ja sõnastatakse järgmiselt:</w:t>
      </w:r>
    </w:p>
    <w:p w14:paraId="24DDA9FF" w14:textId="3390336F" w:rsidR="35412D42" w:rsidRPr="00C259F7" w:rsidRDefault="35412D42" w:rsidP="00250D87">
      <w:pPr>
        <w:spacing w:after="0" w:line="240" w:lineRule="auto"/>
        <w:jc w:val="both"/>
        <w:rPr>
          <w:rFonts w:ascii="Times New Roman" w:eastAsia="Times New Roman" w:hAnsi="Times New Roman" w:cs="Times New Roman"/>
          <w:sz w:val="24"/>
          <w:szCs w:val="24"/>
          <w:lang w:eastAsia="et-EE"/>
        </w:rPr>
      </w:pPr>
    </w:p>
    <w:p w14:paraId="701D9F51" w14:textId="1ABA3E5B" w:rsidR="009F6CC8" w:rsidRPr="00C259F7" w:rsidRDefault="00416C92"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„(1</w:t>
      </w:r>
      <w:r w:rsidRPr="00C259F7">
        <w:rPr>
          <w:rFonts w:ascii="Times New Roman" w:eastAsia="Times New Roman" w:hAnsi="Times New Roman" w:cs="Times New Roman"/>
          <w:kern w:val="0"/>
          <w:sz w:val="24"/>
          <w:szCs w:val="24"/>
          <w:vertAlign w:val="superscript"/>
          <w:lang w:eastAsia="et-EE"/>
          <w14:ligatures w14:val="none"/>
        </w:rPr>
        <w:t>2</w:t>
      </w:r>
      <w:r w:rsidRPr="00C259F7">
        <w:rPr>
          <w:rFonts w:ascii="Times New Roman" w:eastAsia="Times New Roman" w:hAnsi="Times New Roman" w:cs="Times New Roman"/>
          <w:kern w:val="0"/>
          <w:sz w:val="24"/>
          <w:szCs w:val="24"/>
          <w:lang w:eastAsia="et-EE"/>
          <w14:ligatures w14:val="none"/>
        </w:rPr>
        <w:t>) Patsiendil on õigus edastada tervise infosüsteemi isikuandmeid, sealhulgas eriliigilisi isikuandmeid</w:t>
      </w:r>
      <w:ins w:id="118" w:author="Moonika Kuusk - JUSTDIGI" w:date="2025-10-07T21:02:00Z" w16du:dateUtc="2025-10-07T18:02:00Z">
        <w:r w:rsidR="00393FD9">
          <w:rPr>
            <w:rFonts w:ascii="Times New Roman" w:eastAsia="Times New Roman" w:hAnsi="Times New Roman" w:cs="Times New Roman"/>
            <w:kern w:val="0"/>
            <w:sz w:val="24"/>
            <w:szCs w:val="24"/>
            <w:lang w:eastAsia="et-EE"/>
            <w14:ligatures w14:val="none"/>
          </w:rPr>
          <w:t>,</w:t>
        </w:r>
      </w:ins>
      <w:r w:rsidRPr="00C259F7">
        <w:rPr>
          <w:rFonts w:ascii="Times New Roman" w:eastAsia="Times New Roman" w:hAnsi="Times New Roman" w:cs="Times New Roman"/>
          <w:kern w:val="0"/>
          <w:sz w:val="24"/>
          <w:szCs w:val="24"/>
          <w:lang w:eastAsia="et-EE"/>
          <w14:ligatures w14:val="none"/>
        </w:rPr>
        <w:t xml:space="preserve"> teenuste pakkumiseks ja temaga ühenduse võtmiseks, parema tervishoiuteenuse saamiseks ja terviseseisundi hindamiseks, sealhulgas tarkvaralahenduse kasutamiseks </w:t>
      </w:r>
      <w:r w:rsidR="002F607A" w:rsidRPr="00C259F7">
        <w:rPr>
          <w:rFonts w:ascii="Times New Roman" w:eastAsia="Times New Roman" w:hAnsi="Times New Roman" w:cs="Times New Roman"/>
          <w:kern w:val="0"/>
          <w:sz w:val="24"/>
          <w:szCs w:val="24"/>
          <w:lang w:eastAsia="et-EE"/>
          <w14:ligatures w14:val="none"/>
        </w:rPr>
        <w:t>ja</w:t>
      </w:r>
      <w:r w:rsidRPr="00C259F7">
        <w:rPr>
          <w:rFonts w:ascii="Times New Roman" w:eastAsia="Times New Roman" w:hAnsi="Times New Roman" w:cs="Times New Roman"/>
          <w:kern w:val="0"/>
          <w:sz w:val="24"/>
          <w:szCs w:val="24"/>
          <w:lang w:eastAsia="et-EE"/>
          <w14:ligatures w14:val="none"/>
        </w:rPr>
        <w:t xml:space="preserve"> kutsete saamiseks.“;</w:t>
      </w:r>
    </w:p>
    <w:p w14:paraId="357F8861" w14:textId="77777777" w:rsidR="001D13F4" w:rsidRPr="00C259F7" w:rsidRDefault="001D13F4"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53FA1CE" w14:textId="59CA5EFC" w:rsidR="001D13F4" w:rsidRPr="00C259F7" w:rsidRDefault="002E159E" w:rsidP="00250D8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5A63CE">
        <w:rPr>
          <w:rFonts w:ascii="Times New Roman" w:eastAsia="Times New Roman" w:hAnsi="Times New Roman" w:cs="Times New Roman"/>
          <w:b/>
          <w:bCs/>
          <w:kern w:val="0"/>
          <w:sz w:val="24"/>
          <w:szCs w:val="24"/>
          <w:lang w:eastAsia="et-EE"/>
          <w14:ligatures w14:val="none"/>
        </w:rPr>
        <w:t>2</w:t>
      </w:r>
      <w:r w:rsidR="00D56B49" w:rsidRPr="00C259F7">
        <w:rPr>
          <w:rFonts w:ascii="Times New Roman" w:eastAsia="Times New Roman" w:hAnsi="Times New Roman" w:cs="Times New Roman"/>
          <w:b/>
          <w:bCs/>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color w:val="000000"/>
          <w:kern w:val="0"/>
          <w:sz w:val="24"/>
          <w:szCs w:val="24"/>
          <w:lang w:eastAsia="et-EE"/>
          <w14:ligatures w14:val="none"/>
        </w:rPr>
        <w:t>paragrahvi 59</w:t>
      </w:r>
      <w:r w:rsidR="00DA2695" w:rsidRPr="00C259F7">
        <w:rPr>
          <w:rFonts w:ascii="Times New Roman" w:eastAsia="Times New Roman" w:hAnsi="Times New Roman" w:cs="Times New Roman"/>
          <w:color w:val="000000"/>
          <w:kern w:val="0"/>
          <w:sz w:val="24"/>
          <w:szCs w:val="24"/>
          <w:vertAlign w:val="superscript"/>
          <w:lang w:eastAsia="et-EE"/>
          <w14:ligatures w14:val="none"/>
        </w:rPr>
        <w:t>2</w:t>
      </w:r>
      <w:r w:rsidR="00D56B49" w:rsidRPr="00C259F7">
        <w:rPr>
          <w:rFonts w:ascii="Times New Roman" w:eastAsia="Times New Roman" w:hAnsi="Times New Roman" w:cs="Times New Roman"/>
          <w:color w:val="000000"/>
          <w:kern w:val="0"/>
          <w:sz w:val="24"/>
          <w:szCs w:val="24"/>
          <w:lang w:eastAsia="et-EE"/>
          <w14:ligatures w14:val="none"/>
        </w:rPr>
        <w:t xml:space="preserve"> täiendatakse lõikega 1</w:t>
      </w:r>
      <w:r w:rsidR="00DA2695" w:rsidRPr="00C259F7">
        <w:rPr>
          <w:rFonts w:ascii="Times New Roman" w:eastAsia="Times New Roman" w:hAnsi="Times New Roman" w:cs="Times New Roman"/>
          <w:color w:val="000000"/>
          <w:kern w:val="0"/>
          <w:sz w:val="24"/>
          <w:szCs w:val="24"/>
          <w:vertAlign w:val="superscript"/>
          <w:lang w:eastAsia="et-EE"/>
          <w14:ligatures w14:val="none"/>
        </w:rPr>
        <w:t>4</w:t>
      </w:r>
      <w:r w:rsidR="00D56B49" w:rsidRPr="00C259F7">
        <w:rPr>
          <w:rFonts w:ascii="Times New Roman" w:eastAsia="Times New Roman" w:hAnsi="Times New Roman" w:cs="Times New Roman"/>
          <w:color w:val="000000"/>
          <w:kern w:val="0"/>
          <w:sz w:val="24"/>
          <w:szCs w:val="24"/>
          <w:lang w:eastAsia="et-EE"/>
          <w14:ligatures w14:val="none"/>
        </w:rPr>
        <w:t xml:space="preserve"> järgmises sõnastuses:</w:t>
      </w:r>
    </w:p>
    <w:p w14:paraId="0B18E1C6" w14:textId="08F614EE" w:rsidR="35412D42" w:rsidRPr="00C259F7" w:rsidRDefault="35412D42" w:rsidP="00D13BD0">
      <w:pPr>
        <w:spacing w:after="0" w:line="240" w:lineRule="auto"/>
        <w:jc w:val="both"/>
        <w:rPr>
          <w:rFonts w:ascii="Times New Roman" w:eastAsia="Times New Roman" w:hAnsi="Times New Roman" w:cs="Times New Roman"/>
          <w:color w:val="000000" w:themeColor="text1"/>
          <w:sz w:val="24"/>
          <w:szCs w:val="24"/>
          <w:lang w:eastAsia="et-EE"/>
        </w:rPr>
      </w:pPr>
    </w:p>
    <w:p w14:paraId="19F3284C" w14:textId="43B80C6C" w:rsidR="00D56B49" w:rsidRPr="00C259F7" w:rsidRDefault="247BEADA"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w:t>
      </w:r>
      <w:r w:rsidR="39CE0F9B" w:rsidRPr="00C259F7">
        <w:rPr>
          <w:rFonts w:ascii="Times New Roman" w:eastAsia="Times New Roman" w:hAnsi="Times New Roman" w:cs="Times New Roman"/>
          <w:color w:val="000000"/>
          <w:kern w:val="0"/>
          <w:sz w:val="24"/>
          <w:szCs w:val="24"/>
          <w:vertAlign w:val="superscript"/>
          <w:lang w:eastAsia="et-EE"/>
          <w14:ligatures w14:val="none"/>
        </w:rPr>
        <w:t>4</w:t>
      </w:r>
      <w:r w:rsidRPr="00C259F7">
        <w:rPr>
          <w:rFonts w:ascii="Times New Roman" w:eastAsia="Times New Roman" w:hAnsi="Times New Roman" w:cs="Times New Roman"/>
          <w:color w:val="000000"/>
          <w:kern w:val="0"/>
          <w:sz w:val="24"/>
          <w:szCs w:val="24"/>
          <w:lang w:eastAsia="et-EE"/>
          <w14:ligatures w14:val="none"/>
        </w:rPr>
        <w:t xml:space="preserve">) Geenivaramu vastutav töötleja on kohustatud </w:t>
      </w:r>
      <w:r w:rsidR="301A2889" w:rsidRPr="00C259F7">
        <w:rPr>
          <w:rFonts w:ascii="Times New Roman" w:eastAsia="Times New Roman" w:hAnsi="Times New Roman" w:cs="Times New Roman"/>
          <w:color w:val="000000"/>
          <w:kern w:val="0"/>
          <w:sz w:val="24"/>
          <w:szCs w:val="24"/>
          <w:lang w:eastAsia="et-EE"/>
          <w14:ligatures w14:val="none"/>
        </w:rPr>
        <w:t>isiku sellekohase tahteavalduse saamise</w:t>
      </w:r>
      <w:r w:rsidR="72F61588" w:rsidRPr="00C259F7">
        <w:rPr>
          <w:rFonts w:ascii="Times New Roman" w:eastAsia="Times New Roman" w:hAnsi="Times New Roman" w:cs="Times New Roman"/>
          <w:color w:val="000000"/>
          <w:kern w:val="0"/>
          <w:sz w:val="24"/>
          <w:szCs w:val="24"/>
          <w:lang w:eastAsia="et-EE"/>
          <w14:ligatures w14:val="none"/>
        </w:rPr>
        <w:t xml:space="preserve"> järel</w:t>
      </w:r>
      <w:r w:rsidR="301A2889"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edastama tervise infosüsteemi geenivaramu geenidoonori </w:t>
      </w:r>
      <w:r w:rsidR="43530F31" w:rsidRPr="00C259F7">
        <w:rPr>
          <w:rFonts w:ascii="Times New Roman" w:eastAsia="Times New Roman" w:hAnsi="Times New Roman" w:cs="Times New Roman"/>
          <w:color w:val="000000"/>
          <w:kern w:val="0"/>
          <w:sz w:val="24"/>
          <w:szCs w:val="24"/>
          <w:lang w:eastAsia="et-EE"/>
          <w14:ligatures w14:val="none"/>
        </w:rPr>
        <w:t xml:space="preserve">geneetilised andmed ja nendega seotud </w:t>
      </w:r>
      <w:r w:rsidRPr="00C259F7">
        <w:rPr>
          <w:rFonts w:ascii="Times New Roman" w:eastAsia="Times New Roman" w:hAnsi="Times New Roman" w:cs="Times New Roman"/>
          <w:color w:val="000000"/>
          <w:kern w:val="0"/>
          <w:sz w:val="24"/>
          <w:szCs w:val="24"/>
          <w:lang w:eastAsia="et-EE"/>
          <w14:ligatures w14:val="none"/>
        </w:rPr>
        <w:t>andmed tervise infosüsteemi põhimääruses sätestatud korras.“;</w:t>
      </w:r>
    </w:p>
    <w:p w14:paraId="4BE9BF7A" w14:textId="77777777" w:rsidR="001D13F4" w:rsidRPr="00C259F7" w:rsidRDefault="001D13F4"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03CB76D" w14:textId="2C350E62" w:rsidR="001D13F4" w:rsidRPr="00C259F7" w:rsidRDefault="00D56B49" w:rsidP="00DF6774">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5A63CE">
        <w:rPr>
          <w:rFonts w:ascii="Times New Roman" w:eastAsia="Times New Roman" w:hAnsi="Times New Roman" w:cs="Times New Roman"/>
          <w:b/>
          <w:bCs/>
          <w:kern w:val="0"/>
          <w:sz w:val="24"/>
          <w:szCs w:val="24"/>
          <w:lang w:eastAsia="et-EE"/>
          <w14:ligatures w14:val="none"/>
        </w:rPr>
        <w:t>3</w:t>
      </w:r>
      <w:r w:rsidRPr="00C259F7">
        <w:rPr>
          <w:rFonts w:ascii="Times New Roman" w:eastAsia="Times New Roman" w:hAnsi="Times New Roman" w:cs="Times New Roman"/>
          <w:b/>
          <w:bCs/>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paragrahvi 59</w:t>
      </w:r>
      <w:r w:rsidR="006857B6" w:rsidRPr="00C259F7">
        <w:rPr>
          <w:rFonts w:ascii="Times New Roman" w:eastAsia="Times New Roman" w:hAnsi="Times New Roman" w:cs="Times New Roman"/>
          <w:kern w:val="0"/>
          <w:sz w:val="24"/>
          <w:szCs w:val="24"/>
          <w:vertAlign w:val="superscript"/>
          <w:lang w:eastAsia="et-EE"/>
          <w14:ligatures w14:val="none"/>
        </w:rPr>
        <w:t>2</w:t>
      </w:r>
      <w:r w:rsidR="006857B6" w:rsidRPr="00C259F7">
        <w:rPr>
          <w:rFonts w:ascii="Times New Roman" w:eastAsia="Times New Roman" w:hAnsi="Times New Roman" w:cs="Times New Roman"/>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lõige</w:t>
      </w:r>
      <w:r w:rsidR="1AE7FBA1" w:rsidRPr="00C259F7">
        <w:rPr>
          <w:rFonts w:ascii="Times New Roman" w:eastAsia="Times New Roman" w:hAnsi="Times New Roman" w:cs="Times New Roman"/>
          <w:kern w:val="0"/>
          <w:sz w:val="24"/>
          <w:szCs w:val="24"/>
          <w:lang w:eastAsia="et-EE"/>
          <w14:ligatures w14:val="none"/>
        </w:rPr>
        <w:t>t</w:t>
      </w:r>
      <w:r w:rsidRPr="00C259F7">
        <w:rPr>
          <w:rFonts w:ascii="Times New Roman" w:eastAsia="Times New Roman" w:hAnsi="Times New Roman" w:cs="Times New Roman"/>
          <w:kern w:val="0"/>
          <w:sz w:val="24"/>
          <w:szCs w:val="24"/>
          <w:lang w:eastAsia="et-EE"/>
          <w14:ligatures w14:val="none"/>
        </w:rPr>
        <w:t xml:space="preserve"> 2</w:t>
      </w:r>
      <w:r w:rsidR="29C8FCD1" w:rsidRPr="00C259F7">
        <w:rPr>
          <w:rFonts w:ascii="Times New Roman" w:eastAsia="Times New Roman" w:hAnsi="Times New Roman" w:cs="Times New Roman"/>
          <w:sz w:val="24"/>
          <w:szCs w:val="24"/>
          <w:lang w:eastAsia="et-EE"/>
        </w:rPr>
        <w:t xml:space="preserve"> täiendatakse </w:t>
      </w:r>
      <w:del w:id="119" w:author="Katariina Kärsten - JUSTDIGI" w:date="2025-10-10T16:57:00Z" w16du:dateUtc="2025-10-10T13:57:00Z">
        <w:r w:rsidR="29C8FCD1" w:rsidRPr="00C259F7" w:rsidDel="00315964">
          <w:rPr>
            <w:rFonts w:ascii="Times New Roman" w:eastAsia="Times New Roman" w:hAnsi="Times New Roman" w:cs="Times New Roman"/>
            <w:sz w:val="24"/>
            <w:szCs w:val="24"/>
            <w:lang w:eastAsia="et-EE"/>
          </w:rPr>
          <w:delText xml:space="preserve">peale </w:delText>
        </w:r>
      </w:del>
      <w:ins w:id="120" w:author="Katariina Kärsten - JUSTDIGI" w:date="2025-10-10T16:57:00Z" w16du:dateUtc="2025-10-10T13:57:00Z">
        <w:r w:rsidR="00315964">
          <w:rPr>
            <w:rFonts w:ascii="Times New Roman" w:eastAsia="Times New Roman" w:hAnsi="Times New Roman" w:cs="Times New Roman"/>
            <w:sz w:val="24"/>
            <w:szCs w:val="24"/>
            <w:lang w:eastAsia="et-EE"/>
          </w:rPr>
          <w:t>pärast</w:t>
        </w:r>
        <w:r w:rsidR="00315964" w:rsidRPr="00C259F7">
          <w:rPr>
            <w:rFonts w:ascii="Times New Roman" w:eastAsia="Times New Roman" w:hAnsi="Times New Roman" w:cs="Times New Roman"/>
            <w:sz w:val="24"/>
            <w:szCs w:val="24"/>
            <w:lang w:eastAsia="et-EE"/>
          </w:rPr>
          <w:t xml:space="preserve"> </w:t>
        </w:r>
      </w:ins>
      <w:r w:rsidR="29C8FCD1" w:rsidRPr="00C259F7">
        <w:rPr>
          <w:rFonts w:ascii="Times New Roman" w:eastAsia="Times New Roman" w:hAnsi="Times New Roman" w:cs="Times New Roman"/>
          <w:sz w:val="24"/>
          <w:szCs w:val="24"/>
          <w:lang w:eastAsia="et-EE"/>
        </w:rPr>
        <w:t xml:space="preserve">sõna </w:t>
      </w:r>
      <w:ins w:id="121" w:author="Moonika Kuusk - JUSTDIGI" w:date="2025-10-07T21:03:00Z" w16du:dateUtc="2025-10-07T18:03:00Z">
        <w:r w:rsidR="00AA365A">
          <w:rPr>
            <w:rFonts w:ascii="Times New Roman" w:eastAsia="Times New Roman" w:hAnsi="Times New Roman" w:cs="Times New Roman"/>
            <w:sz w:val="24"/>
            <w:szCs w:val="24"/>
            <w:lang w:eastAsia="et-EE"/>
          </w:rPr>
          <w:t>„</w:t>
        </w:r>
      </w:ins>
      <w:del w:id="122" w:author="Moonika Kuusk - JUSTDIGI" w:date="2025-10-07T21:03:00Z" w16du:dateUtc="2025-10-07T18:03:00Z">
        <w:r w:rsidR="29C8FCD1" w:rsidRPr="00C259F7" w:rsidDel="00AA365A">
          <w:rPr>
            <w:rFonts w:ascii="Times New Roman" w:eastAsia="Times New Roman" w:hAnsi="Times New Roman" w:cs="Times New Roman"/>
            <w:sz w:val="24"/>
            <w:szCs w:val="24"/>
            <w:lang w:eastAsia="et-EE"/>
          </w:rPr>
          <w:delText>“</w:delText>
        </w:r>
      </w:del>
      <w:r w:rsidR="29C8FCD1" w:rsidRPr="00C259F7">
        <w:rPr>
          <w:rFonts w:ascii="Times New Roman" w:eastAsia="Times New Roman" w:hAnsi="Times New Roman" w:cs="Times New Roman"/>
          <w:sz w:val="24"/>
          <w:szCs w:val="24"/>
          <w:lang w:eastAsia="et-EE"/>
        </w:rPr>
        <w:t>dokumentide</w:t>
      </w:r>
      <w:ins w:id="123" w:author="Moonika Kuusk - JUSTDIGI" w:date="2025-10-07T21:03:00Z" w16du:dateUtc="2025-10-07T18:03:00Z">
        <w:r w:rsidR="00AA365A">
          <w:rPr>
            <w:rFonts w:ascii="Times New Roman" w:eastAsia="Times New Roman" w:hAnsi="Times New Roman" w:cs="Times New Roman"/>
            <w:sz w:val="24"/>
            <w:szCs w:val="24"/>
            <w:lang w:eastAsia="et-EE"/>
          </w:rPr>
          <w:t>“</w:t>
        </w:r>
      </w:ins>
      <w:del w:id="124" w:author="Moonika Kuusk - JUSTDIGI" w:date="2025-10-07T21:03:00Z" w16du:dateUtc="2025-10-07T18:03:00Z">
        <w:r w:rsidR="29C8FCD1" w:rsidRPr="00C259F7" w:rsidDel="00AA365A">
          <w:rPr>
            <w:rFonts w:ascii="Times New Roman" w:eastAsia="Times New Roman" w:hAnsi="Times New Roman" w:cs="Times New Roman"/>
            <w:sz w:val="24"/>
            <w:szCs w:val="24"/>
            <w:lang w:eastAsia="et-EE"/>
          </w:rPr>
          <w:delText>”</w:delText>
        </w:r>
      </w:del>
      <w:r w:rsidR="29C8FCD1" w:rsidRPr="00C259F7">
        <w:rPr>
          <w:rFonts w:ascii="Times New Roman" w:eastAsia="Times New Roman" w:hAnsi="Times New Roman" w:cs="Times New Roman"/>
          <w:sz w:val="24"/>
          <w:szCs w:val="24"/>
          <w:lang w:eastAsia="et-EE"/>
        </w:rPr>
        <w:t xml:space="preserve"> sõnadega </w:t>
      </w:r>
      <w:ins w:id="125" w:author="Moonika Kuusk - JUSTDIGI" w:date="2025-10-07T21:03:00Z" w16du:dateUtc="2025-10-07T18:03:00Z">
        <w:r w:rsidR="00AA365A">
          <w:rPr>
            <w:rFonts w:ascii="Times New Roman" w:eastAsia="Times New Roman" w:hAnsi="Times New Roman" w:cs="Times New Roman"/>
            <w:sz w:val="24"/>
            <w:szCs w:val="24"/>
            <w:lang w:eastAsia="et-EE"/>
          </w:rPr>
          <w:t>„</w:t>
        </w:r>
      </w:ins>
      <w:del w:id="126" w:author="Moonika Kuusk - JUSTDIGI" w:date="2025-10-07T21:03:00Z" w16du:dateUtc="2025-10-07T18:03:00Z">
        <w:r w:rsidR="29C8FCD1" w:rsidRPr="00C259F7" w:rsidDel="00AA365A">
          <w:rPr>
            <w:rFonts w:ascii="Times New Roman" w:eastAsia="Times New Roman" w:hAnsi="Times New Roman" w:cs="Times New Roman"/>
            <w:sz w:val="24"/>
            <w:szCs w:val="24"/>
            <w:lang w:eastAsia="et-EE"/>
          </w:rPr>
          <w:delText>“</w:delText>
        </w:r>
      </w:del>
      <w:r w:rsidR="29C8FCD1" w:rsidRPr="00C259F7">
        <w:rPr>
          <w:rFonts w:ascii="Times New Roman" w:eastAsia="Times New Roman" w:hAnsi="Times New Roman" w:cs="Times New Roman"/>
          <w:sz w:val="24"/>
          <w:szCs w:val="24"/>
          <w:lang w:eastAsia="et-EE"/>
        </w:rPr>
        <w:t>ja andmestike</w:t>
      </w:r>
      <w:ins w:id="127" w:author="Moonika Kuusk - JUSTDIGI" w:date="2025-10-07T21:03:00Z" w16du:dateUtc="2025-10-07T18:03:00Z">
        <w:r w:rsidR="00AA365A">
          <w:rPr>
            <w:rFonts w:ascii="Times New Roman" w:eastAsia="Times New Roman" w:hAnsi="Times New Roman" w:cs="Times New Roman"/>
            <w:sz w:val="24"/>
            <w:szCs w:val="24"/>
            <w:lang w:eastAsia="et-EE"/>
          </w:rPr>
          <w:t>“</w:t>
        </w:r>
      </w:ins>
      <w:del w:id="128" w:author="Moonika Kuusk - JUSTDIGI" w:date="2025-10-07T21:03:00Z" w16du:dateUtc="2025-10-07T18:03:00Z">
        <w:r w:rsidR="29C8FCD1" w:rsidRPr="00C259F7" w:rsidDel="00AA365A">
          <w:rPr>
            <w:rFonts w:ascii="Times New Roman" w:eastAsia="Times New Roman" w:hAnsi="Times New Roman" w:cs="Times New Roman"/>
            <w:sz w:val="24"/>
            <w:szCs w:val="24"/>
            <w:lang w:eastAsia="et-EE"/>
          </w:rPr>
          <w:delText>”</w:delText>
        </w:r>
      </w:del>
      <w:r w:rsidR="29C8FCD1" w:rsidRPr="00C259F7">
        <w:rPr>
          <w:rFonts w:ascii="Times New Roman" w:eastAsia="Times New Roman" w:hAnsi="Times New Roman" w:cs="Times New Roman"/>
          <w:sz w:val="24"/>
          <w:szCs w:val="24"/>
          <w:lang w:eastAsia="et-EE"/>
        </w:rPr>
        <w:t>;</w:t>
      </w:r>
    </w:p>
    <w:p w14:paraId="45A3BE86" w14:textId="5CCBA894" w:rsidR="00D56B49" w:rsidRPr="00C259F7" w:rsidRDefault="00D56B49" w:rsidP="0003270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7CF90059" w14:textId="53AA94C6" w:rsidR="001D13F4" w:rsidRPr="00C259F7" w:rsidRDefault="00D56B49" w:rsidP="0003270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122360">
        <w:rPr>
          <w:rFonts w:ascii="Times New Roman" w:eastAsia="Times New Roman" w:hAnsi="Times New Roman" w:cs="Times New Roman"/>
          <w:b/>
          <w:bCs/>
          <w:kern w:val="0"/>
          <w:sz w:val="24"/>
          <w:szCs w:val="24"/>
          <w:lang w:eastAsia="et-EE"/>
          <w14:ligatures w14:val="none"/>
        </w:rPr>
        <w:t>4</w:t>
      </w:r>
      <w:r w:rsidRPr="00C259F7">
        <w:rPr>
          <w:rFonts w:ascii="Times New Roman" w:eastAsia="Times New Roman" w:hAnsi="Times New Roman" w:cs="Times New Roman"/>
          <w:b/>
          <w:bCs/>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paragrahvi 59</w:t>
      </w:r>
      <w:r w:rsidR="00F77704" w:rsidRPr="00C259F7">
        <w:rPr>
          <w:rFonts w:ascii="Times New Roman" w:eastAsia="Times New Roman" w:hAnsi="Times New Roman" w:cs="Times New Roman"/>
          <w:kern w:val="0"/>
          <w:sz w:val="24"/>
          <w:szCs w:val="24"/>
          <w:vertAlign w:val="superscript"/>
          <w:lang w:eastAsia="et-EE"/>
          <w14:ligatures w14:val="none"/>
        </w:rPr>
        <w:t>3</w:t>
      </w:r>
      <w:r w:rsidRPr="00C259F7">
        <w:rPr>
          <w:rFonts w:ascii="Times New Roman" w:eastAsia="Times New Roman" w:hAnsi="Times New Roman" w:cs="Times New Roman"/>
          <w:kern w:val="0"/>
          <w:sz w:val="24"/>
          <w:szCs w:val="24"/>
          <w:lang w:eastAsia="et-EE"/>
          <w14:ligatures w14:val="none"/>
        </w:rPr>
        <w:t xml:space="preserve"> lõiget 2</w:t>
      </w:r>
      <w:r w:rsidR="00F77704"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täiendatakse punktiga </w:t>
      </w:r>
      <w:r w:rsidR="6E9D92C8" w:rsidRPr="00C259F7">
        <w:rPr>
          <w:rFonts w:ascii="Times New Roman" w:eastAsia="Times New Roman" w:hAnsi="Times New Roman" w:cs="Times New Roman"/>
          <w:kern w:val="0"/>
          <w:sz w:val="24"/>
          <w:szCs w:val="24"/>
          <w:lang w:eastAsia="et-EE"/>
          <w14:ligatures w14:val="none"/>
        </w:rPr>
        <w:t>7</w:t>
      </w:r>
      <w:r w:rsidR="6E9D92C8"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järgmises sõnastuses:</w:t>
      </w:r>
    </w:p>
    <w:p w14:paraId="69789D1B" w14:textId="52197410" w:rsidR="35412D42" w:rsidRPr="00C259F7" w:rsidRDefault="35412D42" w:rsidP="00032700">
      <w:pPr>
        <w:spacing w:after="0" w:line="240" w:lineRule="auto"/>
        <w:jc w:val="both"/>
        <w:rPr>
          <w:rFonts w:ascii="Times New Roman" w:eastAsia="Times New Roman" w:hAnsi="Times New Roman" w:cs="Times New Roman"/>
          <w:sz w:val="24"/>
          <w:szCs w:val="24"/>
          <w:lang w:eastAsia="et-EE"/>
        </w:rPr>
      </w:pPr>
    </w:p>
    <w:p w14:paraId="25AC1A09" w14:textId="60C49447" w:rsidR="009F6CC8" w:rsidRPr="00C259F7" w:rsidRDefault="247BEADA" w:rsidP="0003270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sz w:val="24"/>
          <w:szCs w:val="24"/>
          <w:lang w:eastAsia="et-EE"/>
        </w:rPr>
        <w:t>,,</w:t>
      </w:r>
      <w:r w:rsidR="24F691C2" w:rsidRPr="00C259F7">
        <w:rPr>
          <w:rFonts w:ascii="Times New Roman" w:eastAsia="Times New Roman" w:hAnsi="Times New Roman" w:cs="Times New Roman"/>
          <w:kern w:val="0"/>
          <w:sz w:val="24"/>
          <w:szCs w:val="24"/>
          <w:lang w:eastAsia="et-EE"/>
          <w14:ligatures w14:val="none"/>
        </w:rPr>
        <w:t>7</w:t>
      </w:r>
      <w:r w:rsidR="24F691C2"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geeninõustaja</w:t>
      </w:r>
      <w:r w:rsidR="3B2330BB" w:rsidRPr="00C259F7">
        <w:rPr>
          <w:rFonts w:ascii="Times New Roman" w:eastAsia="Times New Roman" w:hAnsi="Times New Roman" w:cs="Times New Roman"/>
          <w:kern w:val="0"/>
          <w:sz w:val="24"/>
          <w:szCs w:val="24"/>
          <w:lang w:eastAsia="et-EE"/>
          <w14:ligatures w14:val="none"/>
        </w:rPr>
        <w:t>l</w:t>
      </w:r>
      <w:ins w:id="129" w:author="Moonika Kuusk - JUSTDIGI" w:date="2025-10-07T21:04:00Z" w16du:dateUtc="2025-10-07T18:04:00Z">
        <w:r w:rsidR="00332B01">
          <w:rPr>
            <w:rFonts w:ascii="Times New Roman" w:eastAsia="Times New Roman" w:hAnsi="Times New Roman" w:cs="Times New Roman"/>
            <w:kern w:val="0"/>
            <w:sz w:val="24"/>
            <w:szCs w:val="24"/>
            <w:lang w:eastAsia="et-EE"/>
            <w14:ligatures w14:val="none"/>
          </w:rPr>
          <w:t>;</w:t>
        </w:r>
      </w:ins>
      <w:del w:id="130" w:author="Moonika Kuusk - JUSTDIGI" w:date="2025-10-07T21:04:00Z" w16du:dateUtc="2025-10-07T18:04:00Z">
        <w:r w:rsidRPr="00C259F7" w:rsidDel="00332B01">
          <w:rPr>
            <w:rFonts w:ascii="Times New Roman" w:eastAsia="Times New Roman" w:hAnsi="Times New Roman" w:cs="Times New Roman"/>
            <w:kern w:val="0"/>
            <w:sz w:val="24"/>
            <w:szCs w:val="24"/>
            <w:lang w:eastAsia="et-EE"/>
            <w14:ligatures w14:val="none"/>
          </w:rPr>
          <w:delText>.</w:delText>
        </w:r>
      </w:del>
      <w:r w:rsidR="349DD699"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w:t>
      </w:r>
    </w:p>
    <w:p w14:paraId="1F6DCC21" w14:textId="77777777" w:rsidR="001D13F4" w:rsidRPr="00C259F7" w:rsidRDefault="001D13F4" w:rsidP="0003270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BFFCF83" w14:textId="58FC74AA" w:rsidR="00D56B49" w:rsidRPr="00C259F7" w:rsidRDefault="00D56B49" w:rsidP="00032700">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b/>
          <w:bCs/>
          <w:kern w:val="0"/>
          <w:sz w:val="24"/>
          <w:szCs w:val="24"/>
          <w:lang w:eastAsia="et-EE"/>
          <w14:ligatures w14:val="none"/>
        </w:rPr>
        <w:t>1</w:t>
      </w:r>
      <w:r w:rsidR="00122360">
        <w:rPr>
          <w:rFonts w:ascii="Times New Roman" w:eastAsia="Times New Roman" w:hAnsi="Times New Roman" w:cs="Times New Roman"/>
          <w:b/>
          <w:bCs/>
          <w:kern w:val="0"/>
          <w:sz w:val="24"/>
          <w:szCs w:val="24"/>
          <w:lang w:eastAsia="et-EE"/>
          <w14:ligatures w14:val="none"/>
        </w:rPr>
        <w:t>5</w:t>
      </w:r>
      <w:r w:rsidRPr="00C259F7">
        <w:rPr>
          <w:rFonts w:ascii="Times New Roman" w:eastAsia="Times New Roman" w:hAnsi="Times New Roman" w:cs="Times New Roman"/>
          <w:b/>
          <w:bCs/>
          <w:kern w:val="0"/>
          <w:sz w:val="24"/>
          <w:szCs w:val="24"/>
          <w:lang w:eastAsia="et-EE"/>
          <w14:ligatures w14:val="none"/>
        </w:rPr>
        <w:t xml:space="preserve">) </w:t>
      </w:r>
      <w:r w:rsidR="0E8B2663" w:rsidRPr="00C259F7">
        <w:rPr>
          <w:rFonts w:ascii="Times New Roman" w:eastAsia="Times New Roman" w:hAnsi="Times New Roman" w:cs="Times New Roman"/>
          <w:sz w:val="24"/>
          <w:szCs w:val="24"/>
          <w:lang w:eastAsia="et-EE"/>
        </w:rPr>
        <w:t xml:space="preserve">paragrahvi </w:t>
      </w:r>
      <w:r w:rsidR="0E8B2663" w:rsidRPr="00C259F7">
        <w:rPr>
          <w:rFonts w:ascii="Times New Roman" w:eastAsia="Times New Roman" w:hAnsi="Times New Roman" w:cs="Times New Roman"/>
          <w:color w:val="000000" w:themeColor="text1"/>
          <w:sz w:val="24"/>
          <w:szCs w:val="24"/>
          <w:lang w:eastAsia="et-EE"/>
        </w:rPr>
        <w:t>59</w:t>
      </w:r>
      <w:r w:rsidR="00C74574" w:rsidRPr="00C259F7">
        <w:rPr>
          <w:rFonts w:ascii="Times New Roman" w:eastAsia="Times New Roman" w:hAnsi="Times New Roman" w:cs="Times New Roman"/>
          <w:color w:val="000000" w:themeColor="text1"/>
          <w:vertAlign w:val="superscript"/>
          <w:lang w:eastAsia="et-EE"/>
        </w:rPr>
        <w:t>3</w:t>
      </w:r>
      <w:r w:rsidR="0E8B2663" w:rsidRPr="00C259F7">
        <w:rPr>
          <w:rFonts w:ascii="Times New Roman" w:eastAsia="Times New Roman" w:hAnsi="Times New Roman" w:cs="Times New Roman"/>
          <w:color w:val="000000" w:themeColor="text1"/>
          <w:sz w:val="24"/>
          <w:szCs w:val="24"/>
          <w:lang w:eastAsia="et-EE"/>
        </w:rPr>
        <w:t xml:space="preserve"> lõiget 4 täiendatakse </w:t>
      </w:r>
      <w:r w:rsidR="00C74574" w:rsidRPr="00C259F7">
        <w:rPr>
          <w:rFonts w:ascii="Times New Roman" w:eastAsia="Times New Roman" w:hAnsi="Times New Roman" w:cs="Times New Roman"/>
          <w:color w:val="000000" w:themeColor="text1"/>
          <w:sz w:val="24"/>
          <w:szCs w:val="24"/>
          <w:lang w:eastAsia="et-EE"/>
        </w:rPr>
        <w:t>pärast</w:t>
      </w:r>
      <w:r w:rsidR="0E8B2663" w:rsidRPr="00C259F7">
        <w:rPr>
          <w:rFonts w:ascii="Times New Roman" w:eastAsia="Times New Roman" w:hAnsi="Times New Roman" w:cs="Times New Roman"/>
          <w:color w:val="000000" w:themeColor="text1"/>
          <w:sz w:val="24"/>
          <w:szCs w:val="24"/>
          <w:lang w:eastAsia="et-EE"/>
        </w:rPr>
        <w:t xml:space="preserve"> sõna </w:t>
      </w:r>
      <w:r w:rsidR="00C74574" w:rsidRPr="00C259F7">
        <w:rPr>
          <w:rFonts w:ascii="Times New Roman" w:eastAsia="Times New Roman" w:hAnsi="Times New Roman" w:cs="Times New Roman"/>
          <w:sz w:val="24"/>
          <w:szCs w:val="24"/>
          <w:lang w:eastAsia="et-EE"/>
        </w:rPr>
        <w:t>,,</w:t>
      </w:r>
      <w:r w:rsidR="0E8B2663" w:rsidRPr="00C259F7">
        <w:rPr>
          <w:rFonts w:ascii="Times New Roman" w:eastAsia="Times New Roman" w:hAnsi="Times New Roman" w:cs="Times New Roman"/>
          <w:color w:val="000000" w:themeColor="text1"/>
          <w:sz w:val="24"/>
          <w:szCs w:val="24"/>
          <w:lang w:eastAsia="et-EE"/>
        </w:rPr>
        <w:t>isikuandmetele</w:t>
      </w:r>
      <w:r w:rsidR="00197BD2" w:rsidRPr="00C259F7">
        <w:rPr>
          <w:rFonts w:ascii="Times New Roman" w:eastAsia="Times New Roman" w:hAnsi="Times New Roman" w:cs="Times New Roman"/>
          <w:color w:val="000000" w:themeColor="text1"/>
          <w:sz w:val="24"/>
          <w:szCs w:val="24"/>
          <w:lang w:eastAsia="et-EE"/>
        </w:rPr>
        <w:t>“</w:t>
      </w:r>
      <w:r w:rsidR="0E8B2663" w:rsidRPr="00C259F7">
        <w:rPr>
          <w:rFonts w:ascii="Times New Roman" w:eastAsia="Times New Roman" w:hAnsi="Times New Roman" w:cs="Times New Roman"/>
          <w:color w:val="000000" w:themeColor="text1"/>
          <w:sz w:val="24"/>
          <w:szCs w:val="24"/>
          <w:lang w:eastAsia="et-EE"/>
        </w:rPr>
        <w:t xml:space="preserve"> tekstiosaga </w:t>
      </w:r>
      <w:r w:rsidR="00197BD2" w:rsidRPr="00C259F7">
        <w:rPr>
          <w:rFonts w:ascii="Times New Roman" w:eastAsia="Times New Roman" w:hAnsi="Times New Roman" w:cs="Times New Roman"/>
          <w:sz w:val="24"/>
          <w:szCs w:val="24"/>
          <w:lang w:eastAsia="et-EE"/>
        </w:rPr>
        <w:t>,,</w:t>
      </w:r>
      <w:r w:rsidR="0E8B2663" w:rsidRPr="00C259F7">
        <w:rPr>
          <w:rFonts w:ascii="Times New Roman" w:eastAsia="Times New Roman" w:hAnsi="Times New Roman" w:cs="Times New Roman"/>
          <w:color w:val="000000" w:themeColor="text1"/>
          <w:sz w:val="24"/>
          <w:szCs w:val="24"/>
          <w:lang w:eastAsia="et-EE"/>
        </w:rPr>
        <w:t xml:space="preserve">, välja arvatud </w:t>
      </w:r>
      <w:r w:rsidR="00197BD2" w:rsidRPr="00C259F7">
        <w:rPr>
          <w:rFonts w:ascii="Times New Roman" w:eastAsia="Times New Roman" w:hAnsi="Times New Roman" w:cs="Times New Roman"/>
          <w:color w:val="000000" w:themeColor="text1"/>
          <w:sz w:val="24"/>
          <w:szCs w:val="24"/>
          <w:lang w:eastAsia="et-EE"/>
        </w:rPr>
        <w:t xml:space="preserve">juhul, </w:t>
      </w:r>
      <w:r w:rsidR="0E8B2663" w:rsidRPr="00C259F7">
        <w:rPr>
          <w:rFonts w:ascii="Times New Roman" w:eastAsia="Times New Roman" w:hAnsi="Times New Roman" w:cs="Times New Roman"/>
          <w:color w:val="000000" w:themeColor="text1"/>
          <w:sz w:val="24"/>
          <w:szCs w:val="24"/>
          <w:lang w:eastAsia="et-EE"/>
        </w:rPr>
        <w:t xml:space="preserve">kui infosüsteemi põhimääruses ei ole </w:t>
      </w:r>
      <w:r w:rsidR="197BB8DC" w:rsidRPr="00C259F7">
        <w:rPr>
          <w:rFonts w:ascii="Times New Roman" w:eastAsia="Times New Roman" w:hAnsi="Times New Roman" w:cs="Times New Roman"/>
          <w:color w:val="000000" w:themeColor="text1"/>
          <w:sz w:val="24"/>
          <w:szCs w:val="24"/>
          <w:lang w:eastAsia="et-EE"/>
        </w:rPr>
        <w:t>sätestatud</w:t>
      </w:r>
      <w:r w:rsidR="0E8B2663" w:rsidRPr="00C259F7">
        <w:rPr>
          <w:rFonts w:ascii="Times New Roman" w:eastAsia="Times New Roman" w:hAnsi="Times New Roman" w:cs="Times New Roman"/>
          <w:color w:val="000000" w:themeColor="text1"/>
          <w:sz w:val="24"/>
          <w:szCs w:val="24"/>
          <w:lang w:eastAsia="et-EE"/>
        </w:rPr>
        <w:t xml:space="preserve"> teisiti</w:t>
      </w:r>
      <w:r w:rsidR="00197BD2" w:rsidRPr="00C259F7">
        <w:rPr>
          <w:rFonts w:ascii="Times New Roman" w:eastAsia="Times New Roman" w:hAnsi="Times New Roman" w:cs="Times New Roman"/>
          <w:color w:val="000000" w:themeColor="text1"/>
          <w:sz w:val="24"/>
          <w:szCs w:val="24"/>
          <w:lang w:eastAsia="et-EE"/>
        </w:rPr>
        <w:t>“</w:t>
      </w:r>
      <w:r w:rsidR="490E78EC" w:rsidRPr="00C259F7">
        <w:rPr>
          <w:rFonts w:ascii="Times New Roman" w:eastAsia="Times New Roman" w:hAnsi="Times New Roman" w:cs="Times New Roman"/>
          <w:color w:val="000000" w:themeColor="text1"/>
          <w:sz w:val="24"/>
          <w:szCs w:val="24"/>
          <w:lang w:eastAsia="et-EE"/>
        </w:rPr>
        <w:t>;</w:t>
      </w:r>
    </w:p>
    <w:p w14:paraId="2149BFA3" w14:textId="69ED588F" w:rsidR="00D56B49" w:rsidRPr="00C259F7" w:rsidRDefault="00D56B49" w:rsidP="00032700">
      <w:pPr>
        <w:spacing w:after="0" w:line="240" w:lineRule="auto"/>
        <w:jc w:val="both"/>
        <w:textAlignment w:val="baseline"/>
        <w:rPr>
          <w:rFonts w:ascii="Times New Roman" w:eastAsia="Times New Roman" w:hAnsi="Times New Roman" w:cs="Times New Roman"/>
          <w:sz w:val="24"/>
          <w:szCs w:val="24"/>
          <w:lang w:eastAsia="et-EE"/>
        </w:rPr>
      </w:pPr>
    </w:p>
    <w:p w14:paraId="38D5B8D8" w14:textId="74E9727E" w:rsidR="001D13F4" w:rsidRPr="00C259F7" w:rsidRDefault="1A858717" w:rsidP="0003270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122360">
        <w:rPr>
          <w:rFonts w:ascii="Times New Roman" w:eastAsia="Times New Roman" w:hAnsi="Times New Roman" w:cs="Times New Roman"/>
          <w:b/>
          <w:bCs/>
          <w:kern w:val="0"/>
          <w:sz w:val="24"/>
          <w:szCs w:val="24"/>
          <w:lang w:eastAsia="et-EE"/>
          <w14:ligatures w14:val="none"/>
        </w:rPr>
        <w:t>6</w:t>
      </w:r>
      <w:r w:rsidRPr="00C259F7">
        <w:rPr>
          <w:rFonts w:ascii="Times New Roman" w:eastAsia="Times New Roman" w:hAnsi="Times New Roman" w:cs="Times New Roman"/>
          <w:b/>
          <w:bCs/>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kern w:val="0"/>
          <w:sz w:val="24"/>
          <w:szCs w:val="24"/>
          <w:lang w:eastAsia="et-EE"/>
          <w14:ligatures w14:val="none"/>
        </w:rPr>
        <w:t xml:space="preserve">paragrahvi </w:t>
      </w:r>
      <w:r w:rsidR="00D56B49" w:rsidRPr="00C259F7">
        <w:rPr>
          <w:rFonts w:ascii="Times New Roman" w:eastAsia="Times New Roman" w:hAnsi="Times New Roman" w:cs="Times New Roman"/>
          <w:color w:val="000000"/>
          <w:kern w:val="0"/>
          <w:sz w:val="24"/>
          <w:szCs w:val="24"/>
          <w:lang w:eastAsia="et-EE"/>
          <w14:ligatures w14:val="none"/>
        </w:rPr>
        <w:t>59</w:t>
      </w:r>
      <w:r w:rsidR="00220371" w:rsidRPr="00C259F7">
        <w:rPr>
          <w:rFonts w:ascii="Times New Roman" w:eastAsia="Times New Roman" w:hAnsi="Times New Roman" w:cs="Times New Roman"/>
          <w:color w:val="000000"/>
          <w:kern w:val="0"/>
          <w:sz w:val="24"/>
          <w:szCs w:val="24"/>
          <w:vertAlign w:val="superscript"/>
          <w:lang w:eastAsia="et-EE"/>
          <w14:ligatures w14:val="none"/>
        </w:rPr>
        <w:t>3</w:t>
      </w:r>
      <w:r w:rsidR="00D56B49" w:rsidRPr="00C259F7">
        <w:rPr>
          <w:rFonts w:ascii="Times New Roman" w:eastAsia="Times New Roman" w:hAnsi="Times New Roman" w:cs="Times New Roman"/>
          <w:color w:val="000000"/>
          <w:kern w:val="0"/>
          <w:sz w:val="24"/>
          <w:szCs w:val="24"/>
          <w:lang w:eastAsia="et-EE"/>
          <w14:ligatures w14:val="none"/>
        </w:rPr>
        <w:t xml:space="preserve"> lõige 5 muudetakse ja sõnastatakse järgmiselt:</w:t>
      </w:r>
    </w:p>
    <w:p w14:paraId="66842FDB" w14:textId="3A596B79" w:rsidR="35412D42" w:rsidRPr="00C259F7" w:rsidRDefault="35412D42" w:rsidP="00D13BD0">
      <w:pPr>
        <w:spacing w:after="0" w:line="240" w:lineRule="auto"/>
        <w:jc w:val="both"/>
        <w:rPr>
          <w:rFonts w:ascii="Times New Roman" w:eastAsia="Times New Roman" w:hAnsi="Times New Roman" w:cs="Times New Roman"/>
          <w:color w:val="000000" w:themeColor="text1"/>
          <w:sz w:val="24"/>
          <w:szCs w:val="24"/>
          <w:lang w:eastAsia="et-EE"/>
        </w:rPr>
      </w:pPr>
    </w:p>
    <w:p w14:paraId="0EAEB371" w14:textId="56DB58E1" w:rsidR="009F6CC8" w:rsidRPr="00C259F7" w:rsidRDefault="57DFF2F6"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(5) </w:t>
      </w:r>
      <w:r w:rsidR="62E4A779" w:rsidRPr="00C259F7">
        <w:rPr>
          <w:rFonts w:ascii="Times New Roman" w:eastAsia="Times New Roman" w:hAnsi="Times New Roman" w:cs="Times New Roman"/>
          <w:kern w:val="0"/>
          <w:sz w:val="24"/>
          <w:szCs w:val="24"/>
          <w:lang w:eastAsia="et-EE"/>
          <w14:ligatures w14:val="none"/>
        </w:rPr>
        <w:t>Riikliku ekspertiisiasutuse kohtuarstil või selle asutuse lepingulisel arstil on juurdepääs tervise infosüsteemis olevatele isikuandmetele kohtuarstliku lahangu, kohtuarstliku ekspertiisi ja kohtupsühhiaatria ekspertiisi tegemiseks ning registreeritud eraeksperdil kohtupsühhiaatria ekspertiisi tegemiseks.</w:t>
      </w:r>
      <w:r w:rsidR="1F56A7BC" w:rsidRPr="00E90962">
        <w:t xml:space="preserve"> </w:t>
      </w:r>
      <w:r w:rsidR="1F56A7BC" w:rsidRPr="00E90962">
        <w:rPr>
          <w:rFonts w:ascii="Times New Roman" w:eastAsia="Times New Roman" w:hAnsi="Times New Roman" w:cs="Times New Roman"/>
          <w:kern w:val="0"/>
          <w:sz w:val="24"/>
          <w:szCs w:val="24"/>
          <w:lang w:eastAsia="et-EE"/>
          <w14:ligatures w14:val="none"/>
        </w:rPr>
        <w:t>Riikliku ekspertiisiasutuse DNA-eksperdil on juurdepääs tervise infosüsteemi geneetilistele andmetele surnu isiku tuvastamiseks, kui isikut ei ole õnnestunud tuvastada muul viisil.</w:t>
      </w:r>
      <w:r w:rsidR="5E11270A"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w:t>
      </w:r>
    </w:p>
    <w:p w14:paraId="2EA62848" w14:textId="44CB124C" w:rsidR="56747337" w:rsidRDefault="56747337" w:rsidP="56747337">
      <w:pPr>
        <w:spacing w:after="0" w:line="240" w:lineRule="auto"/>
        <w:jc w:val="both"/>
        <w:rPr>
          <w:rFonts w:ascii="Times New Roman" w:eastAsia="Times New Roman" w:hAnsi="Times New Roman" w:cs="Times New Roman"/>
          <w:sz w:val="24"/>
          <w:szCs w:val="24"/>
          <w:highlight w:val="yellow"/>
          <w:lang w:eastAsia="et-EE"/>
        </w:rPr>
      </w:pPr>
    </w:p>
    <w:p w14:paraId="250B5144" w14:textId="4B6F4969" w:rsidR="001D13F4" w:rsidRPr="00C259F7" w:rsidRDefault="247BEADA" w:rsidP="00606A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122360">
        <w:rPr>
          <w:rFonts w:ascii="Times New Roman" w:eastAsia="Times New Roman" w:hAnsi="Times New Roman" w:cs="Times New Roman"/>
          <w:b/>
          <w:bCs/>
          <w:kern w:val="0"/>
          <w:sz w:val="24"/>
          <w:szCs w:val="24"/>
          <w:lang w:eastAsia="et-EE"/>
          <w14:ligatures w14:val="none"/>
        </w:rPr>
        <w:t>7</w:t>
      </w:r>
      <w:r w:rsidRPr="00C259F7">
        <w:rPr>
          <w:rFonts w:ascii="Times New Roman" w:eastAsia="Times New Roman" w:hAnsi="Times New Roman" w:cs="Times New Roman"/>
          <w:b/>
          <w:bCs/>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 xml:space="preserve"> paragrahv</w:t>
      </w:r>
      <w:r w:rsidR="00D56B49" w:rsidRPr="56747337">
        <w:rPr>
          <w:rFonts w:ascii="Times New Roman" w:eastAsia="Times New Roman" w:hAnsi="Times New Roman" w:cs="Times New Roman"/>
          <w:kern w:val="0"/>
          <w:sz w:val="24"/>
          <w:szCs w:val="24"/>
          <w:lang w:eastAsia="et-EE"/>
          <w14:ligatures w14:val="none"/>
        </w:rPr>
        <w:t xml:space="preserve"> </w:t>
      </w:r>
      <w:r w:rsidR="00D56B49">
        <w:rPr>
          <w:rFonts w:ascii="Times New Roman" w:eastAsia="Times New Roman" w:hAnsi="Times New Roman" w:cs="Times New Roman"/>
          <w:color w:val="000000"/>
          <w:kern w:val="0"/>
          <w:sz w:val="24"/>
          <w:szCs w:val="24"/>
          <w:lang w:eastAsia="et-EE"/>
          <w14:ligatures w14:val="none"/>
        </w:rPr>
        <w:t>59</w:t>
      </w:r>
      <w:r w:rsidR="00BA2973" w:rsidRPr="56747337">
        <w:rPr>
          <w:rFonts w:ascii="Times New Roman" w:eastAsia="Times New Roman" w:hAnsi="Times New Roman" w:cs="Times New Roman"/>
          <w:color w:val="000000"/>
          <w:kern w:val="0"/>
          <w:sz w:val="24"/>
          <w:szCs w:val="24"/>
          <w:vertAlign w:val="superscript"/>
          <w:lang w:eastAsia="et-EE"/>
          <w14:ligatures w14:val="none"/>
        </w:rPr>
        <w:t>4</w:t>
      </w:r>
      <w:r w:rsidR="0098113D">
        <w:rPr>
          <w:rFonts w:ascii="Times New Roman" w:eastAsia="Times New Roman" w:hAnsi="Times New Roman" w:cs="Times New Roman"/>
          <w:color w:val="000000"/>
          <w:kern w:val="0"/>
          <w:sz w:val="24"/>
          <w:szCs w:val="24"/>
          <w:vertAlign w:val="superscript"/>
          <w:lang w:eastAsia="et-EE"/>
          <w14:ligatures w14:val="none"/>
        </w:rPr>
        <w:t xml:space="preserve"> </w:t>
      </w:r>
      <w:ins w:id="131" w:author="Katariina Kärsten - JUSTDIGI" w:date="2025-10-10T16:26:00Z" w16du:dateUtc="2025-10-10T13:26:00Z">
        <w:r w:rsidR="00F26090">
          <w:rPr>
            <w:rFonts w:ascii="Times New Roman" w:eastAsia="Times New Roman" w:hAnsi="Times New Roman" w:cs="Times New Roman"/>
            <w:color w:val="000000"/>
            <w:kern w:val="0"/>
            <w:sz w:val="24"/>
            <w:szCs w:val="24"/>
            <w:lang w:eastAsia="et-EE"/>
            <w14:ligatures w14:val="none"/>
          </w:rPr>
          <w:t xml:space="preserve">muudetakse ja </w:t>
        </w:r>
      </w:ins>
      <w:r w:rsidR="00F84976" w:rsidRPr="56747337">
        <w:rPr>
          <w:rFonts w:ascii="Times New Roman" w:eastAsia="Times New Roman" w:hAnsi="Times New Roman" w:cs="Times New Roman"/>
          <w:color w:val="000000" w:themeColor="text1"/>
          <w:sz w:val="24"/>
          <w:szCs w:val="24"/>
          <w:lang w:eastAsia="et-EE"/>
        </w:rPr>
        <w:t>sõnastatakse järgmiselt</w:t>
      </w:r>
      <w:r w:rsidR="00D56B49" w:rsidRPr="56747337">
        <w:rPr>
          <w:rFonts w:ascii="Times New Roman" w:eastAsia="Times New Roman" w:hAnsi="Times New Roman" w:cs="Times New Roman"/>
          <w:color w:val="000000" w:themeColor="text1"/>
          <w:sz w:val="24"/>
          <w:szCs w:val="24"/>
          <w:lang w:eastAsia="et-EE"/>
        </w:rPr>
        <w:t>:</w:t>
      </w:r>
    </w:p>
    <w:p w14:paraId="3BA0611D" w14:textId="7C8FB483" w:rsidR="35412D42" w:rsidRPr="00C259F7" w:rsidRDefault="35412D42" w:rsidP="00606A38">
      <w:pPr>
        <w:spacing w:after="0" w:line="240" w:lineRule="auto"/>
        <w:jc w:val="both"/>
        <w:rPr>
          <w:rFonts w:ascii="Times New Roman" w:eastAsia="Times New Roman" w:hAnsi="Times New Roman" w:cs="Times New Roman"/>
          <w:color w:val="000000" w:themeColor="text1"/>
          <w:sz w:val="24"/>
          <w:szCs w:val="24"/>
          <w:lang w:eastAsia="et-EE"/>
        </w:rPr>
      </w:pPr>
    </w:p>
    <w:p w14:paraId="2B5C7E38" w14:textId="19646FA2" w:rsidR="00F84976" w:rsidRDefault="247BEADA" w:rsidP="00F8497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00F84976" w:rsidRPr="008B3F88">
        <w:rPr>
          <w:rFonts w:ascii="Times New Roman" w:eastAsia="Times New Roman" w:hAnsi="Times New Roman" w:cs="Times New Roman"/>
          <w:b/>
          <w:bCs/>
          <w:color w:val="000000"/>
          <w:kern w:val="0"/>
          <w:sz w:val="24"/>
          <w:szCs w:val="24"/>
          <w:lang w:eastAsia="et-EE"/>
          <w14:ligatures w14:val="none"/>
        </w:rPr>
        <w:t>59</w:t>
      </w:r>
      <w:r w:rsidR="00F84976" w:rsidRPr="008B3F88">
        <w:rPr>
          <w:rFonts w:ascii="Times New Roman" w:eastAsia="Times New Roman" w:hAnsi="Times New Roman" w:cs="Times New Roman"/>
          <w:b/>
          <w:bCs/>
          <w:color w:val="000000"/>
          <w:kern w:val="0"/>
          <w:sz w:val="24"/>
          <w:szCs w:val="24"/>
          <w:vertAlign w:val="superscript"/>
          <w:lang w:eastAsia="et-EE"/>
          <w14:ligatures w14:val="none"/>
        </w:rPr>
        <w:t>4</w:t>
      </w:r>
      <w:r w:rsidR="008B3F88" w:rsidRPr="008B3F88">
        <w:rPr>
          <w:rFonts w:ascii="Times New Roman" w:eastAsia="Times New Roman" w:hAnsi="Times New Roman" w:cs="Times New Roman"/>
          <w:b/>
          <w:bCs/>
          <w:color w:val="000000"/>
          <w:kern w:val="0"/>
          <w:sz w:val="24"/>
          <w:szCs w:val="24"/>
          <w:lang w:eastAsia="et-EE"/>
          <w14:ligatures w14:val="none"/>
        </w:rPr>
        <w:t xml:space="preserve">. </w:t>
      </w:r>
      <w:r w:rsidR="00F84976" w:rsidRPr="008B3F88">
        <w:rPr>
          <w:rFonts w:ascii="Times New Roman" w:eastAsia="Times New Roman" w:hAnsi="Times New Roman" w:cs="Times New Roman"/>
          <w:b/>
          <w:bCs/>
          <w:color w:val="000000"/>
          <w:kern w:val="0"/>
          <w:sz w:val="24"/>
          <w:szCs w:val="24"/>
          <w:lang w:eastAsia="et-EE"/>
          <w14:ligatures w14:val="none"/>
        </w:rPr>
        <w:t>Teaduseetika komitee</w:t>
      </w:r>
    </w:p>
    <w:p w14:paraId="3BEF201F" w14:textId="77777777" w:rsidR="0098113D" w:rsidRPr="00F84976" w:rsidRDefault="0098113D" w:rsidP="00F8497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53A9E135" w14:textId="11971806" w:rsidR="009F6CC8" w:rsidRPr="00C259F7" w:rsidRDefault="402C14FD" w:rsidP="00F8497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F84976">
        <w:rPr>
          <w:rFonts w:ascii="Times New Roman" w:eastAsia="Times New Roman" w:hAnsi="Times New Roman" w:cs="Times New Roman"/>
          <w:color w:val="000000"/>
          <w:kern w:val="0"/>
          <w:sz w:val="24"/>
          <w:szCs w:val="24"/>
          <w:lang w:eastAsia="et-EE"/>
          <w14:ligatures w14:val="none"/>
        </w:rPr>
        <w:t xml:space="preserve">Käesoleva seaduse §-s </w:t>
      </w:r>
      <w:r w:rsidR="05D90A08" w:rsidRPr="00F84976">
        <w:rPr>
          <w:rFonts w:ascii="Times New Roman" w:eastAsia="Times New Roman" w:hAnsi="Times New Roman" w:cs="Times New Roman"/>
          <w:color w:val="000000"/>
          <w:kern w:val="0"/>
          <w:sz w:val="24"/>
          <w:szCs w:val="24"/>
          <w:lang w:eastAsia="et-EE"/>
          <w14:ligatures w14:val="none"/>
        </w:rPr>
        <w:t>59</w:t>
      </w:r>
      <w:r w:rsidR="05D90A08" w:rsidRPr="4F5AFCCB">
        <w:rPr>
          <w:rFonts w:ascii="Times New Roman" w:eastAsia="Times New Roman" w:hAnsi="Times New Roman" w:cs="Times New Roman"/>
          <w:color w:val="000000"/>
          <w:kern w:val="0"/>
          <w:sz w:val="24"/>
          <w:szCs w:val="24"/>
          <w:vertAlign w:val="superscript"/>
          <w:lang w:eastAsia="et-EE"/>
          <w14:ligatures w14:val="none"/>
        </w:rPr>
        <w:t>1</w:t>
      </w:r>
      <w:r w:rsidRPr="00F84976">
        <w:rPr>
          <w:rFonts w:ascii="Times New Roman" w:eastAsia="Times New Roman" w:hAnsi="Times New Roman" w:cs="Times New Roman"/>
          <w:color w:val="000000"/>
          <w:kern w:val="0"/>
          <w:sz w:val="24"/>
          <w:szCs w:val="24"/>
          <w:lang w:eastAsia="et-EE"/>
          <w14:ligatures w14:val="none"/>
        </w:rPr>
        <w:t xml:space="preserve"> nimetatud andmekogust teadusuuringu või statistika vajadusteks isikuandmete väljastamise </w:t>
      </w:r>
      <w:r w:rsidR="0EB90824" w:rsidRPr="00F84976">
        <w:rPr>
          <w:rFonts w:ascii="Times New Roman" w:eastAsia="Times New Roman" w:hAnsi="Times New Roman" w:cs="Times New Roman"/>
          <w:color w:val="000000"/>
          <w:kern w:val="0"/>
          <w:sz w:val="24"/>
          <w:szCs w:val="24"/>
          <w:lang w:eastAsia="et-EE"/>
          <w14:ligatures w14:val="none"/>
        </w:rPr>
        <w:t>eetilisust</w:t>
      </w:r>
      <w:r w:rsidRPr="00F84976">
        <w:rPr>
          <w:rFonts w:ascii="Times New Roman" w:eastAsia="Times New Roman" w:hAnsi="Times New Roman" w:cs="Times New Roman"/>
          <w:color w:val="000000"/>
          <w:kern w:val="0"/>
          <w:sz w:val="24"/>
          <w:szCs w:val="24"/>
          <w:lang w:eastAsia="et-EE"/>
          <w14:ligatures w14:val="none"/>
        </w:rPr>
        <w:t xml:space="preserve"> ja põhjendatust hindab sõltumatu teadlastest ja eri elualade esindajatest koosnev teadus- ja arendustegevuse ning innovatsiooni korralduse seaduse §-s 26 nimetatud teaduseetika komitee</w:t>
      </w:r>
      <w:del w:id="132" w:author="Moonika Kuusk - JUSTDIGI" w:date="2025-10-07T21:07:00Z" w16du:dateUtc="2025-10-07T18:07:00Z">
        <w:r w:rsidRPr="00F84976" w:rsidDel="000D0A5A">
          <w:rPr>
            <w:rFonts w:ascii="Times New Roman" w:eastAsia="Times New Roman" w:hAnsi="Times New Roman" w:cs="Times New Roman"/>
            <w:color w:val="000000"/>
            <w:kern w:val="0"/>
            <w:sz w:val="24"/>
            <w:szCs w:val="24"/>
            <w:lang w:eastAsia="et-EE"/>
            <w14:ligatures w14:val="none"/>
          </w:rPr>
          <w:delText xml:space="preserve"> </w:delText>
        </w:r>
      </w:del>
      <w:r w:rsidR="57DFF2F6" w:rsidRPr="00C259F7">
        <w:rPr>
          <w:rFonts w:ascii="Times New Roman" w:eastAsia="Times New Roman" w:hAnsi="Times New Roman" w:cs="Times New Roman"/>
          <w:color w:val="000000"/>
          <w:kern w:val="0"/>
          <w:sz w:val="24"/>
          <w:szCs w:val="24"/>
          <w:lang w:eastAsia="et-EE"/>
          <w14:ligatures w14:val="none"/>
        </w:rPr>
        <w:t>.“;</w:t>
      </w:r>
    </w:p>
    <w:p w14:paraId="0089FA86" w14:textId="77777777" w:rsidR="001D13F4" w:rsidRPr="00C259F7" w:rsidRDefault="001D13F4" w:rsidP="00606A38">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2BCB406C" w14:textId="495F21ED" w:rsidR="001D13F4" w:rsidRPr="00D46240" w:rsidRDefault="00D56B49" w:rsidP="00606A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D46240">
        <w:rPr>
          <w:rFonts w:ascii="Times New Roman" w:eastAsia="Times New Roman" w:hAnsi="Times New Roman" w:cs="Times New Roman"/>
          <w:b/>
          <w:bCs/>
          <w:color w:val="000000"/>
          <w:kern w:val="0"/>
          <w:sz w:val="24"/>
          <w:szCs w:val="24"/>
          <w:lang w:eastAsia="et-EE"/>
          <w14:ligatures w14:val="none"/>
        </w:rPr>
        <w:t>1</w:t>
      </w:r>
      <w:r w:rsidR="00122360" w:rsidRPr="00D46240">
        <w:rPr>
          <w:rFonts w:ascii="Times New Roman" w:eastAsia="Times New Roman" w:hAnsi="Times New Roman" w:cs="Times New Roman"/>
          <w:b/>
          <w:bCs/>
          <w:color w:val="000000"/>
          <w:kern w:val="0"/>
          <w:sz w:val="24"/>
          <w:szCs w:val="24"/>
          <w:lang w:eastAsia="et-EE"/>
          <w14:ligatures w14:val="none"/>
        </w:rPr>
        <w:t>8</w:t>
      </w:r>
      <w:r w:rsidRPr="00D46240">
        <w:rPr>
          <w:rFonts w:ascii="Times New Roman" w:eastAsia="Times New Roman" w:hAnsi="Times New Roman" w:cs="Times New Roman"/>
          <w:b/>
          <w:bCs/>
          <w:color w:val="000000"/>
          <w:kern w:val="0"/>
          <w:sz w:val="24"/>
          <w:szCs w:val="24"/>
          <w:lang w:eastAsia="et-EE"/>
          <w14:ligatures w14:val="none"/>
        </w:rPr>
        <w:t xml:space="preserve">) </w:t>
      </w:r>
      <w:commentRangeStart w:id="133"/>
      <w:r w:rsidRPr="00D46240">
        <w:rPr>
          <w:rFonts w:ascii="Times New Roman" w:eastAsia="Times New Roman" w:hAnsi="Times New Roman" w:cs="Times New Roman"/>
          <w:color w:val="000000"/>
          <w:kern w:val="0"/>
          <w:sz w:val="24"/>
          <w:szCs w:val="24"/>
          <w:lang w:eastAsia="et-EE"/>
          <w14:ligatures w14:val="none"/>
        </w:rPr>
        <w:t>seaduse 5</w:t>
      </w:r>
      <w:r w:rsidR="00B94E1B" w:rsidRPr="00D46240">
        <w:rPr>
          <w:rFonts w:ascii="Times New Roman" w:eastAsia="Times New Roman" w:hAnsi="Times New Roman" w:cs="Times New Roman"/>
          <w:color w:val="000000"/>
          <w:kern w:val="0"/>
          <w:sz w:val="24"/>
          <w:szCs w:val="24"/>
          <w:vertAlign w:val="superscript"/>
          <w:lang w:eastAsia="et-EE"/>
          <w14:ligatures w14:val="none"/>
        </w:rPr>
        <w:t>1</w:t>
      </w:r>
      <w:r w:rsidRPr="00D46240">
        <w:rPr>
          <w:rFonts w:ascii="Times New Roman" w:eastAsia="Times New Roman" w:hAnsi="Times New Roman" w:cs="Times New Roman"/>
          <w:color w:val="000000"/>
          <w:kern w:val="0"/>
          <w:sz w:val="24"/>
          <w:szCs w:val="24"/>
          <w:lang w:eastAsia="et-EE"/>
          <w14:ligatures w14:val="none"/>
        </w:rPr>
        <w:t>. peatükki täiendatakse §-ga 59</w:t>
      </w:r>
      <w:r w:rsidR="00B94E1B" w:rsidRPr="00D46240">
        <w:rPr>
          <w:rFonts w:ascii="Times New Roman" w:eastAsia="Times New Roman" w:hAnsi="Times New Roman" w:cs="Times New Roman"/>
          <w:color w:val="000000"/>
          <w:kern w:val="0"/>
          <w:sz w:val="24"/>
          <w:szCs w:val="24"/>
          <w:vertAlign w:val="superscript"/>
          <w:lang w:eastAsia="et-EE"/>
          <w14:ligatures w14:val="none"/>
        </w:rPr>
        <w:t>5</w:t>
      </w:r>
      <w:r w:rsidRPr="00D46240">
        <w:rPr>
          <w:rFonts w:ascii="Times New Roman" w:eastAsia="Times New Roman" w:hAnsi="Times New Roman" w:cs="Times New Roman"/>
          <w:color w:val="000000"/>
          <w:kern w:val="0"/>
          <w:sz w:val="24"/>
          <w:szCs w:val="24"/>
          <w:lang w:eastAsia="et-EE"/>
          <w14:ligatures w14:val="none"/>
        </w:rPr>
        <w:t xml:space="preserve"> järgmises sõnastuses</w:t>
      </w:r>
      <w:commentRangeEnd w:id="133"/>
      <w:r w:rsidR="00E9480D">
        <w:rPr>
          <w:rStyle w:val="Kommentaariviide"/>
        </w:rPr>
        <w:commentReference w:id="133"/>
      </w:r>
      <w:r w:rsidRPr="00D46240">
        <w:rPr>
          <w:rFonts w:ascii="Times New Roman" w:eastAsia="Times New Roman" w:hAnsi="Times New Roman" w:cs="Times New Roman"/>
          <w:color w:val="000000"/>
          <w:kern w:val="0"/>
          <w:sz w:val="24"/>
          <w:szCs w:val="24"/>
          <w:lang w:eastAsia="et-EE"/>
          <w14:ligatures w14:val="none"/>
        </w:rPr>
        <w:t>:</w:t>
      </w:r>
    </w:p>
    <w:p w14:paraId="74C512F8" w14:textId="77DBB877" w:rsidR="35412D42" w:rsidRPr="00D46240" w:rsidRDefault="35412D42" w:rsidP="00606A38">
      <w:pPr>
        <w:spacing w:after="0" w:line="240" w:lineRule="auto"/>
        <w:jc w:val="both"/>
        <w:rPr>
          <w:rFonts w:ascii="Times New Roman" w:eastAsia="Times New Roman" w:hAnsi="Times New Roman" w:cs="Times New Roman"/>
          <w:sz w:val="24"/>
          <w:szCs w:val="24"/>
          <w:lang w:eastAsia="et-EE"/>
        </w:rPr>
      </w:pPr>
    </w:p>
    <w:p w14:paraId="149BFD25" w14:textId="1AF5836E" w:rsidR="00D56B49" w:rsidRPr="00C259F7" w:rsidRDefault="2A5929E6" w:rsidP="00606A38">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bookmarkStart w:id="134" w:name="_Hlk197675836"/>
      <w:r w:rsidRPr="00D46240">
        <w:rPr>
          <w:rFonts w:ascii="Times New Roman" w:eastAsia="Times New Roman" w:hAnsi="Times New Roman" w:cs="Times New Roman"/>
          <w:color w:val="000000" w:themeColor="text1"/>
          <w:sz w:val="24"/>
          <w:szCs w:val="24"/>
          <w:lang w:eastAsia="et-EE"/>
        </w:rPr>
        <w:t>„</w:t>
      </w:r>
      <w:r w:rsidR="247BEADA" w:rsidRPr="00D46240">
        <w:rPr>
          <w:rFonts w:ascii="Times New Roman" w:eastAsia="Times New Roman" w:hAnsi="Times New Roman" w:cs="Times New Roman"/>
          <w:b/>
          <w:bCs/>
          <w:kern w:val="0"/>
          <w:sz w:val="24"/>
          <w:szCs w:val="24"/>
          <w:lang w:eastAsia="et-EE"/>
          <w14:ligatures w14:val="none"/>
        </w:rPr>
        <w:t>§ 59</w:t>
      </w:r>
      <w:r w:rsidR="552EB533" w:rsidRPr="00D46240">
        <w:rPr>
          <w:rFonts w:ascii="Times New Roman" w:eastAsia="Times New Roman" w:hAnsi="Times New Roman" w:cs="Times New Roman"/>
          <w:b/>
          <w:bCs/>
          <w:kern w:val="0"/>
          <w:sz w:val="24"/>
          <w:szCs w:val="24"/>
          <w:vertAlign w:val="superscript"/>
          <w:lang w:eastAsia="et-EE"/>
          <w14:ligatures w14:val="none"/>
        </w:rPr>
        <w:t>5</w:t>
      </w:r>
      <w:r w:rsidR="247BEADA" w:rsidRPr="00D46240">
        <w:rPr>
          <w:rFonts w:ascii="Times New Roman" w:eastAsia="Times New Roman" w:hAnsi="Times New Roman" w:cs="Times New Roman"/>
          <w:b/>
          <w:bCs/>
          <w:kern w:val="0"/>
          <w:sz w:val="24"/>
          <w:szCs w:val="24"/>
          <w:lang w:eastAsia="et-EE"/>
          <w14:ligatures w14:val="none"/>
        </w:rPr>
        <w:t>. Andmete väljastamise tasu teadusuuringu</w:t>
      </w:r>
      <w:r w:rsidR="247BEADA" w:rsidRPr="00D46240" w:rsidDel="00946549">
        <w:rPr>
          <w:rFonts w:ascii="Times New Roman" w:eastAsia="Times New Roman" w:hAnsi="Times New Roman" w:cs="Times New Roman"/>
          <w:b/>
          <w:bCs/>
          <w:kern w:val="0"/>
          <w:sz w:val="24"/>
          <w:szCs w:val="24"/>
          <w:lang w:eastAsia="et-EE"/>
          <w14:ligatures w14:val="none"/>
        </w:rPr>
        <w:t>, sealhulgas</w:t>
      </w:r>
      <w:r w:rsidR="79489749" w:rsidRPr="00D46240" w:rsidDel="00946549">
        <w:rPr>
          <w:rFonts w:ascii="Times New Roman" w:eastAsia="Times New Roman" w:hAnsi="Times New Roman" w:cs="Times New Roman"/>
          <w:kern w:val="0"/>
          <w:sz w:val="24"/>
          <w:szCs w:val="24"/>
          <w:lang w:eastAsia="et-EE"/>
          <w14:ligatures w14:val="none"/>
        </w:rPr>
        <w:t xml:space="preserve"> </w:t>
      </w:r>
      <w:r w:rsidR="66CD9490" w:rsidRPr="00D46240" w:rsidDel="00946549">
        <w:rPr>
          <w:rFonts w:ascii="Times New Roman" w:eastAsia="Times New Roman" w:hAnsi="Times New Roman" w:cs="Times New Roman"/>
          <w:b/>
          <w:bCs/>
          <w:kern w:val="0"/>
          <w:sz w:val="24"/>
          <w:szCs w:val="24"/>
          <w:lang w:eastAsia="et-EE"/>
          <w14:ligatures w14:val="none"/>
        </w:rPr>
        <w:t>arenduse, innovatsiooni</w:t>
      </w:r>
      <w:r w:rsidR="7D574C79" w:rsidRPr="00D46240">
        <w:rPr>
          <w:rFonts w:ascii="Times New Roman" w:eastAsia="Times New Roman" w:hAnsi="Times New Roman" w:cs="Times New Roman"/>
          <w:b/>
          <w:bCs/>
          <w:kern w:val="0"/>
          <w:sz w:val="24"/>
          <w:szCs w:val="24"/>
          <w:lang w:eastAsia="et-EE"/>
          <w14:ligatures w14:val="none"/>
        </w:rPr>
        <w:t xml:space="preserve"> ja statistika</w:t>
      </w:r>
      <w:r w:rsidR="79489749" w:rsidRPr="00D46240">
        <w:rPr>
          <w:rFonts w:ascii="Times New Roman" w:eastAsia="Times New Roman" w:hAnsi="Times New Roman" w:cs="Times New Roman"/>
          <w:b/>
          <w:bCs/>
          <w:kern w:val="0"/>
          <w:sz w:val="24"/>
          <w:szCs w:val="24"/>
          <w:lang w:eastAsia="et-EE"/>
          <w14:ligatures w14:val="none"/>
        </w:rPr>
        <w:t xml:space="preserve"> tegemise eesmärgi</w:t>
      </w:r>
      <w:r w:rsidR="70D7B7BF" w:rsidRPr="00D46240">
        <w:rPr>
          <w:rFonts w:ascii="Times New Roman" w:eastAsia="Times New Roman" w:hAnsi="Times New Roman" w:cs="Times New Roman"/>
          <w:b/>
          <w:bCs/>
          <w:kern w:val="0"/>
          <w:sz w:val="24"/>
          <w:szCs w:val="24"/>
          <w:lang w:eastAsia="et-EE"/>
          <w14:ligatures w14:val="none"/>
        </w:rPr>
        <w:t>l</w:t>
      </w:r>
    </w:p>
    <w:bookmarkEnd w:id="134"/>
    <w:p w14:paraId="3AD49619" w14:textId="49B3899F"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686EFC43" w14:textId="0E3BE71A"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xml:space="preserve">(1) Tervise infosüsteemi volitatud töötleja, kes haldab tervise infosüsteemi keskandmekogu ja andmeladu (edaspidi käesolevas paragrahvis </w:t>
      </w:r>
      <w:r w:rsidRPr="00C259F7">
        <w:rPr>
          <w:rFonts w:ascii="Times New Roman" w:eastAsia="Times New Roman" w:hAnsi="Times New Roman" w:cs="Times New Roman"/>
          <w:i/>
          <w:iCs/>
          <w:kern w:val="0"/>
          <w:sz w:val="24"/>
          <w:szCs w:val="24"/>
          <w:lang w:eastAsia="et-EE"/>
          <w14:ligatures w14:val="none"/>
        </w:rPr>
        <w:t>volitatud töötleja</w:t>
      </w:r>
      <w:r w:rsidRPr="00C259F7">
        <w:rPr>
          <w:rFonts w:ascii="Times New Roman" w:eastAsia="Times New Roman" w:hAnsi="Times New Roman" w:cs="Times New Roman"/>
          <w:kern w:val="0"/>
          <w:sz w:val="24"/>
          <w:szCs w:val="24"/>
          <w:lang w:eastAsia="et-EE"/>
          <w14:ligatures w14:val="none"/>
        </w:rPr>
        <w:t>), võib võtta tasu</w:t>
      </w:r>
      <w:r w:rsidR="3F8190C9"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w:t>
      </w:r>
      <w:bookmarkStart w:id="135" w:name="_Hlk197676051"/>
      <w:r w:rsidRPr="00C259F7">
        <w:rPr>
          <w:rFonts w:ascii="Times New Roman" w:eastAsia="Times New Roman" w:hAnsi="Times New Roman" w:cs="Times New Roman"/>
          <w:kern w:val="0"/>
          <w:sz w:val="24"/>
          <w:szCs w:val="24"/>
          <w:lang w:eastAsia="et-EE"/>
          <w14:ligatures w14:val="none"/>
        </w:rPr>
        <w:t>kui teadusuuringu, sealhulgas arendus</w:t>
      </w:r>
      <w:r w:rsidR="1FCEEAC3" w:rsidRPr="00C259F7">
        <w:rPr>
          <w:rFonts w:ascii="Times New Roman" w:eastAsia="Times New Roman" w:hAnsi="Times New Roman" w:cs="Times New Roman"/>
          <w:kern w:val="0"/>
          <w:sz w:val="24"/>
          <w:szCs w:val="24"/>
          <w:lang w:eastAsia="et-EE"/>
          <w14:ligatures w14:val="none"/>
        </w:rPr>
        <w:t>e</w:t>
      </w:r>
      <w:r w:rsidR="00AF1EE7"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innovatsiooni </w:t>
      </w:r>
      <w:r w:rsidR="00AF1EE7" w:rsidRPr="00C259F7">
        <w:rPr>
          <w:rFonts w:ascii="Times New Roman" w:eastAsia="Times New Roman" w:hAnsi="Times New Roman" w:cs="Times New Roman"/>
          <w:kern w:val="0"/>
          <w:sz w:val="24"/>
          <w:szCs w:val="24"/>
          <w:lang w:eastAsia="et-EE"/>
          <w14:ligatures w14:val="none"/>
        </w:rPr>
        <w:t>ja</w:t>
      </w:r>
      <w:r w:rsidRPr="00C259F7">
        <w:rPr>
          <w:rFonts w:ascii="Times New Roman" w:eastAsia="Times New Roman" w:hAnsi="Times New Roman" w:cs="Times New Roman"/>
          <w:kern w:val="0"/>
          <w:sz w:val="24"/>
          <w:szCs w:val="24"/>
          <w:lang w:eastAsia="et-EE"/>
          <w14:ligatures w14:val="none"/>
        </w:rPr>
        <w:t xml:space="preserve"> statistika tegemise eesmärgil</w:t>
      </w:r>
      <w:bookmarkEnd w:id="135"/>
      <w:r w:rsidRPr="00C259F7">
        <w:rPr>
          <w:rFonts w:ascii="Times New Roman" w:eastAsia="Times New Roman" w:hAnsi="Times New Roman" w:cs="Times New Roman"/>
          <w:kern w:val="0"/>
          <w:sz w:val="24"/>
          <w:szCs w:val="24"/>
          <w:lang w:eastAsia="et-EE"/>
          <w14:ligatures w14:val="none"/>
        </w:rPr>
        <w:t xml:space="preserve"> soovitakse andme</w:t>
      </w:r>
      <w:r w:rsidR="77BD7394" w:rsidRPr="00C259F7">
        <w:rPr>
          <w:rFonts w:ascii="Times New Roman" w:eastAsia="Times New Roman" w:hAnsi="Times New Roman" w:cs="Times New Roman"/>
          <w:kern w:val="0"/>
          <w:sz w:val="24"/>
          <w:szCs w:val="24"/>
          <w:lang w:eastAsia="et-EE"/>
          <w14:ligatures w14:val="none"/>
        </w:rPr>
        <w:t>id</w:t>
      </w:r>
      <w:r w:rsidRPr="00C259F7">
        <w:rPr>
          <w:rFonts w:ascii="Times New Roman" w:eastAsia="Times New Roman" w:hAnsi="Times New Roman" w:cs="Times New Roman"/>
          <w:kern w:val="0"/>
          <w:sz w:val="24"/>
          <w:szCs w:val="24"/>
          <w:lang w:eastAsia="et-EE"/>
          <w14:ligatures w14:val="none"/>
        </w:rPr>
        <w:t xml:space="preserve"> väljasta</w:t>
      </w:r>
      <w:r w:rsidR="5DDCA58D" w:rsidRPr="00C259F7">
        <w:rPr>
          <w:rFonts w:ascii="Times New Roman" w:eastAsia="Times New Roman" w:hAnsi="Times New Roman" w:cs="Times New Roman"/>
          <w:kern w:val="0"/>
          <w:sz w:val="24"/>
          <w:szCs w:val="24"/>
          <w:lang w:eastAsia="et-EE"/>
          <w14:ligatures w14:val="none"/>
        </w:rPr>
        <w:t>da</w:t>
      </w:r>
      <w:r w:rsidRPr="00C259F7">
        <w:rPr>
          <w:rFonts w:ascii="Times New Roman" w:eastAsia="Times New Roman" w:hAnsi="Times New Roman" w:cs="Times New Roman"/>
          <w:kern w:val="0"/>
          <w:sz w:val="24"/>
          <w:szCs w:val="24"/>
          <w:lang w:eastAsia="et-EE"/>
          <w14:ligatures w14:val="none"/>
        </w:rPr>
        <w:t xml:space="preserve"> või kasuta</w:t>
      </w:r>
      <w:r w:rsidR="5DDCA58D" w:rsidRPr="00C259F7">
        <w:rPr>
          <w:rFonts w:ascii="Times New Roman" w:eastAsia="Times New Roman" w:hAnsi="Times New Roman" w:cs="Times New Roman"/>
          <w:kern w:val="0"/>
          <w:sz w:val="24"/>
          <w:szCs w:val="24"/>
          <w:lang w:eastAsia="et-EE"/>
          <w14:ligatures w14:val="none"/>
        </w:rPr>
        <w:t>da</w:t>
      </w:r>
      <w:r w:rsidRPr="00C259F7">
        <w:rPr>
          <w:rFonts w:ascii="Times New Roman" w:eastAsia="Times New Roman" w:hAnsi="Times New Roman" w:cs="Times New Roman"/>
          <w:kern w:val="0"/>
          <w:sz w:val="24"/>
          <w:szCs w:val="24"/>
          <w:lang w:eastAsia="et-EE"/>
          <w14:ligatures w14:val="none"/>
        </w:rPr>
        <w:t xml:space="preserve"> volitatud töötleja määratud andmetöötluskeskkonnas.</w:t>
      </w:r>
    </w:p>
    <w:p w14:paraId="4C14BDAB" w14:textId="586EFC1F"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7D772E5C" w14:textId="77777777"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xml:space="preserve">(2) </w:t>
      </w:r>
      <w:r w:rsidR="16CB2AE4" w:rsidRPr="00C259F7">
        <w:rPr>
          <w:rFonts w:ascii="Times New Roman" w:eastAsia="Times New Roman" w:hAnsi="Times New Roman" w:cs="Times New Roman"/>
          <w:kern w:val="0"/>
          <w:sz w:val="24"/>
          <w:szCs w:val="24"/>
          <w:lang w:eastAsia="et-EE"/>
          <w14:ligatures w14:val="none"/>
        </w:rPr>
        <w:t>T</w:t>
      </w:r>
      <w:r w:rsidRPr="00C259F7">
        <w:rPr>
          <w:rFonts w:ascii="Times New Roman" w:eastAsia="Times New Roman" w:hAnsi="Times New Roman" w:cs="Times New Roman"/>
          <w:kern w:val="0"/>
          <w:sz w:val="24"/>
          <w:szCs w:val="24"/>
          <w:lang w:eastAsia="et-EE"/>
          <w14:ligatures w14:val="none"/>
        </w:rPr>
        <w:t xml:space="preserve">öötlemise eesmärgist </w:t>
      </w:r>
      <w:r w:rsidR="16CB2AE4" w:rsidRPr="00C259F7">
        <w:rPr>
          <w:rFonts w:ascii="Times New Roman" w:eastAsia="Times New Roman" w:hAnsi="Times New Roman" w:cs="Times New Roman"/>
          <w:kern w:val="0"/>
          <w:sz w:val="24"/>
          <w:szCs w:val="24"/>
          <w:lang w:eastAsia="et-EE"/>
          <w14:ligatures w14:val="none"/>
        </w:rPr>
        <w:t xml:space="preserve">lähtudes </w:t>
      </w:r>
      <w:r w:rsidRPr="00C259F7">
        <w:rPr>
          <w:rFonts w:ascii="Times New Roman" w:eastAsia="Times New Roman" w:hAnsi="Times New Roman" w:cs="Times New Roman"/>
          <w:kern w:val="0"/>
          <w:sz w:val="24"/>
          <w:szCs w:val="24"/>
          <w:lang w:eastAsia="et-EE"/>
          <w14:ligatures w14:val="none"/>
        </w:rPr>
        <w:t>tuleb isikute eraelu kaitseks eelistada andmetöötlust turvalises andmetöötluskeskkonnas ning väljastada andmeid üksnes juhul, kui see on eesmärgi täitmiseks vajalik.</w:t>
      </w:r>
    </w:p>
    <w:p w14:paraId="335EADF6" w14:textId="11C2A26F" w:rsidR="35412D42" w:rsidRPr="00C259F7" w:rsidRDefault="35412D42" w:rsidP="00D13BD0">
      <w:pPr>
        <w:spacing w:after="0" w:line="240" w:lineRule="auto"/>
        <w:jc w:val="both"/>
        <w:rPr>
          <w:rFonts w:ascii="Times New Roman" w:eastAsia="Times New Roman" w:hAnsi="Times New Roman" w:cs="Times New Roman"/>
          <w:color w:val="000000" w:themeColor="text1"/>
          <w:sz w:val="24"/>
          <w:szCs w:val="24"/>
          <w:lang w:eastAsia="et-EE"/>
        </w:rPr>
      </w:pPr>
    </w:p>
    <w:p w14:paraId="54F4F239" w14:textId="77777777"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Kui lisaks tervise infosüsteemi andmetele soovitakse teadusuuringus kasutada muid andmeid, toimub andmete ühildamine ja vajaduse</w:t>
      </w:r>
      <w:r w:rsidR="58C6F969" w:rsidRPr="00C259F7">
        <w:rPr>
          <w:rFonts w:ascii="Times New Roman" w:eastAsia="Times New Roman" w:hAnsi="Times New Roman" w:cs="Times New Roman"/>
          <w:color w:val="000000"/>
          <w:kern w:val="0"/>
          <w:sz w:val="24"/>
          <w:szCs w:val="24"/>
          <w:lang w:eastAsia="et-EE"/>
          <w14:ligatures w14:val="none"/>
        </w:rPr>
        <w:t xml:space="preserve"> korra</w:t>
      </w:r>
      <w:r w:rsidRPr="00C259F7">
        <w:rPr>
          <w:rFonts w:ascii="Times New Roman" w:eastAsia="Times New Roman" w:hAnsi="Times New Roman" w:cs="Times New Roman"/>
          <w:color w:val="000000"/>
          <w:kern w:val="0"/>
          <w:sz w:val="24"/>
          <w:szCs w:val="24"/>
          <w:lang w:eastAsia="et-EE"/>
          <w14:ligatures w14:val="none"/>
        </w:rPr>
        <w:t xml:space="preserve">l pseudonüümimine eraldi keskkonnas ning neid andmeid ei säilitata kauem kui konkreetse teadustöö jaoks vajalik, lähtudes </w:t>
      </w:r>
      <w:r w:rsidR="2270076B" w:rsidRPr="00C259F7">
        <w:rPr>
          <w:rFonts w:ascii="Times New Roman" w:eastAsia="Times New Roman" w:hAnsi="Times New Roman" w:cs="Times New Roman"/>
          <w:color w:val="000000"/>
          <w:kern w:val="0"/>
          <w:sz w:val="24"/>
          <w:szCs w:val="24"/>
          <w:lang w:eastAsia="et-EE"/>
          <w14:ligatures w14:val="none"/>
        </w:rPr>
        <w:t>andmeväljastus</w:t>
      </w:r>
      <w:r w:rsidRPr="00C259F7">
        <w:rPr>
          <w:rFonts w:ascii="Times New Roman" w:eastAsia="Times New Roman" w:hAnsi="Times New Roman" w:cs="Times New Roman"/>
          <w:color w:val="000000"/>
          <w:kern w:val="0"/>
          <w:sz w:val="24"/>
          <w:szCs w:val="24"/>
          <w:lang w:eastAsia="et-EE"/>
          <w14:ligatures w14:val="none"/>
        </w:rPr>
        <w:t>loa</w:t>
      </w:r>
      <w:r w:rsidRPr="00C259F7">
        <w:rPr>
          <w:rFonts w:ascii="Times New Roman" w:eastAsia="Times New Roman" w:hAnsi="Times New Roman" w:cs="Times New Roman"/>
          <w:kern w:val="0"/>
          <w:sz w:val="24"/>
          <w:szCs w:val="24"/>
          <w:lang w:eastAsia="et-EE"/>
          <w14:ligatures w14:val="none"/>
        </w:rPr>
        <w:t>s</w:t>
      </w:r>
      <w:r w:rsidR="45A245C2" w:rsidRPr="00C259F7">
        <w:rPr>
          <w:rFonts w:ascii="Times New Roman" w:eastAsia="Times New Roman" w:hAnsi="Times New Roman" w:cs="Times New Roman"/>
          <w:kern w:val="0"/>
          <w:sz w:val="24"/>
          <w:szCs w:val="24"/>
          <w:lang w:eastAsia="et-EE"/>
          <w14:ligatures w14:val="none"/>
        </w:rPr>
        <w:t xml:space="preserve"> </w:t>
      </w:r>
      <w:r w:rsidR="295082B0" w:rsidRPr="00C259F7">
        <w:rPr>
          <w:rFonts w:ascii="Times New Roman" w:eastAsia="Times New Roman" w:hAnsi="Times New Roman" w:cs="Times New Roman"/>
          <w:kern w:val="0"/>
          <w:sz w:val="24"/>
          <w:szCs w:val="24"/>
          <w:lang w:eastAsia="et-EE"/>
          <w14:ligatures w14:val="none"/>
        </w:rPr>
        <w:t>kokkulepitus</w:t>
      </w:r>
      <w:r w:rsidRPr="00C259F7">
        <w:rPr>
          <w:rFonts w:ascii="Times New Roman" w:eastAsia="Times New Roman" w:hAnsi="Times New Roman" w:cs="Times New Roman"/>
          <w:kern w:val="0"/>
          <w:sz w:val="24"/>
          <w:szCs w:val="24"/>
          <w:lang w:eastAsia="et-EE"/>
          <w14:ligatures w14:val="none"/>
        </w:rPr>
        <w:t>t.</w:t>
      </w:r>
    </w:p>
    <w:p w14:paraId="6E8754D6" w14:textId="01D78AF6"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59C71453" w14:textId="4526E912"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(4) Volitatud töötleja lähtub tasu kehtestamisel andmete väljastamise ja kättesaadavaks tegemise kuludest</w:t>
      </w:r>
      <w:r w:rsidR="2DC59359" w:rsidRPr="00C259F7">
        <w:rPr>
          <w:rFonts w:ascii="Times New Roman" w:eastAsia="Times New Roman" w:hAnsi="Times New Roman" w:cs="Times New Roman"/>
          <w:kern w:val="0"/>
          <w:sz w:val="24"/>
          <w:szCs w:val="24"/>
          <w:lang w:eastAsia="et-EE"/>
          <w14:ligatures w14:val="none"/>
        </w:rPr>
        <w:t xml:space="preserve"> ning</w:t>
      </w:r>
      <w:r w:rsidRPr="00C259F7">
        <w:rPr>
          <w:rFonts w:ascii="Times New Roman" w:eastAsia="Times New Roman" w:hAnsi="Times New Roman" w:cs="Times New Roman"/>
          <w:kern w:val="0"/>
          <w:sz w:val="24"/>
          <w:szCs w:val="24"/>
          <w:lang w:eastAsia="et-EE"/>
          <w14:ligatures w14:val="none"/>
        </w:rPr>
        <w:t xml:space="preserve"> kehtesta</w:t>
      </w:r>
      <w:r w:rsidR="2DC59359" w:rsidRPr="00C259F7">
        <w:rPr>
          <w:rFonts w:ascii="Times New Roman" w:eastAsia="Times New Roman" w:hAnsi="Times New Roman" w:cs="Times New Roman"/>
          <w:kern w:val="0"/>
          <w:sz w:val="24"/>
          <w:szCs w:val="24"/>
          <w:lang w:eastAsia="et-EE"/>
          <w14:ligatures w14:val="none"/>
        </w:rPr>
        <w:t>b</w:t>
      </w:r>
      <w:r w:rsidR="7D3C4B6E" w:rsidRPr="00C259F7">
        <w:rPr>
          <w:rFonts w:ascii="Times New Roman" w:eastAsia="Times New Roman" w:hAnsi="Times New Roman" w:cs="Times New Roman"/>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hinnakirja</w:t>
      </w:r>
      <w:r w:rsidR="530CA731" w:rsidRPr="00C259F7">
        <w:rPr>
          <w:rFonts w:ascii="Times New Roman" w:eastAsia="Times New Roman" w:hAnsi="Times New Roman" w:cs="Times New Roman"/>
          <w:kern w:val="0"/>
          <w:sz w:val="24"/>
          <w:szCs w:val="24"/>
          <w:lang w:eastAsia="et-EE"/>
          <w14:ligatures w14:val="none"/>
        </w:rPr>
        <w:t>.</w:t>
      </w:r>
      <w:r w:rsidR="03A6D493" w:rsidRPr="00C259F7">
        <w:rPr>
          <w:rFonts w:ascii="Times New Roman" w:eastAsia="Times New Roman" w:hAnsi="Times New Roman" w:cs="Times New Roman"/>
          <w:kern w:val="0"/>
          <w:sz w:val="24"/>
          <w:szCs w:val="24"/>
          <w:lang w:eastAsia="et-EE"/>
          <w14:ligatures w14:val="none"/>
        </w:rPr>
        <w:t xml:space="preserve"> </w:t>
      </w:r>
      <w:r w:rsidR="00AF1EE7" w:rsidRPr="00C259F7">
        <w:rPr>
          <w:rFonts w:ascii="Times New Roman" w:eastAsia="Times New Roman" w:hAnsi="Times New Roman" w:cs="Times New Roman"/>
          <w:kern w:val="0"/>
          <w:sz w:val="24"/>
          <w:szCs w:val="24"/>
          <w:lang w:eastAsia="et-EE"/>
          <w14:ligatures w14:val="none"/>
        </w:rPr>
        <w:t>V</w:t>
      </w:r>
      <w:r w:rsidRPr="00C259F7">
        <w:rPr>
          <w:rFonts w:ascii="Times New Roman" w:eastAsia="Times New Roman" w:hAnsi="Times New Roman" w:cs="Times New Roman"/>
          <w:kern w:val="0"/>
          <w:sz w:val="24"/>
          <w:szCs w:val="24"/>
          <w:lang w:eastAsia="et-EE"/>
          <w14:ligatures w14:val="none"/>
        </w:rPr>
        <w:t xml:space="preserve">olitatud töötleja </w:t>
      </w:r>
      <w:r w:rsidR="00AF1EE7" w:rsidRPr="00C259F7">
        <w:rPr>
          <w:rFonts w:ascii="Times New Roman" w:eastAsia="Times New Roman" w:hAnsi="Times New Roman" w:cs="Times New Roman"/>
          <w:kern w:val="0"/>
          <w:sz w:val="24"/>
          <w:szCs w:val="24"/>
          <w:lang w:eastAsia="et-EE"/>
          <w14:ligatures w14:val="none"/>
        </w:rPr>
        <w:t>avalda</w:t>
      </w:r>
      <w:r w:rsidR="00AF1EE7" w:rsidRPr="00C259F7" w:rsidDel="00077C9A">
        <w:rPr>
          <w:rFonts w:ascii="Times New Roman" w:eastAsia="Times New Roman" w:hAnsi="Times New Roman" w:cs="Times New Roman"/>
          <w:kern w:val="0"/>
          <w:sz w:val="24"/>
          <w:szCs w:val="24"/>
          <w:lang w:eastAsia="et-EE"/>
          <w14:ligatures w14:val="none"/>
        </w:rPr>
        <w:t>b</w:t>
      </w:r>
      <w:r w:rsidR="00AF1EE7" w:rsidRPr="00C259F7">
        <w:rPr>
          <w:rFonts w:ascii="Times New Roman" w:eastAsia="Times New Roman" w:hAnsi="Times New Roman" w:cs="Times New Roman"/>
          <w:kern w:val="0"/>
          <w:sz w:val="24"/>
          <w:szCs w:val="24"/>
          <w:lang w:eastAsia="et-EE"/>
          <w14:ligatures w14:val="none"/>
        </w:rPr>
        <w:t xml:space="preserve"> t</w:t>
      </w:r>
      <w:r w:rsidR="00AF1EE7" w:rsidRPr="00C259F7" w:rsidDel="00077C9A">
        <w:rPr>
          <w:rFonts w:ascii="Times New Roman" w:eastAsia="Times New Roman" w:hAnsi="Times New Roman" w:cs="Times New Roman"/>
          <w:kern w:val="0"/>
          <w:sz w:val="24"/>
          <w:szCs w:val="24"/>
          <w:lang w:eastAsia="et-EE"/>
          <w14:ligatures w14:val="none"/>
        </w:rPr>
        <w:t>asude hinnakirja</w:t>
      </w:r>
      <w:r w:rsidR="00AF1EE7" w:rsidRPr="00C259F7">
        <w:rPr>
          <w:rFonts w:ascii="Times New Roman" w:eastAsia="Times New Roman" w:hAnsi="Times New Roman" w:cs="Times New Roman"/>
          <w:kern w:val="0"/>
          <w:sz w:val="24"/>
          <w:szCs w:val="24"/>
          <w:lang w:eastAsia="et-EE"/>
          <w14:ligatures w14:val="none"/>
        </w:rPr>
        <w:t xml:space="preserve"> </w:t>
      </w:r>
      <w:r w:rsidRPr="00C259F7" w:rsidDel="00D008E4">
        <w:rPr>
          <w:rFonts w:ascii="Times New Roman" w:eastAsia="Times New Roman" w:hAnsi="Times New Roman" w:cs="Times New Roman"/>
          <w:kern w:val="0"/>
          <w:sz w:val="24"/>
          <w:szCs w:val="24"/>
          <w:lang w:eastAsia="et-EE"/>
          <w14:ligatures w14:val="none"/>
        </w:rPr>
        <w:t xml:space="preserve">oma </w:t>
      </w:r>
      <w:r w:rsidRPr="00C259F7">
        <w:rPr>
          <w:rFonts w:ascii="Times New Roman" w:eastAsia="Times New Roman" w:hAnsi="Times New Roman" w:cs="Times New Roman"/>
          <w:kern w:val="0"/>
          <w:sz w:val="24"/>
          <w:szCs w:val="24"/>
          <w:lang w:eastAsia="et-EE"/>
          <w14:ligatures w14:val="none"/>
        </w:rPr>
        <w:t>veebilehel.</w:t>
      </w:r>
      <w:r w:rsidR="41A1CCB6" w:rsidRPr="00C259F7">
        <w:rPr>
          <w:rFonts w:ascii="Times New Roman" w:eastAsia="Times New Roman" w:hAnsi="Times New Roman" w:cs="Times New Roman"/>
          <w:kern w:val="0"/>
          <w:sz w:val="24"/>
          <w:szCs w:val="24"/>
          <w:lang w:eastAsia="et-EE"/>
          <w14:ligatures w14:val="none"/>
        </w:rPr>
        <w:t xml:space="preserve"> Kehtestatud hinnakirjast lähtuva</w:t>
      </w:r>
      <w:r w:rsidR="560D514F" w:rsidRPr="00C259F7">
        <w:rPr>
          <w:rFonts w:ascii="Times New Roman" w:eastAsia="Times New Roman" w:hAnsi="Times New Roman" w:cs="Times New Roman"/>
          <w:kern w:val="0"/>
          <w:sz w:val="24"/>
          <w:szCs w:val="24"/>
          <w:lang w:eastAsia="et-EE"/>
          <w14:ligatures w14:val="none"/>
        </w:rPr>
        <w:t>d tasud tasub taotleja</w:t>
      </w:r>
      <w:r w:rsidR="41A1CCB6" w:rsidRPr="00C259F7">
        <w:rPr>
          <w:rFonts w:ascii="Times New Roman" w:eastAsia="Times New Roman" w:hAnsi="Times New Roman" w:cs="Times New Roman"/>
          <w:kern w:val="0"/>
          <w:sz w:val="24"/>
          <w:szCs w:val="24"/>
          <w:lang w:eastAsia="et-EE"/>
          <w14:ligatures w14:val="none"/>
        </w:rPr>
        <w:t xml:space="preserve"> volitatud töötlejale.</w:t>
      </w:r>
    </w:p>
    <w:p w14:paraId="23473BF8" w14:textId="6C094453"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527B9651" w14:textId="77777777" w:rsidR="00E25367"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xml:space="preserve">(5) Volitatud töötleja </w:t>
      </w:r>
      <w:r w:rsidR="556087B4" w:rsidRPr="00C259F7">
        <w:rPr>
          <w:rFonts w:ascii="Times New Roman" w:eastAsia="Times New Roman" w:hAnsi="Times New Roman" w:cs="Times New Roman"/>
          <w:kern w:val="0"/>
          <w:sz w:val="24"/>
          <w:szCs w:val="24"/>
          <w:lang w:eastAsia="et-EE"/>
          <w14:ligatures w14:val="none"/>
        </w:rPr>
        <w:t>lähtub</w:t>
      </w:r>
      <w:r w:rsidR="2B6933DD" w:rsidRPr="00C259F7">
        <w:rPr>
          <w:rFonts w:ascii="Times New Roman" w:eastAsia="Times New Roman" w:hAnsi="Times New Roman" w:cs="Times New Roman"/>
          <w:kern w:val="0"/>
          <w:sz w:val="24"/>
          <w:szCs w:val="24"/>
          <w:lang w:eastAsia="et-EE"/>
          <w14:ligatures w14:val="none"/>
        </w:rPr>
        <w:t xml:space="preserve"> hinnakirja </w:t>
      </w:r>
      <w:r w:rsidRPr="00C259F7">
        <w:rPr>
          <w:rFonts w:ascii="Times New Roman" w:eastAsia="Times New Roman" w:hAnsi="Times New Roman" w:cs="Times New Roman"/>
          <w:kern w:val="0"/>
          <w:sz w:val="24"/>
          <w:szCs w:val="24"/>
          <w:lang w:eastAsia="et-EE"/>
          <w14:ligatures w14:val="none"/>
        </w:rPr>
        <w:t>kehtesta</w:t>
      </w:r>
      <w:r w:rsidR="2B6933DD" w:rsidRPr="00C259F7">
        <w:rPr>
          <w:rFonts w:ascii="Times New Roman" w:eastAsia="Times New Roman" w:hAnsi="Times New Roman" w:cs="Times New Roman"/>
          <w:kern w:val="0"/>
          <w:sz w:val="24"/>
          <w:szCs w:val="24"/>
          <w:lang w:eastAsia="et-EE"/>
          <w14:ligatures w14:val="none"/>
        </w:rPr>
        <w:t>misel</w:t>
      </w:r>
      <w:r w:rsidRPr="00C259F7">
        <w:rPr>
          <w:rFonts w:ascii="Times New Roman" w:eastAsia="Times New Roman" w:hAnsi="Times New Roman" w:cs="Times New Roman"/>
          <w:kern w:val="0"/>
          <w:sz w:val="24"/>
          <w:szCs w:val="24"/>
          <w:lang w:eastAsia="et-EE"/>
          <w14:ligatures w14:val="none"/>
        </w:rPr>
        <w:t xml:space="preserve"> järgmistest nõuetest:</w:t>
      </w:r>
    </w:p>
    <w:p w14:paraId="6298701E" w14:textId="77777777" w:rsidR="00E25367" w:rsidRPr="00C259F7" w:rsidRDefault="00D56B49"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1) hinnakirjas määratakse kindlaks tasude ühik- või piirhinnad;</w:t>
      </w:r>
    </w:p>
    <w:p w14:paraId="0A17F472" w14:textId="77777777" w:rsidR="00E25367" w:rsidRPr="00C259F7" w:rsidRDefault="247BEADA" w:rsidP="00D13BD0">
      <w:pPr>
        <w:spacing w:after="0" w:line="240" w:lineRule="auto"/>
        <w:jc w:val="both"/>
        <w:textAlignment w:val="baseline"/>
        <w:rPr>
          <w:rFonts w:ascii="Times New Roman" w:eastAsia="Times New Roman" w:hAnsi="Times New Roman" w:cs="Times New Roman"/>
          <w:sz w:val="24"/>
          <w:szCs w:val="24"/>
          <w:lang w:eastAsia="et-EE"/>
        </w:rPr>
      </w:pPr>
      <w:r w:rsidRPr="00C259F7">
        <w:rPr>
          <w:rFonts w:ascii="Times New Roman" w:eastAsia="Times New Roman" w:hAnsi="Times New Roman" w:cs="Times New Roman"/>
          <w:kern w:val="0"/>
          <w:sz w:val="24"/>
          <w:szCs w:val="24"/>
          <w:lang w:eastAsia="et-EE"/>
          <w14:ligatures w14:val="none"/>
        </w:rPr>
        <w:t>2) võetav tasu põhine</w:t>
      </w:r>
      <w:r w:rsidR="3CCCD6DF" w:rsidRPr="00C259F7">
        <w:rPr>
          <w:rFonts w:ascii="Times New Roman" w:eastAsia="Times New Roman" w:hAnsi="Times New Roman" w:cs="Times New Roman"/>
          <w:kern w:val="0"/>
          <w:sz w:val="24"/>
          <w:szCs w:val="24"/>
          <w:lang w:eastAsia="et-EE"/>
          <w14:ligatures w14:val="none"/>
        </w:rPr>
        <w:t>b</w:t>
      </w:r>
      <w:r w:rsidRPr="00C259F7">
        <w:rPr>
          <w:rFonts w:ascii="Times New Roman" w:eastAsia="Times New Roman" w:hAnsi="Times New Roman" w:cs="Times New Roman"/>
          <w:kern w:val="0"/>
          <w:sz w:val="24"/>
          <w:szCs w:val="24"/>
          <w:lang w:eastAsia="et-EE"/>
          <w14:ligatures w14:val="none"/>
        </w:rPr>
        <w:t xml:space="preserve"> teenuse efektiivsel osutamisel ja </w:t>
      </w:r>
      <w:r w:rsidRPr="00C259F7">
        <w:rPr>
          <w:rFonts w:ascii="Times New Roman" w:eastAsia="Times New Roman" w:hAnsi="Times New Roman" w:cs="Times New Roman"/>
          <w:sz w:val="24"/>
          <w:szCs w:val="24"/>
          <w:lang w:eastAsia="et-EE"/>
        </w:rPr>
        <w:t>o</w:t>
      </w:r>
      <w:r w:rsidR="26688215" w:rsidRPr="00C259F7">
        <w:rPr>
          <w:rFonts w:ascii="Times New Roman" w:eastAsia="Times New Roman" w:hAnsi="Times New Roman" w:cs="Times New Roman"/>
          <w:sz w:val="24"/>
          <w:szCs w:val="24"/>
          <w:lang w:eastAsia="et-EE"/>
        </w:rPr>
        <w:t>n</w:t>
      </w:r>
      <w:r w:rsidRPr="00C259F7">
        <w:rPr>
          <w:rFonts w:ascii="Times New Roman" w:eastAsia="Times New Roman" w:hAnsi="Times New Roman" w:cs="Times New Roman"/>
          <w:sz w:val="24"/>
          <w:szCs w:val="24"/>
          <w:lang w:eastAsia="et-EE"/>
        </w:rPr>
        <w:t xml:space="preserve"> arvestatud põhjendatud kulude alusel</w:t>
      </w:r>
      <w:r w:rsidR="5B88A7B7" w:rsidRPr="00C259F7">
        <w:rPr>
          <w:rFonts w:ascii="Times New Roman" w:eastAsia="Times New Roman" w:hAnsi="Times New Roman" w:cs="Times New Roman"/>
          <w:sz w:val="24"/>
          <w:szCs w:val="24"/>
          <w:lang w:eastAsia="et-EE"/>
        </w:rPr>
        <w:t>;</w:t>
      </w:r>
    </w:p>
    <w:p w14:paraId="6836670F" w14:textId="77777777" w:rsidR="00E25367" w:rsidRPr="00C259F7" w:rsidRDefault="00D56B49"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3) tasu kujunemisel arvestatakse andmekoosseisude mahtu</w:t>
      </w:r>
      <w:r w:rsidR="600BEBAE" w:rsidRPr="00C259F7">
        <w:rPr>
          <w:rFonts w:ascii="Times New Roman" w:eastAsia="Times New Roman" w:hAnsi="Times New Roman" w:cs="Times New Roman"/>
          <w:kern w:val="0"/>
          <w:sz w:val="24"/>
          <w:szCs w:val="24"/>
          <w:lang w:eastAsia="et-EE"/>
          <w14:ligatures w14:val="none"/>
        </w:rPr>
        <w:t xml:space="preserve"> ja</w:t>
      </w:r>
      <w:r w:rsidRPr="00C259F7">
        <w:rPr>
          <w:rFonts w:ascii="Times New Roman" w:eastAsia="Times New Roman" w:hAnsi="Times New Roman" w:cs="Times New Roman"/>
          <w:kern w:val="0"/>
          <w:sz w:val="24"/>
          <w:szCs w:val="24"/>
          <w:lang w:eastAsia="et-EE"/>
          <w14:ligatures w14:val="none"/>
        </w:rPr>
        <w:t xml:space="preserve"> taaskasutamist.</w:t>
      </w:r>
    </w:p>
    <w:p w14:paraId="55BD5F2D" w14:textId="77777777" w:rsidR="00E25367" w:rsidRPr="00C259F7" w:rsidRDefault="00E25367" w:rsidP="00E25367">
      <w:pPr>
        <w:spacing w:after="0" w:line="240" w:lineRule="auto"/>
        <w:jc w:val="both"/>
        <w:rPr>
          <w:rFonts w:ascii="Times New Roman" w:eastAsia="Times New Roman" w:hAnsi="Times New Roman" w:cs="Times New Roman"/>
          <w:sz w:val="24"/>
          <w:szCs w:val="24"/>
          <w:lang w:eastAsia="et-EE"/>
        </w:rPr>
      </w:pPr>
    </w:p>
    <w:p w14:paraId="272E8B67" w14:textId="77777777" w:rsidR="00E25367" w:rsidRPr="00C259F7" w:rsidRDefault="00D56B49" w:rsidP="00AB4BCF">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(6) Volitatud töötleja võib võtta vähendatud tasu:</w:t>
      </w:r>
    </w:p>
    <w:p w14:paraId="610A7EF9" w14:textId="77777777" w:rsidR="00E25367" w:rsidRPr="00C259F7" w:rsidRDefault="00D56B49"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avalik-õiguslikult juriidiliselt isikult või riigiasutuselt;</w:t>
      </w:r>
    </w:p>
    <w:p w14:paraId="263739A1" w14:textId="77777777" w:rsidR="00E25367" w:rsidRPr="00C259F7" w:rsidRDefault="00D56B49"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juriidiliselt isikult, kes täidab rahvatervishoiu valdkonna avalikke ülesandeid.</w:t>
      </w:r>
    </w:p>
    <w:p w14:paraId="5BBD104C" w14:textId="77777777" w:rsidR="00E25367" w:rsidRPr="00C259F7" w:rsidRDefault="00E25367" w:rsidP="00E25367">
      <w:pPr>
        <w:spacing w:after="0" w:line="240" w:lineRule="auto"/>
        <w:jc w:val="both"/>
        <w:rPr>
          <w:rFonts w:ascii="Times New Roman" w:eastAsia="Times New Roman" w:hAnsi="Times New Roman" w:cs="Times New Roman"/>
          <w:sz w:val="24"/>
          <w:szCs w:val="24"/>
          <w:lang w:eastAsia="et-EE"/>
        </w:rPr>
      </w:pPr>
    </w:p>
    <w:p w14:paraId="054DD80B" w14:textId="05D5E80A" w:rsidR="00D56B49" w:rsidRPr="00C259F7" w:rsidRDefault="00D56B49"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Valdkonna eest vastutav minister võib kehtestada määrusega täpsema tasu suuruse </w:t>
      </w:r>
      <w:r w:rsidR="00782D69"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selle võtmise tingimused ja korra.</w:t>
      </w:r>
      <w:r w:rsidR="00485EC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w:t>
      </w:r>
    </w:p>
    <w:p w14:paraId="1B04A661" w14:textId="77777777" w:rsidR="00E25367" w:rsidRPr="00C259F7" w:rsidRDefault="00E25367" w:rsidP="00E25367">
      <w:pPr>
        <w:spacing w:after="0" w:line="240" w:lineRule="auto"/>
        <w:jc w:val="both"/>
        <w:rPr>
          <w:rFonts w:ascii="Times New Roman" w:eastAsia="Times New Roman" w:hAnsi="Times New Roman" w:cs="Times New Roman"/>
          <w:sz w:val="24"/>
          <w:szCs w:val="24"/>
          <w:lang w:eastAsia="et-EE"/>
        </w:rPr>
      </w:pPr>
    </w:p>
    <w:p w14:paraId="19000593" w14:textId="20567296" w:rsidR="002C2E0B" w:rsidRPr="00C259F7" w:rsidRDefault="00D56B49" w:rsidP="00AB4BCF">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1</w:t>
      </w:r>
      <w:r w:rsidR="00122360">
        <w:rPr>
          <w:rFonts w:ascii="Times New Roman" w:eastAsia="Times New Roman" w:hAnsi="Times New Roman" w:cs="Times New Roman"/>
          <w:b/>
          <w:bCs/>
          <w:color w:val="000000"/>
          <w:kern w:val="0"/>
          <w:sz w:val="24"/>
          <w:szCs w:val="24"/>
          <w:lang w:eastAsia="et-EE"/>
          <w14:ligatures w14:val="none"/>
        </w:rPr>
        <w:t>9</w:t>
      </w:r>
      <w:r w:rsidRPr="00C259F7">
        <w:rPr>
          <w:rFonts w:ascii="Times New Roman" w:eastAsia="Times New Roman" w:hAnsi="Times New Roman" w:cs="Times New Roman"/>
          <w:b/>
          <w:bCs/>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paragrahv 62 tunnistatakse kehtetuks;</w:t>
      </w:r>
    </w:p>
    <w:p w14:paraId="1C6F9834" w14:textId="77777777" w:rsidR="00E25367" w:rsidRPr="00C259F7" w:rsidRDefault="00E25367" w:rsidP="00E25367">
      <w:pPr>
        <w:spacing w:after="0" w:line="240" w:lineRule="auto"/>
        <w:jc w:val="both"/>
        <w:rPr>
          <w:rFonts w:ascii="Times New Roman" w:eastAsia="Times New Roman" w:hAnsi="Times New Roman" w:cs="Times New Roman"/>
          <w:sz w:val="24"/>
          <w:szCs w:val="24"/>
          <w:lang w:eastAsia="et-EE"/>
        </w:rPr>
      </w:pPr>
    </w:p>
    <w:p w14:paraId="6F34CB58" w14:textId="0AEA1F48" w:rsidR="00B6770E" w:rsidRPr="00B52BA3" w:rsidRDefault="00122360" w:rsidP="00B6770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20</w:t>
      </w:r>
      <w:r w:rsidR="00D56B49" w:rsidRPr="00C259F7">
        <w:rPr>
          <w:rFonts w:ascii="Times New Roman" w:eastAsia="Times New Roman" w:hAnsi="Times New Roman" w:cs="Times New Roman"/>
          <w:b/>
          <w:bCs/>
          <w:color w:val="000000"/>
          <w:kern w:val="0"/>
          <w:sz w:val="24"/>
          <w:szCs w:val="24"/>
          <w:lang w:eastAsia="et-EE"/>
          <w14:ligatures w14:val="none"/>
        </w:rPr>
        <w:t xml:space="preserve">) </w:t>
      </w:r>
      <w:r w:rsidR="00B6770E" w:rsidRPr="00B52BA3">
        <w:rPr>
          <w:rFonts w:ascii="Times New Roman" w:eastAsia="Times New Roman" w:hAnsi="Times New Roman" w:cs="Times New Roman"/>
          <w:color w:val="000000"/>
          <w:kern w:val="0"/>
          <w:sz w:val="24"/>
          <w:szCs w:val="24"/>
          <w:lang w:eastAsia="et-EE"/>
          <w14:ligatures w14:val="none"/>
        </w:rPr>
        <w:t>seadust täiendatakse §-ga 72</w:t>
      </w:r>
      <w:r w:rsidR="00B6770E" w:rsidRPr="00B52BA3">
        <w:rPr>
          <w:rFonts w:ascii="Times New Roman" w:eastAsia="Times New Roman" w:hAnsi="Times New Roman" w:cs="Times New Roman"/>
          <w:color w:val="000000"/>
          <w:kern w:val="0"/>
          <w:sz w:val="24"/>
          <w:szCs w:val="24"/>
          <w:vertAlign w:val="superscript"/>
          <w:lang w:eastAsia="et-EE"/>
          <w14:ligatures w14:val="none"/>
        </w:rPr>
        <w:t>12</w:t>
      </w:r>
      <w:r w:rsidR="00B6770E" w:rsidRPr="00B52BA3">
        <w:rPr>
          <w:rFonts w:ascii="Times New Roman" w:eastAsia="Times New Roman" w:hAnsi="Times New Roman" w:cs="Times New Roman"/>
          <w:color w:val="000000"/>
          <w:kern w:val="0"/>
          <w:sz w:val="24"/>
          <w:szCs w:val="24"/>
          <w:lang w:eastAsia="et-EE"/>
          <w14:ligatures w14:val="none"/>
        </w:rPr>
        <w:t xml:space="preserve"> järgmises sõnastuses:</w:t>
      </w:r>
    </w:p>
    <w:p w14:paraId="5769EAF9" w14:textId="77777777" w:rsidR="00B6770E" w:rsidRPr="00B6770E" w:rsidRDefault="00B6770E" w:rsidP="00B6770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156843FA" w14:textId="4C82E22B" w:rsidR="00B6770E" w:rsidRPr="00B6770E" w:rsidRDefault="00B6770E" w:rsidP="00B6770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B6770E">
        <w:rPr>
          <w:rFonts w:ascii="Times New Roman" w:eastAsia="Times New Roman" w:hAnsi="Times New Roman" w:cs="Times New Roman"/>
          <w:b/>
          <w:bCs/>
          <w:color w:val="000000"/>
          <w:kern w:val="0"/>
          <w:sz w:val="24"/>
          <w:szCs w:val="24"/>
          <w:lang w:eastAsia="et-EE"/>
          <w14:ligatures w14:val="none"/>
        </w:rPr>
        <w:t>„§ 72</w:t>
      </w:r>
      <w:r w:rsidRPr="00B6770E">
        <w:rPr>
          <w:rFonts w:ascii="Times New Roman" w:eastAsia="Times New Roman" w:hAnsi="Times New Roman" w:cs="Times New Roman"/>
          <w:b/>
          <w:bCs/>
          <w:color w:val="000000"/>
          <w:kern w:val="0"/>
          <w:sz w:val="24"/>
          <w:szCs w:val="24"/>
          <w:vertAlign w:val="superscript"/>
          <w:lang w:eastAsia="et-EE"/>
          <w14:ligatures w14:val="none"/>
        </w:rPr>
        <w:t>1</w:t>
      </w:r>
      <w:r>
        <w:rPr>
          <w:rFonts w:ascii="Times New Roman" w:eastAsia="Times New Roman" w:hAnsi="Times New Roman" w:cs="Times New Roman"/>
          <w:b/>
          <w:bCs/>
          <w:color w:val="000000"/>
          <w:kern w:val="0"/>
          <w:sz w:val="24"/>
          <w:szCs w:val="24"/>
          <w:vertAlign w:val="superscript"/>
          <w:lang w:eastAsia="et-EE"/>
          <w14:ligatures w14:val="none"/>
        </w:rPr>
        <w:t>2</w:t>
      </w:r>
      <w:r w:rsidRPr="00B6770E">
        <w:rPr>
          <w:rFonts w:ascii="Times New Roman" w:eastAsia="Times New Roman" w:hAnsi="Times New Roman" w:cs="Times New Roman"/>
          <w:b/>
          <w:bCs/>
          <w:color w:val="000000"/>
          <w:kern w:val="0"/>
          <w:sz w:val="24"/>
          <w:szCs w:val="24"/>
          <w:lang w:eastAsia="et-EE"/>
          <w14:ligatures w14:val="none"/>
        </w:rPr>
        <w:t>. Käesoleva seaduse § 59</w:t>
      </w:r>
      <w:r>
        <w:rPr>
          <w:rFonts w:ascii="Times New Roman" w:eastAsia="Times New Roman" w:hAnsi="Times New Roman" w:cs="Times New Roman"/>
          <w:b/>
          <w:bCs/>
          <w:color w:val="000000"/>
          <w:kern w:val="0"/>
          <w:sz w:val="24"/>
          <w:szCs w:val="24"/>
          <w:vertAlign w:val="superscript"/>
          <w:lang w:eastAsia="et-EE"/>
          <w14:ligatures w14:val="none"/>
        </w:rPr>
        <w:t>4</w:t>
      </w:r>
      <w:r w:rsidRPr="00B6770E">
        <w:rPr>
          <w:rFonts w:ascii="Times New Roman" w:eastAsia="Times New Roman" w:hAnsi="Times New Roman" w:cs="Times New Roman"/>
          <w:b/>
          <w:bCs/>
          <w:color w:val="000000"/>
          <w:kern w:val="0"/>
          <w:sz w:val="24"/>
          <w:szCs w:val="24"/>
          <w:lang w:eastAsia="et-EE"/>
          <w14:ligatures w14:val="none"/>
        </w:rPr>
        <w:t xml:space="preserve"> rakendamine</w:t>
      </w:r>
    </w:p>
    <w:p w14:paraId="7B534B94" w14:textId="77777777" w:rsidR="000F3530" w:rsidRDefault="000F3530" w:rsidP="00AB4BCF">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8D7F156" w14:textId="795AE1EB" w:rsidR="00B6770E" w:rsidRPr="0085622C" w:rsidRDefault="00B6770E" w:rsidP="00B6770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85622C">
        <w:rPr>
          <w:rFonts w:ascii="Times New Roman" w:eastAsia="Times New Roman" w:hAnsi="Times New Roman" w:cs="Times New Roman"/>
          <w:color w:val="000000"/>
          <w:kern w:val="0"/>
          <w:sz w:val="24"/>
          <w:szCs w:val="24"/>
          <w:lang w:eastAsia="et-EE"/>
          <w14:ligatures w14:val="none"/>
        </w:rPr>
        <w:t>Enne 2026. aasta 1. jaanuari esitatud andmete kasutamiseks või väljastamiseks teadusuuringu tegemiseks esitatud taotlus</w:t>
      </w:r>
      <w:ins w:id="136" w:author="Moonika Kuusk - JUSTDIGI" w:date="2025-10-08T05:28:00Z" w16du:dateUtc="2025-10-08T02:28:00Z">
        <w:r w:rsidR="00385691">
          <w:rPr>
            <w:rFonts w:ascii="Times New Roman" w:eastAsia="Times New Roman" w:hAnsi="Times New Roman" w:cs="Times New Roman"/>
            <w:color w:val="000000"/>
            <w:kern w:val="0"/>
            <w:sz w:val="24"/>
            <w:szCs w:val="24"/>
            <w:lang w:eastAsia="et-EE"/>
            <w14:ligatures w14:val="none"/>
          </w:rPr>
          <w:t>te puhul</w:t>
        </w:r>
      </w:ins>
      <w:del w:id="137" w:author="Moonika Kuusk - JUSTDIGI" w:date="2025-10-08T05:28:00Z" w16du:dateUtc="2025-10-08T02:28:00Z">
        <w:r w:rsidRPr="0085622C" w:rsidDel="00385691">
          <w:rPr>
            <w:rFonts w:ascii="Times New Roman" w:eastAsia="Times New Roman" w:hAnsi="Times New Roman" w:cs="Times New Roman"/>
            <w:color w:val="000000"/>
            <w:kern w:val="0"/>
            <w:sz w:val="24"/>
            <w:szCs w:val="24"/>
            <w:lang w:eastAsia="et-EE"/>
            <w14:ligatures w14:val="none"/>
          </w:rPr>
          <w:delText>ed</w:delText>
        </w:r>
      </w:del>
      <w:r w:rsidRPr="0085622C">
        <w:rPr>
          <w:rFonts w:ascii="Times New Roman" w:eastAsia="Times New Roman" w:hAnsi="Times New Roman" w:cs="Times New Roman"/>
          <w:color w:val="000000"/>
          <w:kern w:val="0"/>
          <w:sz w:val="24"/>
          <w:szCs w:val="24"/>
          <w:lang w:eastAsia="et-EE"/>
          <w14:ligatures w14:val="none"/>
        </w:rPr>
        <w:t xml:space="preserve">, mis ei ole saanud 2026. aasta 1. jaanuariks otsust, </w:t>
      </w:r>
      <w:r w:rsidR="63C509C5" w:rsidRPr="0085622C">
        <w:rPr>
          <w:rFonts w:ascii="Times New Roman" w:eastAsia="Times New Roman" w:hAnsi="Times New Roman" w:cs="Times New Roman"/>
          <w:color w:val="000000"/>
          <w:kern w:val="0"/>
          <w:sz w:val="24"/>
          <w:szCs w:val="24"/>
          <w:lang w:eastAsia="et-EE"/>
          <w14:ligatures w14:val="none"/>
        </w:rPr>
        <w:t>t</w:t>
      </w:r>
      <w:r w:rsidRPr="0085622C">
        <w:rPr>
          <w:rFonts w:ascii="Times New Roman" w:eastAsia="Times New Roman" w:hAnsi="Times New Roman" w:cs="Times New Roman"/>
          <w:color w:val="000000"/>
          <w:kern w:val="0"/>
          <w:sz w:val="24"/>
          <w:szCs w:val="24"/>
          <w:lang w:eastAsia="et-EE"/>
          <w14:ligatures w14:val="none"/>
        </w:rPr>
        <w:t xml:space="preserve">agastatakse esitatud </w:t>
      </w:r>
      <w:r w:rsidR="00884FC4">
        <w:rPr>
          <w:rFonts w:ascii="Times New Roman" w:eastAsia="Times New Roman" w:hAnsi="Times New Roman" w:cs="Times New Roman"/>
          <w:color w:val="000000"/>
          <w:kern w:val="0"/>
          <w:sz w:val="24"/>
          <w:szCs w:val="24"/>
          <w:lang w:eastAsia="et-EE"/>
          <w14:ligatures w14:val="none"/>
        </w:rPr>
        <w:t xml:space="preserve">uuringueetika </w:t>
      </w:r>
      <w:r w:rsidRPr="0085622C">
        <w:rPr>
          <w:rFonts w:ascii="Times New Roman" w:eastAsia="Times New Roman" w:hAnsi="Times New Roman" w:cs="Times New Roman"/>
          <w:color w:val="000000"/>
          <w:kern w:val="0"/>
          <w:sz w:val="24"/>
          <w:szCs w:val="24"/>
          <w:lang w:eastAsia="et-EE"/>
          <w14:ligatures w14:val="none"/>
        </w:rPr>
        <w:t>taotlus ja makstud menetlustasu taotluse esitajale.</w:t>
      </w:r>
      <w:ins w:id="138" w:author="Moonika Kuusk - JUSTDIGI" w:date="2025-10-08T05:29:00Z" w16du:dateUtc="2025-10-08T02:29:00Z">
        <w:r w:rsidR="00385691">
          <w:rPr>
            <w:rFonts w:ascii="Times New Roman" w:eastAsia="Times New Roman" w:hAnsi="Times New Roman" w:cs="Times New Roman"/>
            <w:color w:val="000000"/>
            <w:kern w:val="0"/>
            <w:sz w:val="24"/>
            <w:szCs w:val="24"/>
            <w:lang w:eastAsia="et-EE"/>
            <w14:ligatures w14:val="none"/>
          </w:rPr>
          <w:t>“</w:t>
        </w:r>
      </w:ins>
      <w:r w:rsidR="00167BD2">
        <w:rPr>
          <w:rFonts w:ascii="Times New Roman" w:eastAsia="Times New Roman" w:hAnsi="Times New Roman" w:cs="Times New Roman"/>
          <w:color w:val="000000"/>
          <w:kern w:val="0"/>
          <w:sz w:val="24"/>
          <w:szCs w:val="24"/>
          <w:lang w:eastAsia="et-EE"/>
          <w14:ligatures w14:val="none"/>
        </w:rPr>
        <w:t>;</w:t>
      </w:r>
    </w:p>
    <w:p w14:paraId="1FF48CE6" w14:textId="77777777" w:rsidR="000F3530" w:rsidRDefault="000F3530" w:rsidP="00AB4BCF">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3374DAD" w14:textId="7DC2580F" w:rsidR="00E25367" w:rsidRPr="00C259F7" w:rsidRDefault="00B6770E" w:rsidP="00AB4BCF">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2</w:t>
      </w:r>
      <w:r w:rsidR="00122360">
        <w:rPr>
          <w:rFonts w:ascii="Times New Roman" w:eastAsia="Times New Roman" w:hAnsi="Times New Roman" w:cs="Times New Roman"/>
          <w:b/>
          <w:bCs/>
          <w:color w:val="000000"/>
          <w:kern w:val="0"/>
          <w:sz w:val="24"/>
          <w:szCs w:val="24"/>
          <w:lang w:eastAsia="et-EE"/>
          <w14:ligatures w14:val="none"/>
        </w:rPr>
        <w:t>1</w:t>
      </w:r>
      <w:r>
        <w:rPr>
          <w:rFonts w:ascii="Times New Roman" w:eastAsia="Times New Roman" w:hAnsi="Times New Roman" w:cs="Times New Roman"/>
          <w:b/>
          <w:bCs/>
          <w:color w:val="000000"/>
          <w:kern w:val="0"/>
          <w:sz w:val="24"/>
          <w:szCs w:val="24"/>
          <w:lang w:eastAsia="et-EE"/>
          <w14:ligatures w14:val="none"/>
        </w:rPr>
        <w:t xml:space="preserve">) </w:t>
      </w:r>
      <w:bookmarkStart w:id="139" w:name="_Hlk205769784"/>
      <w:r w:rsidR="00D56B49" w:rsidRPr="00C259F7">
        <w:rPr>
          <w:rFonts w:ascii="Times New Roman" w:eastAsia="Times New Roman" w:hAnsi="Times New Roman" w:cs="Times New Roman"/>
          <w:color w:val="000000"/>
          <w:kern w:val="0"/>
          <w:sz w:val="24"/>
          <w:szCs w:val="24"/>
          <w:lang w:eastAsia="et-EE"/>
          <w14:ligatures w14:val="none"/>
        </w:rPr>
        <w:t>seadust täiendatakse §-ga 72</w:t>
      </w:r>
      <w:r w:rsidR="00316D72" w:rsidRPr="00C259F7">
        <w:rPr>
          <w:rFonts w:ascii="Times New Roman" w:eastAsia="Times New Roman" w:hAnsi="Times New Roman" w:cs="Times New Roman"/>
          <w:color w:val="000000"/>
          <w:kern w:val="0"/>
          <w:sz w:val="24"/>
          <w:szCs w:val="24"/>
          <w:vertAlign w:val="superscript"/>
          <w:lang w:eastAsia="et-EE"/>
          <w14:ligatures w14:val="none"/>
        </w:rPr>
        <w:t>1</w:t>
      </w:r>
      <w:r>
        <w:rPr>
          <w:rFonts w:ascii="Times New Roman" w:eastAsia="Times New Roman" w:hAnsi="Times New Roman" w:cs="Times New Roman"/>
          <w:color w:val="000000"/>
          <w:kern w:val="0"/>
          <w:sz w:val="24"/>
          <w:szCs w:val="24"/>
          <w:vertAlign w:val="superscript"/>
          <w:lang w:eastAsia="et-EE"/>
          <w14:ligatures w14:val="none"/>
        </w:rPr>
        <w:t>3</w:t>
      </w:r>
      <w:r w:rsidR="00316D72" w:rsidRPr="00C259F7">
        <w:rPr>
          <w:rFonts w:ascii="Times New Roman" w:eastAsia="Times New Roman" w:hAnsi="Times New Roman" w:cs="Times New Roman"/>
          <w:color w:val="000000"/>
          <w:kern w:val="0"/>
          <w:sz w:val="24"/>
          <w:szCs w:val="24"/>
          <w:lang w:eastAsia="et-EE"/>
          <w14:ligatures w14:val="none"/>
        </w:rPr>
        <w:t xml:space="preserve"> </w:t>
      </w:r>
      <w:r w:rsidR="00D56B49" w:rsidRPr="00C259F7">
        <w:rPr>
          <w:rFonts w:ascii="Times New Roman" w:eastAsia="Times New Roman" w:hAnsi="Times New Roman" w:cs="Times New Roman"/>
          <w:color w:val="000000"/>
          <w:kern w:val="0"/>
          <w:sz w:val="24"/>
          <w:szCs w:val="24"/>
          <w:lang w:eastAsia="et-EE"/>
          <w14:ligatures w14:val="none"/>
        </w:rPr>
        <w:t>järgmises sõnastuses:</w:t>
      </w:r>
    </w:p>
    <w:p w14:paraId="5128C534" w14:textId="4E596DFD" w:rsidR="35412D42" w:rsidRPr="00C259F7" w:rsidRDefault="35412D42" w:rsidP="00463C42">
      <w:pPr>
        <w:spacing w:after="0" w:line="240" w:lineRule="auto"/>
        <w:jc w:val="both"/>
        <w:rPr>
          <w:rFonts w:ascii="Times New Roman" w:eastAsia="Times New Roman" w:hAnsi="Times New Roman" w:cs="Times New Roman"/>
          <w:color w:val="000000" w:themeColor="text1"/>
          <w:sz w:val="24"/>
          <w:szCs w:val="24"/>
          <w:lang w:eastAsia="et-EE"/>
        </w:rPr>
      </w:pPr>
    </w:p>
    <w:p w14:paraId="37E5CAED" w14:textId="7AA6C1C8" w:rsidR="00E25367" w:rsidRPr="00C259F7" w:rsidRDefault="48BEA085" w:rsidP="00463C4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themeColor="text1"/>
          <w:sz w:val="24"/>
          <w:szCs w:val="24"/>
          <w:lang w:eastAsia="et-EE"/>
        </w:rPr>
        <w:t>„</w:t>
      </w:r>
      <w:r w:rsidR="00D56B49" w:rsidRPr="00C259F7">
        <w:rPr>
          <w:rFonts w:ascii="Times New Roman" w:eastAsia="Times New Roman" w:hAnsi="Times New Roman" w:cs="Times New Roman"/>
          <w:b/>
          <w:bCs/>
          <w:color w:val="000000"/>
          <w:kern w:val="0"/>
          <w:sz w:val="24"/>
          <w:szCs w:val="24"/>
          <w:lang w:eastAsia="et-EE"/>
          <w14:ligatures w14:val="none"/>
        </w:rPr>
        <w:t>§ 72</w:t>
      </w:r>
      <w:r w:rsidR="00316D72" w:rsidRPr="00C259F7">
        <w:rPr>
          <w:rFonts w:ascii="Times New Roman" w:eastAsia="Times New Roman" w:hAnsi="Times New Roman" w:cs="Times New Roman"/>
          <w:b/>
          <w:bCs/>
          <w:color w:val="000000"/>
          <w:kern w:val="0"/>
          <w:sz w:val="24"/>
          <w:szCs w:val="24"/>
          <w:vertAlign w:val="superscript"/>
          <w:lang w:eastAsia="et-EE"/>
          <w14:ligatures w14:val="none"/>
        </w:rPr>
        <w:t>1</w:t>
      </w:r>
      <w:r w:rsidR="00B6770E">
        <w:rPr>
          <w:rFonts w:ascii="Times New Roman" w:eastAsia="Times New Roman" w:hAnsi="Times New Roman" w:cs="Times New Roman"/>
          <w:b/>
          <w:bCs/>
          <w:color w:val="000000"/>
          <w:kern w:val="0"/>
          <w:sz w:val="24"/>
          <w:szCs w:val="24"/>
          <w:vertAlign w:val="superscript"/>
          <w:lang w:eastAsia="et-EE"/>
          <w14:ligatures w14:val="none"/>
        </w:rPr>
        <w:t>3</w:t>
      </w:r>
      <w:r w:rsidR="00D56B49" w:rsidRPr="00C259F7">
        <w:rPr>
          <w:rFonts w:ascii="Times New Roman" w:eastAsia="Times New Roman" w:hAnsi="Times New Roman" w:cs="Times New Roman"/>
          <w:b/>
          <w:bCs/>
          <w:color w:val="000000"/>
          <w:kern w:val="0"/>
          <w:sz w:val="24"/>
          <w:szCs w:val="24"/>
          <w:lang w:eastAsia="et-EE"/>
          <w14:ligatures w14:val="none"/>
        </w:rPr>
        <w:t>. Käesoleva seaduse § 59</w:t>
      </w:r>
      <w:r w:rsidR="00316D72" w:rsidRPr="00C259F7">
        <w:rPr>
          <w:rFonts w:ascii="Times New Roman" w:eastAsia="Times New Roman" w:hAnsi="Times New Roman" w:cs="Times New Roman"/>
          <w:b/>
          <w:bCs/>
          <w:color w:val="000000"/>
          <w:kern w:val="0"/>
          <w:sz w:val="24"/>
          <w:szCs w:val="24"/>
          <w:vertAlign w:val="superscript"/>
          <w:lang w:eastAsia="et-EE"/>
          <w14:ligatures w14:val="none"/>
        </w:rPr>
        <w:t>5</w:t>
      </w:r>
      <w:r w:rsidR="00316D72" w:rsidRPr="00C259F7">
        <w:rPr>
          <w:rFonts w:ascii="Times New Roman" w:eastAsia="Times New Roman" w:hAnsi="Times New Roman" w:cs="Times New Roman"/>
          <w:b/>
          <w:bCs/>
          <w:color w:val="000000"/>
          <w:kern w:val="0"/>
          <w:sz w:val="24"/>
          <w:szCs w:val="24"/>
          <w:lang w:eastAsia="et-EE"/>
          <w14:ligatures w14:val="none"/>
        </w:rPr>
        <w:t xml:space="preserve"> </w:t>
      </w:r>
      <w:r w:rsidR="00D56B49" w:rsidRPr="00C259F7">
        <w:rPr>
          <w:rFonts w:ascii="Times New Roman" w:eastAsia="Times New Roman" w:hAnsi="Times New Roman" w:cs="Times New Roman"/>
          <w:b/>
          <w:bCs/>
          <w:color w:val="000000"/>
          <w:kern w:val="0"/>
          <w:sz w:val="24"/>
          <w:szCs w:val="24"/>
          <w:lang w:eastAsia="et-EE"/>
          <w14:ligatures w14:val="none"/>
        </w:rPr>
        <w:t>rakendamine</w:t>
      </w:r>
    </w:p>
    <w:bookmarkEnd w:id="139"/>
    <w:p w14:paraId="2C97399B" w14:textId="52E0953D" w:rsidR="35412D42" w:rsidRPr="00C259F7" w:rsidRDefault="35412D42" w:rsidP="00463C42">
      <w:pPr>
        <w:spacing w:after="0" w:line="240" w:lineRule="auto"/>
        <w:jc w:val="both"/>
        <w:rPr>
          <w:rFonts w:ascii="Times New Roman" w:eastAsia="Times New Roman" w:hAnsi="Times New Roman" w:cs="Times New Roman"/>
          <w:color w:val="000000" w:themeColor="text1"/>
          <w:sz w:val="24"/>
          <w:szCs w:val="24"/>
          <w:lang w:eastAsia="et-EE"/>
        </w:rPr>
      </w:pPr>
    </w:p>
    <w:p w14:paraId="0C4CABA5" w14:textId="17ADEB8F" w:rsidR="00E25367" w:rsidRDefault="247BEADA" w:rsidP="00463C4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Käesoleva seaduse § 59</w:t>
      </w:r>
      <w:r w:rsidR="3B589013" w:rsidRPr="00C259F7">
        <w:rPr>
          <w:rFonts w:ascii="Times New Roman" w:eastAsia="Times New Roman" w:hAnsi="Times New Roman" w:cs="Times New Roman"/>
          <w:color w:val="000000"/>
          <w:kern w:val="0"/>
          <w:sz w:val="24"/>
          <w:szCs w:val="24"/>
          <w:vertAlign w:val="superscript"/>
          <w:lang w:eastAsia="et-EE"/>
          <w14:ligatures w14:val="none"/>
        </w:rPr>
        <w:t>5</w:t>
      </w:r>
      <w:r w:rsidRPr="00C259F7">
        <w:rPr>
          <w:rFonts w:ascii="Times New Roman" w:eastAsia="Times New Roman" w:hAnsi="Times New Roman" w:cs="Times New Roman"/>
          <w:color w:val="000000"/>
          <w:kern w:val="0"/>
          <w:sz w:val="24"/>
          <w:szCs w:val="24"/>
          <w:lang w:eastAsia="et-EE"/>
          <w14:ligatures w14:val="none"/>
        </w:rPr>
        <w:t xml:space="preserve"> alusel kehtestatud tasumäärasid rakendataks</w:t>
      </w:r>
      <w:r w:rsidR="49E692FB" w:rsidRPr="00C259F7">
        <w:rPr>
          <w:rFonts w:ascii="Times New Roman" w:eastAsia="Times New Roman" w:hAnsi="Times New Roman" w:cs="Times New Roman"/>
          <w:color w:val="000000"/>
          <w:kern w:val="0"/>
          <w:sz w:val="24"/>
          <w:szCs w:val="24"/>
          <w:lang w:eastAsia="et-EE"/>
          <w14:ligatures w14:val="none"/>
        </w:rPr>
        <w:t>e</w:t>
      </w:r>
      <w:ins w:id="140" w:author="Katariina Kärsten - JUSTDIGI" w:date="2025-10-10T17:01:00Z" w16du:dateUtc="2025-10-10T14:01:00Z">
        <w:r w:rsidR="001262C3">
          <w:rPr>
            <w:rFonts w:ascii="Times New Roman" w:eastAsia="Times New Roman" w:hAnsi="Times New Roman" w:cs="Times New Roman"/>
            <w:color w:val="000000"/>
            <w:kern w:val="0"/>
            <w:sz w:val="24"/>
            <w:szCs w:val="24"/>
            <w:lang w:eastAsia="et-EE"/>
            <w14:ligatures w14:val="none"/>
          </w:rPr>
          <w:t xml:space="preserve"> 2026. aasta 1. juulist</w:t>
        </w:r>
      </w:ins>
      <w:r w:rsidRPr="00C259F7">
        <w:rPr>
          <w:rFonts w:ascii="Times New Roman" w:eastAsia="Times New Roman" w:hAnsi="Times New Roman" w:cs="Times New Roman"/>
          <w:color w:val="000000"/>
          <w:kern w:val="0"/>
          <w:sz w:val="24"/>
          <w:szCs w:val="24"/>
          <w:lang w:eastAsia="et-EE"/>
          <w14:ligatures w14:val="none"/>
        </w:rPr>
        <w:t xml:space="preserve"> </w:t>
      </w:r>
      <w:commentRangeStart w:id="141"/>
      <w:r w:rsidRPr="00C259F7">
        <w:rPr>
          <w:rFonts w:ascii="Times New Roman" w:eastAsia="Times New Roman" w:hAnsi="Times New Roman" w:cs="Times New Roman"/>
          <w:color w:val="000000"/>
          <w:kern w:val="0"/>
          <w:sz w:val="24"/>
          <w:szCs w:val="24"/>
          <w:lang w:eastAsia="et-EE"/>
          <w14:ligatures w14:val="none"/>
        </w:rPr>
        <w:t>kuue kuu möödu</w:t>
      </w:r>
      <w:r w:rsidR="18ECEBE9" w:rsidRPr="00C259F7">
        <w:rPr>
          <w:rFonts w:ascii="Times New Roman" w:eastAsia="Times New Roman" w:hAnsi="Times New Roman" w:cs="Times New Roman"/>
          <w:color w:val="000000"/>
          <w:kern w:val="0"/>
          <w:sz w:val="24"/>
          <w:szCs w:val="24"/>
          <w:lang w:eastAsia="et-EE"/>
          <w14:ligatures w14:val="none"/>
        </w:rPr>
        <w:t>misel</w:t>
      </w:r>
      <w:r w:rsidRPr="00C259F7">
        <w:rPr>
          <w:rFonts w:ascii="Times New Roman" w:eastAsia="Times New Roman" w:hAnsi="Times New Roman" w:cs="Times New Roman"/>
          <w:color w:val="000000"/>
          <w:kern w:val="0"/>
          <w:sz w:val="24"/>
          <w:szCs w:val="24"/>
          <w:lang w:eastAsia="et-EE"/>
          <w14:ligatures w14:val="none"/>
        </w:rPr>
        <w:t xml:space="preserve"> käesoleva seaduse jõustumises</w:t>
      </w:r>
      <w:r w:rsidR="49E692FB" w:rsidRPr="00C259F7">
        <w:rPr>
          <w:rFonts w:ascii="Times New Roman" w:eastAsia="Times New Roman" w:hAnsi="Times New Roman" w:cs="Times New Roman"/>
          <w:color w:val="000000"/>
          <w:kern w:val="0"/>
          <w:sz w:val="24"/>
          <w:szCs w:val="24"/>
          <w:lang w:eastAsia="et-EE"/>
          <w14:ligatures w14:val="none"/>
        </w:rPr>
        <w:t>t</w:t>
      </w:r>
      <w:r w:rsidR="60CE5999" w:rsidRPr="00C259F7">
        <w:rPr>
          <w:rFonts w:ascii="Times New Roman" w:eastAsia="Times New Roman" w:hAnsi="Times New Roman" w:cs="Times New Roman"/>
          <w:color w:val="000000"/>
          <w:kern w:val="0"/>
          <w:sz w:val="24"/>
          <w:szCs w:val="24"/>
          <w:lang w:eastAsia="et-EE"/>
          <w14:ligatures w14:val="none"/>
        </w:rPr>
        <w:t xml:space="preserve"> </w:t>
      </w:r>
      <w:commentRangeEnd w:id="141"/>
      <w:r w:rsidR="001262C3">
        <w:rPr>
          <w:rStyle w:val="Kommentaariviide"/>
        </w:rPr>
        <w:commentReference w:id="141"/>
      </w:r>
      <w:r w:rsidR="60CE5999" w:rsidRPr="00C259F7">
        <w:rPr>
          <w:rFonts w:ascii="Times New Roman" w:eastAsia="Times New Roman" w:hAnsi="Times New Roman" w:cs="Times New Roman"/>
          <w:color w:val="000000"/>
          <w:kern w:val="0"/>
          <w:sz w:val="24"/>
          <w:szCs w:val="24"/>
          <w:lang w:eastAsia="et-EE"/>
          <w14:ligatures w14:val="none"/>
        </w:rPr>
        <w:t>arvates</w:t>
      </w:r>
      <w:r w:rsidRPr="00C259F7">
        <w:rPr>
          <w:rFonts w:ascii="Times New Roman" w:eastAsia="Times New Roman" w:hAnsi="Times New Roman" w:cs="Times New Roman"/>
          <w:color w:val="000000"/>
          <w:kern w:val="0"/>
          <w:sz w:val="24"/>
          <w:szCs w:val="24"/>
          <w:lang w:eastAsia="et-EE"/>
          <w14:ligatures w14:val="none"/>
        </w:rPr>
        <w:t>.</w:t>
      </w:r>
      <w:r w:rsidR="60CE5999" w:rsidRPr="00C259F7">
        <w:rPr>
          <w:rFonts w:ascii="Times New Roman" w:eastAsia="Times New Roman" w:hAnsi="Times New Roman" w:cs="Times New Roman"/>
          <w:color w:val="000000"/>
          <w:kern w:val="0"/>
          <w:sz w:val="24"/>
          <w:szCs w:val="24"/>
          <w:lang w:eastAsia="et-EE"/>
          <w14:ligatures w14:val="none"/>
        </w:rPr>
        <w:t>“.</w:t>
      </w:r>
    </w:p>
    <w:p w14:paraId="31B1933C" w14:textId="77777777" w:rsidR="00F62B74" w:rsidRDefault="00F62B74" w:rsidP="00463C4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3A8FE2A" w14:textId="2B126D5B" w:rsidR="00F62B74" w:rsidRPr="00A6201A" w:rsidRDefault="00F62B74" w:rsidP="00F62B74">
      <w:pPr>
        <w:spacing w:after="0"/>
        <w:rPr>
          <w:rFonts w:ascii="Times New Roman" w:eastAsia="Times New Roman" w:hAnsi="Times New Roman" w:cs="Times New Roman"/>
          <w:b/>
          <w:bCs/>
          <w:color w:val="000000"/>
          <w:kern w:val="0"/>
          <w:sz w:val="24"/>
          <w:szCs w:val="24"/>
          <w:lang w:eastAsia="et-EE"/>
          <w14:ligatures w14:val="none"/>
        </w:rPr>
      </w:pPr>
      <w:r w:rsidRPr="00A6201A">
        <w:rPr>
          <w:rFonts w:ascii="Times New Roman" w:eastAsia="Times New Roman" w:hAnsi="Times New Roman" w:cs="Times New Roman"/>
          <w:b/>
          <w:bCs/>
          <w:color w:val="000000"/>
          <w:kern w:val="0"/>
          <w:sz w:val="24"/>
          <w:szCs w:val="24"/>
          <w:lang w:eastAsia="et-EE"/>
          <w14:ligatures w14:val="none"/>
        </w:rPr>
        <w:t>§ 4</w:t>
      </w:r>
      <w:r w:rsidR="00C2751F" w:rsidRPr="00A6201A">
        <w:rPr>
          <w:rFonts w:ascii="Times New Roman" w:eastAsia="Times New Roman" w:hAnsi="Times New Roman" w:cs="Times New Roman"/>
          <w:b/>
          <w:bCs/>
          <w:color w:val="000000"/>
          <w:kern w:val="0"/>
          <w:sz w:val="24"/>
          <w:szCs w:val="24"/>
          <w:lang w:eastAsia="et-EE"/>
          <w14:ligatures w14:val="none"/>
        </w:rPr>
        <w:t>7</w:t>
      </w:r>
      <w:r w:rsidRPr="00A6201A">
        <w:rPr>
          <w:rFonts w:ascii="Times New Roman" w:eastAsia="Times New Roman" w:hAnsi="Times New Roman" w:cs="Times New Roman"/>
          <w:b/>
          <w:bCs/>
          <w:color w:val="000000"/>
          <w:kern w:val="0"/>
          <w:sz w:val="24"/>
          <w:szCs w:val="24"/>
          <w:lang w:eastAsia="et-EE"/>
          <w14:ligatures w14:val="none"/>
        </w:rPr>
        <w:t>. Tervishoiuteenuste korraldamise seaduse, töötuskindlustuse seaduse muutmise ja sellega seonduvalt teiste seaduste muutmise seaduse ning töövõimetoetuse seaduse muutmise seadus</w:t>
      </w:r>
    </w:p>
    <w:p w14:paraId="352B8E77" w14:textId="77777777" w:rsidR="00F62B74" w:rsidRPr="00A6201A" w:rsidRDefault="00F62B74" w:rsidP="00F62B74">
      <w:pPr>
        <w:spacing w:after="0"/>
        <w:rPr>
          <w:rFonts w:ascii="Times New Roman" w:eastAsia="Times New Roman" w:hAnsi="Times New Roman" w:cs="Times New Roman"/>
          <w:b/>
          <w:bCs/>
          <w:color w:val="000000"/>
          <w:kern w:val="0"/>
          <w:sz w:val="24"/>
          <w:szCs w:val="24"/>
          <w:lang w:eastAsia="et-EE"/>
          <w14:ligatures w14:val="none"/>
        </w:rPr>
      </w:pPr>
    </w:p>
    <w:p w14:paraId="630532C9" w14:textId="1E00335B" w:rsidR="00F62B74" w:rsidRPr="00A6201A" w:rsidDel="00E9480D" w:rsidRDefault="00F62B74" w:rsidP="00F62B74">
      <w:pPr>
        <w:spacing w:after="0"/>
        <w:jc w:val="both"/>
        <w:rPr>
          <w:del w:id="142" w:author="Katariina Kärsten - JUSTDIGI" w:date="2025-10-10T13:54:00Z" w16du:dateUtc="2025-10-10T10:54:00Z"/>
          <w:rFonts w:ascii="Times New Roman" w:eastAsia="Times New Roman" w:hAnsi="Times New Roman" w:cs="Times New Roman"/>
          <w:color w:val="000000"/>
          <w:kern w:val="0"/>
          <w:sz w:val="24"/>
          <w:szCs w:val="24"/>
          <w:lang w:eastAsia="et-EE"/>
          <w14:ligatures w14:val="none"/>
        </w:rPr>
      </w:pPr>
      <w:r w:rsidRPr="00A6201A">
        <w:rPr>
          <w:rFonts w:ascii="Times New Roman" w:eastAsia="Times New Roman" w:hAnsi="Times New Roman" w:cs="Times New Roman"/>
          <w:color w:val="000000"/>
          <w:kern w:val="0"/>
          <w:sz w:val="24"/>
          <w:szCs w:val="24"/>
          <w:lang w:eastAsia="et-EE"/>
          <w14:ligatures w14:val="none"/>
        </w:rPr>
        <w:t>Tervishoiuteenuste korraldamise seaduse, töötuskindlustuse seaduse muutmise ja sellega seonduvalt teiste seaduste muutmise seaduse ning töövõimetoetuse seaduse muutmise seaduses (</w:t>
      </w:r>
      <w:del w:id="143" w:author="Katariina Kärsten - JUSTDIGI" w:date="2025-10-09T13:24:00Z" w16du:dateUtc="2025-10-09T10:24:00Z">
        <w:r w:rsidRPr="00A6201A" w:rsidDel="00A32A84">
          <w:rPr>
            <w:rFonts w:ascii="Times New Roman" w:eastAsia="Times New Roman" w:hAnsi="Times New Roman" w:cs="Times New Roman"/>
            <w:color w:val="000000"/>
            <w:kern w:val="0"/>
            <w:sz w:val="24"/>
            <w:szCs w:val="24"/>
            <w:lang w:eastAsia="et-EE"/>
            <w14:ligatures w14:val="none"/>
          </w:rPr>
          <w:delText xml:space="preserve">avaldamismärge </w:delText>
        </w:r>
      </w:del>
      <w:r w:rsidRPr="00A6201A">
        <w:rPr>
          <w:rFonts w:ascii="Times New Roman" w:eastAsia="Times New Roman" w:hAnsi="Times New Roman" w:cs="Times New Roman"/>
          <w:color w:val="000000"/>
          <w:kern w:val="0"/>
          <w:sz w:val="24"/>
          <w:szCs w:val="24"/>
          <w:lang w:eastAsia="et-EE"/>
          <w14:ligatures w14:val="none"/>
        </w:rPr>
        <w:t xml:space="preserve">RT I, 26.06.2025, 29) </w:t>
      </w:r>
      <w:del w:id="144" w:author="Moonika Kuusk - JUSTDIGI" w:date="2025-10-08T05:33:00Z" w16du:dateUtc="2025-10-08T02:33:00Z">
        <w:r w:rsidRPr="00A6201A" w:rsidDel="00164238">
          <w:rPr>
            <w:rFonts w:ascii="Times New Roman" w:eastAsia="Times New Roman" w:hAnsi="Times New Roman" w:cs="Times New Roman"/>
            <w:color w:val="000000"/>
            <w:kern w:val="0"/>
            <w:sz w:val="24"/>
            <w:szCs w:val="24"/>
            <w:lang w:eastAsia="et-EE"/>
            <w14:ligatures w14:val="none"/>
          </w:rPr>
          <w:delText xml:space="preserve"> </w:delText>
        </w:r>
      </w:del>
      <w:del w:id="145" w:author="Katariina Kärsten - JUSTDIGI" w:date="2025-10-10T13:54:00Z" w16du:dateUtc="2025-10-10T10:54:00Z">
        <w:r w:rsidRPr="00A6201A" w:rsidDel="00E9480D">
          <w:rPr>
            <w:rFonts w:ascii="Times New Roman" w:eastAsia="Times New Roman" w:hAnsi="Times New Roman" w:cs="Times New Roman"/>
            <w:color w:val="000000"/>
            <w:kern w:val="0"/>
            <w:sz w:val="24"/>
            <w:szCs w:val="24"/>
            <w:lang w:eastAsia="et-EE"/>
            <w14:ligatures w14:val="none"/>
          </w:rPr>
          <w:delText>tehakse järgmised muudatused:</w:delText>
        </w:r>
      </w:del>
    </w:p>
    <w:p w14:paraId="597A34C4" w14:textId="743F8B4C" w:rsidR="00F62B74" w:rsidRPr="00A6201A" w:rsidDel="00E9480D" w:rsidRDefault="00F62B74" w:rsidP="00F62B74">
      <w:pPr>
        <w:spacing w:after="0"/>
        <w:jc w:val="both"/>
        <w:rPr>
          <w:del w:id="146" w:author="Katariina Kärsten - JUSTDIGI" w:date="2025-10-10T13:54:00Z" w16du:dateUtc="2025-10-10T10:54:00Z"/>
          <w:rFonts w:ascii="Times New Roman" w:eastAsia="Times New Roman" w:hAnsi="Times New Roman" w:cs="Times New Roman"/>
          <w:color w:val="000000"/>
          <w:kern w:val="0"/>
          <w:sz w:val="24"/>
          <w:szCs w:val="24"/>
          <w:lang w:eastAsia="et-EE"/>
          <w14:ligatures w14:val="none"/>
        </w:rPr>
      </w:pPr>
    </w:p>
    <w:p w14:paraId="404724AF" w14:textId="6C4EC37B" w:rsidR="00F62B74" w:rsidRPr="00A6201A" w:rsidRDefault="00F62B74" w:rsidP="0081017F">
      <w:pPr>
        <w:spacing w:after="0"/>
        <w:jc w:val="both"/>
        <w:rPr>
          <w:rFonts w:ascii="Times New Roman" w:eastAsia="Times New Roman" w:hAnsi="Times New Roman" w:cs="Times New Roman"/>
          <w:b/>
          <w:bCs/>
          <w:color w:val="000000"/>
          <w:kern w:val="0"/>
          <w:sz w:val="24"/>
          <w:szCs w:val="24"/>
          <w:lang w:eastAsia="et-EE"/>
          <w14:ligatures w14:val="none"/>
        </w:rPr>
      </w:pPr>
      <w:del w:id="147" w:author="Katariina Kärsten - JUSTDIGI" w:date="2025-10-10T13:54:00Z" w16du:dateUtc="2025-10-10T10:54:00Z">
        <w:r w:rsidRPr="00A6201A" w:rsidDel="00E9480D">
          <w:rPr>
            <w:rFonts w:ascii="Times New Roman" w:eastAsia="Times New Roman" w:hAnsi="Times New Roman" w:cs="Times New Roman"/>
            <w:b/>
            <w:bCs/>
            <w:color w:val="000000"/>
            <w:kern w:val="0"/>
            <w:sz w:val="24"/>
            <w:szCs w:val="24"/>
            <w:lang w:eastAsia="et-EE"/>
            <w14:ligatures w14:val="none"/>
          </w:rPr>
          <w:delText>1)</w:delText>
        </w:r>
        <w:r w:rsidR="008F1F1B" w:rsidRPr="00A6201A" w:rsidDel="00E9480D">
          <w:rPr>
            <w:rFonts w:ascii="Times New Roman" w:eastAsia="Times New Roman" w:hAnsi="Times New Roman" w:cs="Times New Roman"/>
            <w:b/>
            <w:bCs/>
            <w:color w:val="000000"/>
            <w:kern w:val="0"/>
            <w:sz w:val="24"/>
            <w:szCs w:val="24"/>
            <w:lang w:eastAsia="et-EE"/>
            <w14:ligatures w14:val="none"/>
          </w:rPr>
          <w:delText xml:space="preserve"> </w:delText>
        </w:r>
      </w:del>
      <w:ins w:id="148" w:author="Katariina Kärsten - JUSTDIGI" w:date="2025-10-10T13:55:00Z" w16du:dateUtc="2025-10-10T10:55:00Z">
        <w:r w:rsidR="000C1D5D">
          <w:rPr>
            <w:rFonts w:ascii="Times New Roman" w:eastAsia="Times New Roman" w:hAnsi="Times New Roman" w:cs="Times New Roman"/>
            <w:color w:val="000000"/>
            <w:kern w:val="0"/>
            <w:sz w:val="24"/>
            <w:szCs w:val="24"/>
            <w:lang w:eastAsia="et-EE"/>
            <w14:ligatures w14:val="none"/>
          </w:rPr>
          <w:t xml:space="preserve">paragrahvi </w:t>
        </w:r>
        <w:r w:rsidR="00BA7BB8">
          <w:rPr>
            <w:rFonts w:ascii="Times New Roman" w:eastAsia="Times New Roman" w:hAnsi="Times New Roman" w:cs="Times New Roman"/>
            <w:color w:val="000000"/>
            <w:kern w:val="0"/>
            <w:sz w:val="24"/>
            <w:szCs w:val="24"/>
            <w:lang w:eastAsia="et-EE"/>
            <w14:ligatures w14:val="none"/>
          </w:rPr>
          <w:t xml:space="preserve">1 </w:t>
        </w:r>
      </w:ins>
      <w:r w:rsidR="00B2462D" w:rsidRPr="00A6201A">
        <w:rPr>
          <w:rFonts w:ascii="Times New Roman" w:eastAsia="Times New Roman" w:hAnsi="Times New Roman" w:cs="Times New Roman"/>
          <w:color w:val="000000"/>
          <w:kern w:val="0"/>
          <w:sz w:val="24"/>
          <w:szCs w:val="24"/>
          <w:lang w:eastAsia="et-EE"/>
          <w14:ligatures w14:val="none"/>
        </w:rPr>
        <w:t xml:space="preserve">punkt </w:t>
      </w:r>
      <w:r w:rsidR="00BA3091" w:rsidRPr="00A6201A">
        <w:rPr>
          <w:rFonts w:ascii="Times New Roman" w:eastAsia="Times New Roman" w:hAnsi="Times New Roman" w:cs="Times New Roman"/>
          <w:color w:val="000000"/>
          <w:kern w:val="0"/>
          <w:sz w:val="24"/>
          <w:szCs w:val="24"/>
          <w:lang w:eastAsia="et-EE"/>
          <w14:ligatures w14:val="none"/>
        </w:rPr>
        <w:t>1</w:t>
      </w:r>
      <w:r w:rsidR="00F023AC" w:rsidRPr="00A6201A">
        <w:rPr>
          <w:rFonts w:ascii="Times New Roman" w:eastAsia="Times New Roman" w:hAnsi="Times New Roman" w:cs="Times New Roman"/>
          <w:color w:val="000000"/>
          <w:kern w:val="0"/>
          <w:sz w:val="24"/>
          <w:szCs w:val="24"/>
          <w:lang w:eastAsia="et-EE"/>
          <w14:ligatures w14:val="none"/>
        </w:rPr>
        <w:t xml:space="preserve"> </w:t>
      </w:r>
      <w:del w:id="149" w:author="Katariina Kärsten - JUSTDIGI" w:date="2025-10-10T13:55:00Z" w16du:dateUtc="2025-10-10T10:55:00Z">
        <w:r w:rsidR="00F023AC" w:rsidRPr="00A6201A" w:rsidDel="000C1D5D">
          <w:rPr>
            <w:rFonts w:ascii="Times New Roman" w:eastAsia="Times New Roman" w:hAnsi="Times New Roman" w:cs="Times New Roman"/>
            <w:color w:val="000000"/>
            <w:kern w:val="0"/>
            <w:sz w:val="24"/>
            <w:szCs w:val="24"/>
            <w:lang w:eastAsia="et-EE"/>
            <w14:ligatures w14:val="none"/>
          </w:rPr>
          <w:delText>muudatus</w:delText>
        </w:r>
        <w:r w:rsidR="00B2462D" w:rsidRPr="00A6201A" w:rsidDel="000C1D5D">
          <w:rPr>
            <w:rFonts w:ascii="Times New Roman" w:eastAsia="Times New Roman" w:hAnsi="Times New Roman" w:cs="Times New Roman"/>
            <w:color w:val="000000"/>
            <w:kern w:val="0"/>
            <w:sz w:val="24"/>
            <w:szCs w:val="24"/>
            <w:lang w:eastAsia="et-EE"/>
            <w14:ligatures w14:val="none"/>
          </w:rPr>
          <w:delText xml:space="preserve"> </w:delText>
        </w:r>
      </w:del>
      <w:r w:rsidR="00B2462D" w:rsidRPr="00A6201A">
        <w:rPr>
          <w:rFonts w:ascii="Times New Roman" w:eastAsia="Times New Roman" w:hAnsi="Times New Roman" w:cs="Times New Roman"/>
          <w:color w:val="000000"/>
          <w:kern w:val="0"/>
          <w:sz w:val="24"/>
          <w:szCs w:val="24"/>
          <w:lang w:eastAsia="et-EE"/>
          <w14:ligatures w14:val="none"/>
        </w:rPr>
        <w:t>jäetakse välja</w:t>
      </w:r>
      <w:del w:id="150" w:author="Katariina Kärsten - JUSTDIGI" w:date="2025-10-10T13:56:00Z" w16du:dateUtc="2025-10-10T10:56:00Z">
        <w:r w:rsidR="00B2462D" w:rsidRPr="00A6201A" w:rsidDel="00BA7BB8">
          <w:rPr>
            <w:rFonts w:ascii="Times New Roman" w:eastAsia="Times New Roman" w:hAnsi="Times New Roman" w:cs="Times New Roman"/>
            <w:color w:val="000000"/>
            <w:kern w:val="0"/>
            <w:sz w:val="24"/>
            <w:szCs w:val="24"/>
            <w:lang w:eastAsia="et-EE"/>
            <w14:ligatures w14:val="none"/>
          </w:rPr>
          <w:delText>;</w:delText>
        </w:r>
      </w:del>
    </w:p>
    <w:p w14:paraId="0457337B" w14:textId="77777777" w:rsidR="00F62B74" w:rsidRPr="00A6201A" w:rsidRDefault="00F62B74" w:rsidP="00F62B74">
      <w:pPr>
        <w:spacing w:after="0"/>
        <w:jc w:val="both"/>
        <w:rPr>
          <w:rFonts w:ascii="Times New Roman" w:eastAsia="Times New Roman" w:hAnsi="Times New Roman" w:cs="Times New Roman"/>
          <w:b/>
          <w:bCs/>
          <w:color w:val="000000"/>
          <w:kern w:val="0"/>
          <w:sz w:val="24"/>
          <w:szCs w:val="24"/>
          <w:lang w:eastAsia="et-EE"/>
          <w14:ligatures w14:val="none"/>
        </w:rPr>
      </w:pPr>
    </w:p>
    <w:p w14:paraId="0A084152" w14:textId="64A5B1DF" w:rsidR="00F62B74" w:rsidRPr="00A6201A" w:rsidRDefault="00F62B74" w:rsidP="00F62B74">
      <w:pPr>
        <w:spacing w:after="0"/>
        <w:jc w:val="both"/>
        <w:rPr>
          <w:rFonts w:ascii="Times New Roman" w:eastAsia="Times New Roman" w:hAnsi="Times New Roman" w:cs="Times New Roman"/>
          <w:color w:val="000000"/>
          <w:kern w:val="0"/>
          <w:sz w:val="24"/>
          <w:szCs w:val="24"/>
          <w:lang w:eastAsia="et-EE"/>
          <w14:ligatures w14:val="none"/>
        </w:rPr>
      </w:pPr>
      <w:del w:id="151" w:author="Katariina Kärsten - JUSTDIGI" w:date="2025-10-10T13:56:00Z" w16du:dateUtc="2025-10-10T10:56:00Z">
        <w:r w:rsidRPr="00A6201A" w:rsidDel="00BA7BB8">
          <w:rPr>
            <w:rFonts w:ascii="Times New Roman" w:eastAsia="Times New Roman" w:hAnsi="Times New Roman" w:cs="Times New Roman"/>
            <w:b/>
            <w:bCs/>
            <w:color w:val="000000"/>
            <w:kern w:val="0"/>
            <w:sz w:val="24"/>
            <w:szCs w:val="24"/>
            <w:lang w:eastAsia="et-EE"/>
            <w14:ligatures w14:val="none"/>
          </w:rPr>
          <w:delText xml:space="preserve">2) </w:delText>
        </w:r>
        <w:commentRangeStart w:id="152"/>
        <w:r w:rsidR="0040377F" w:rsidRPr="00A6201A" w:rsidDel="00BA7BB8">
          <w:rPr>
            <w:rFonts w:ascii="Times New Roman" w:eastAsia="Times New Roman" w:hAnsi="Times New Roman" w:cs="Times New Roman"/>
            <w:color w:val="000000"/>
            <w:kern w:val="0"/>
            <w:sz w:val="24"/>
            <w:szCs w:val="24"/>
            <w:lang w:eastAsia="et-EE"/>
            <w14:ligatures w14:val="none"/>
          </w:rPr>
          <w:delText>seaduse 3</w:delText>
        </w:r>
        <w:r w:rsidR="003D5A69" w:rsidRPr="00A6201A" w:rsidDel="00BA7BB8">
          <w:rPr>
            <w:rFonts w:ascii="Times New Roman" w:eastAsia="Times New Roman" w:hAnsi="Times New Roman" w:cs="Times New Roman"/>
            <w:color w:val="000000"/>
            <w:kern w:val="0"/>
            <w:sz w:val="24"/>
            <w:szCs w:val="24"/>
            <w:lang w:eastAsia="et-EE"/>
            <w14:ligatures w14:val="none"/>
          </w:rPr>
          <w:delText>.</w:delText>
        </w:r>
        <w:r w:rsidR="0040377F" w:rsidRPr="00A6201A" w:rsidDel="00BA7BB8">
          <w:rPr>
            <w:rFonts w:ascii="Times New Roman" w:eastAsia="Times New Roman" w:hAnsi="Times New Roman" w:cs="Times New Roman"/>
            <w:color w:val="000000"/>
            <w:kern w:val="0"/>
            <w:sz w:val="24"/>
            <w:szCs w:val="24"/>
            <w:lang w:eastAsia="et-EE"/>
            <w14:ligatures w14:val="none"/>
          </w:rPr>
          <w:delText xml:space="preserve"> punkti numeratsioon muudetakse selliselt, et § 59</w:delText>
        </w:r>
        <w:r w:rsidR="00F023AC" w:rsidRPr="00A6201A" w:rsidDel="00BA7BB8">
          <w:rPr>
            <w:rFonts w:ascii="Times New Roman" w:eastAsia="Times New Roman" w:hAnsi="Times New Roman" w:cs="Times New Roman"/>
            <w:color w:val="000000"/>
            <w:kern w:val="0"/>
            <w:sz w:val="24"/>
            <w:szCs w:val="24"/>
            <w:vertAlign w:val="superscript"/>
            <w:lang w:eastAsia="et-EE"/>
            <w14:ligatures w14:val="none"/>
          </w:rPr>
          <w:delText>5</w:delText>
        </w:r>
        <w:r w:rsidR="0081017F" w:rsidRPr="00A6201A" w:rsidDel="00BA7BB8">
          <w:rPr>
            <w:rFonts w:ascii="Times New Roman" w:eastAsia="Times New Roman" w:hAnsi="Times New Roman" w:cs="Times New Roman"/>
            <w:color w:val="000000"/>
            <w:kern w:val="0"/>
            <w:sz w:val="24"/>
            <w:szCs w:val="24"/>
            <w:lang w:eastAsia="et-EE"/>
            <w14:ligatures w14:val="none"/>
          </w:rPr>
          <w:delText xml:space="preserve"> muudetakse § 59</w:delText>
        </w:r>
        <w:r w:rsidR="0081017F" w:rsidRPr="00A6201A" w:rsidDel="00BA7BB8">
          <w:rPr>
            <w:rFonts w:ascii="Times New Roman" w:eastAsia="Times New Roman" w:hAnsi="Times New Roman" w:cs="Times New Roman"/>
            <w:color w:val="000000"/>
            <w:kern w:val="0"/>
            <w:sz w:val="24"/>
            <w:szCs w:val="24"/>
            <w:vertAlign w:val="superscript"/>
            <w:lang w:eastAsia="et-EE"/>
            <w14:ligatures w14:val="none"/>
          </w:rPr>
          <w:delText>6</w:delText>
        </w:r>
        <w:r w:rsidR="0081017F" w:rsidRPr="00A6201A" w:rsidDel="00BA7BB8">
          <w:rPr>
            <w:rFonts w:ascii="Times New Roman" w:eastAsia="Times New Roman" w:hAnsi="Times New Roman" w:cs="Times New Roman"/>
            <w:color w:val="000000"/>
            <w:kern w:val="0"/>
            <w:sz w:val="24"/>
            <w:szCs w:val="24"/>
            <w:lang w:eastAsia="et-EE"/>
            <w14:ligatures w14:val="none"/>
          </w:rPr>
          <w:delText xml:space="preserve"> ning</w:delText>
        </w:r>
        <w:r w:rsidR="00F023AC" w:rsidRPr="00A6201A" w:rsidDel="00BA7BB8">
          <w:rPr>
            <w:rFonts w:ascii="Times New Roman" w:eastAsia="Times New Roman" w:hAnsi="Times New Roman" w:cs="Times New Roman"/>
            <w:color w:val="000000"/>
            <w:kern w:val="0"/>
            <w:sz w:val="24"/>
            <w:szCs w:val="24"/>
            <w:lang w:eastAsia="et-EE"/>
            <w14:ligatures w14:val="none"/>
          </w:rPr>
          <w:delText xml:space="preserve"> muutes alljärgnevat numeratsiooni vastavalt</w:delText>
        </w:r>
        <w:commentRangeEnd w:id="152"/>
        <w:r w:rsidR="005F17A4" w:rsidDel="00BA7BB8">
          <w:rPr>
            <w:rStyle w:val="Kommentaariviide"/>
          </w:rPr>
          <w:commentReference w:id="152"/>
        </w:r>
      </w:del>
      <w:r w:rsidR="0081017F" w:rsidRPr="00A6201A">
        <w:rPr>
          <w:rFonts w:ascii="Times New Roman" w:eastAsia="Times New Roman" w:hAnsi="Times New Roman" w:cs="Times New Roman"/>
          <w:color w:val="000000"/>
          <w:kern w:val="0"/>
          <w:sz w:val="24"/>
          <w:szCs w:val="24"/>
          <w:lang w:eastAsia="et-EE"/>
          <w14:ligatures w14:val="none"/>
        </w:rPr>
        <w:t>.</w:t>
      </w:r>
    </w:p>
    <w:p w14:paraId="332DD77C" w14:textId="77777777" w:rsidR="00E25367" w:rsidRPr="00A6201A" w:rsidRDefault="00E25367" w:rsidP="00463C4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AF407A2" w14:textId="5CFDDAC0" w:rsidR="005C66BB" w:rsidRPr="00A6201A" w:rsidRDefault="00D56B49" w:rsidP="30493A01">
      <w:pPr>
        <w:rPr>
          <w:rFonts w:ascii="Times New Roman" w:hAnsi="Times New Roman" w:cs="Times New Roman"/>
          <w:b/>
          <w:bCs/>
          <w:sz w:val="24"/>
          <w:szCs w:val="24"/>
        </w:rPr>
      </w:pPr>
      <w:r w:rsidRPr="00A6201A">
        <w:rPr>
          <w:rFonts w:ascii="Times New Roman" w:eastAsia="Times New Roman" w:hAnsi="Times New Roman" w:cs="Times New Roman"/>
          <w:b/>
          <w:bCs/>
          <w:color w:val="000000"/>
          <w:kern w:val="0"/>
          <w:sz w:val="24"/>
          <w:szCs w:val="24"/>
          <w:lang w:eastAsia="et-EE"/>
          <w14:ligatures w14:val="none"/>
        </w:rPr>
        <w:t xml:space="preserve">§ </w:t>
      </w:r>
      <w:r w:rsidR="00DE47B0" w:rsidRPr="00A6201A">
        <w:rPr>
          <w:rFonts w:ascii="Times New Roman" w:eastAsia="Times New Roman" w:hAnsi="Times New Roman" w:cs="Times New Roman"/>
          <w:b/>
          <w:bCs/>
          <w:color w:val="000000"/>
          <w:kern w:val="0"/>
          <w:sz w:val="24"/>
          <w:szCs w:val="24"/>
          <w:lang w:eastAsia="et-EE"/>
          <w14:ligatures w14:val="none"/>
        </w:rPr>
        <w:t>4</w:t>
      </w:r>
      <w:r w:rsidR="00C2751F" w:rsidRPr="00A6201A">
        <w:rPr>
          <w:rFonts w:ascii="Times New Roman" w:eastAsia="Times New Roman" w:hAnsi="Times New Roman" w:cs="Times New Roman"/>
          <w:b/>
          <w:bCs/>
          <w:color w:val="000000"/>
          <w:kern w:val="0"/>
          <w:sz w:val="24"/>
          <w:szCs w:val="24"/>
          <w:lang w:eastAsia="et-EE"/>
          <w14:ligatures w14:val="none"/>
        </w:rPr>
        <w:t>8</w:t>
      </w:r>
      <w:r w:rsidRPr="00A6201A">
        <w:rPr>
          <w:rFonts w:ascii="Times New Roman" w:eastAsia="Times New Roman" w:hAnsi="Times New Roman" w:cs="Times New Roman"/>
          <w:b/>
          <w:bCs/>
          <w:color w:val="000000"/>
          <w:kern w:val="0"/>
          <w:sz w:val="24"/>
          <w:szCs w:val="24"/>
          <w:lang w:eastAsia="et-EE"/>
          <w14:ligatures w14:val="none"/>
        </w:rPr>
        <w:t xml:space="preserve">. </w:t>
      </w:r>
      <w:r w:rsidR="70C95B16" w:rsidRPr="00A6201A">
        <w:rPr>
          <w:rFonts w:ascii="Times New Roman" w:hAnsi="Times New Roman" w:cs="Times New Roman"/>
          <w:b/>
          <w:bCs/>
          <w:sz w:val="24"/>
          <w:szCs w:val="24"/>
        </w:rPr>
        <w:t>Vereseaduse muutmine</w:t>
      </w:r>
    </w:p>
    <w:p w14:paraId="4720CDCA" w14:textId="53E2CF27" w:rsidR="005C66BB" w:rsidRPr="00A6201A" w:rsidRDefault="70C95B16" w:rsidP="005C66BB">
      <w:pPr>
        <w:rPr>
          <w:rFonts w:ascii="Times New Roman" w:hAnsi="Times New Roman" w:cs="Times New Roman"/>
          <w:b/>
          <w:bCs/>
          <w:sz w:val="24"/>
          <w:szCs w:val="24"/>
        </w:rPr>
      </w:pPr>
      <w:r w:rsidRPr="00A6201A">
        <w:rPr>
          <w:rFonts w:ascii="Times New Roman" w:hAnsi="Times New Roman" w:cs="Times New Roman"/>
          <w:sz w:val="24"/>
          <w:szCs w:val="24"/>
        </w:rPr>
        <w:t xml:space="preserve">Vereseaduse </w:t>
      </w:r>
      <w:r w:rsidR="005C66BB" w:rsidRPr="00A6201A">
        <w:rPr>
          <w:rFonts w:ascii="Times New Roman" w:hAnsi="Times New Roman" w:cs="Times New Roman"/>
          <w:sz w:val="24"/>
          <w:szCs w:val="24"/>
        </w:rPr>
        <w:t>§15 muudetakse ja sõnastatakse järgmiselt:</w:t>
      </w:r>
    </w:p>
    <w:p w14:paraId="47236E43" w14:textId="746B741A" w:rsidR="005C66BB" w:rsidRPr="00A6201A" w:rsidRDefault="003A46DB" w:rsidP="3CBC53A7">
      <w:pPr>
        <w:rPr>
          <w:rFonts w:ascii="Times New Roman" w:hAnsi="Times New Roman" w:cs="Times New Roman"/>
          <w:sz w:val="24"/>
          <w:szCs w:val="24"/>
        </w:rPr>
      </w:pPr>
      <w:r>
        <w:rPr>
          <w:rFonts w:ascii="Times New Roman" w:hAnsi="Times New Roman" w:cs="Times New Roman"/>
          <w:sz w:val="24"/>
          <w:szCs w:val="24"/>
        </w:rPr>
        <w:t>„</w:t>
      </w:r>
      <w:r w:rsidR="663FBCB8" w:rsidRPr="00A6201A">
        <w:rPr>
          <w:rFonts w:ascii="Times New Roman" w:hAnsi="Times New Roman" w:cs="Times New Roman"/>
          <w:b/>
          <w:bCs/>
          <w:sz w:val="24"/>
          <w:szCs w:val="24"/>
        </w:rPr>
        <w:t xml:space="preserve">§ 15. </w:t>
      </w:r>
      <w:del w:id="153" w:author="Moonika Kuusk - JUSTDIGI" w:date="2025-10-08T05:37:00Z" w16du:dateUtc="2025-10-08T02:37:00Z">
        <w:r w:rsidR="663FBCB8" w:rsidRPr="00A6201A" w:rsidDel="001F501A">
          <w:rPr>
            <w:rFonts w:ascii="Times New Roman" w:hAnsi="Times New Roman" w:cs="Times New Roman"/>
            <w:b/>
            <w:bCs/>
            <w:sz w:val="24"/>
            <w:szCs w:val="24"/>
          </w:rPr>
          <w:delText xml:space="preserve"> </w:delText>
        </w:r>
      </w:del>
      <w:r w:rsidR="663FBCB8" w:rsidRPr="00A6201A">
        <w:rPr>
          <w:rFonts w:ascii="Times New Roman" w:hAnsi="Times New Roman" w:cs="Times New Roman"/>
          <w:b/>
          <w:bCs/>
          <w:sz w:val="24"/>
          <w:szCs w:val="24"/>
        </w:rPr>
        <w:t>Riiklik vereteenistuse infosüsteem</w:t>
      </w:r>
    </w:p>
    <w:p w14:paraId="430741E8" w14:textId="1676B7FC" w:rsidR="005C66BB" w:rsidRPr="00A6201A" w:rsidRDefault="663FBCB8" w:rsidP="3CBC53A7">
      <w:del w:id="154" w:author="Moonika Kuusk - JUSTDIGI" w:date="2025-10-08T05:37:00Z" w16du:dateUtc="2025-10-08T02:37:00Z">
        <w:r w:rsidRPr="00A6201A" w:rsidDel="00EF7758">
          <w:rPr>
            <w:rFonts w:ascii="Times New Roman" w:hAnsi="Times New Roman" w:cs="Times New Roman"/>
            <w:sz w:val="24"/>
            <w:szCs w:val="24"/>
          </w:rPr>
          <w:delText xml:space="preserve"> </w:delText>
        </w:r>
      </w:del>
      <w:r w:rsidRPr="00A6201A">
        <w:rPr>
          <w:rFonts w:ascii="Times New Roman" w:hAnsi="Times New Roman" w:cs="Times New Roman"/>
          <w:sz w:val="24"/>
          <w:szCs w:val="24"/>
        </w:rPr>
        <w:t xml:space="preserve">(1) Vere kvaliteetse käitlemise ja ravi kvaliteedi tagamise eesmärgil on valdkonna eest vastutaval ministril õigus asutada määrusega riiklik vereteenistuse infosüsteem (edaspidi </w:t>
      </w:r>
      <w:r w:rsidRPr="00EF7758">
        <w:rPr>
          <w:rFonts w:ascii="Times New Roman" w:hAnsi="Times New Roman" w:cs="Times New Roman"/>
          <w:i/>
          <w:iCs/>
          <w:sz w:val="24"/>
          <w:szCs w:val="24"/>
          <w:rPrChange w:id="155" w:author="Moonika Kuusk - JUSTDIGI" w:date="2025-10-08T05:38:00Z" w16du:dateUtc="2025-10-08T02:38:00Z">
            <w:rPr>
              <w:rFonts w:ascii="Times New Roman" w:hAnsi="Times New Roman" w:cs="Times New Roman"/>
              <w:sz w:val="24"/>
              <w:szCs w:val="24"/>
            </w:rPr>
          </w:rPrChange>
        </w:rPr>
        <w:t>infosüsteem</w:t>
      </w:r>
      <w:r w:rsidRPr="00A6201A">
        <w:rPr>
          <w:rFonts w:ascii="Times New Roman" w:hAnsi="Times New Roman" w:cs="Times New Roman"/>
          <w:sz w:val="24"/>
          <w:szCs w:val="24"/>
        </w:rPr>
        <w:t>), mille põhimääruses kehtestatakse:</w:t>
      </w:r>
      <w:r w:rsidR="005C66BB" w:rsidRPr="00A6201A">
        <w:br/>
      </w:r>
      <w:r w:rsidRPr="00A6201A">
        <w:rPr>
          <w:rFonts w:ascii="Times New Roman" w:hAnsi="Times New Roman" w:cs="Times New Roman"/>
          <w:sz w:val="24"/>
          <w:szCs w:val="24"/>
        </w:rPr>
        <w:t>1) infosüsteemi kaasvastutavate töötlejate ja</w:t>
      </w:r>
      <w:r w:rsidRPr="002D659C">
        <w:rPr>
          <w:rFonts w:ascii="Times New Roman" w:hAnsi="Times New Roman" w:cs="Times New Roman"/>
          <w:sz w:val="24"/>
          <w:szCs w:val="24"/>
          <w:rPrChange w:id="156" w:author="Moonika Kuusk - JUSTDIGI" w:date="2025-10-08T05:38:00Z" w16du:dateUtc="2025-10-08T02:38:00Z">
            <w:rPr>
              <w:rFonts w:ascii="Times New Roman" w:hAnsi="Times New Roman" w:cs="Times New Roman"/>
              <w:sz w:val="24"/>
              <w:szCs w:val="24"/>
              <w:u w:val="single"/>
            </w:rPr>
          </w:rPrChange>
        </w:rPr>
        <w:t xml:space="preserve"> </w:t>
      </w:r>
      <w:r w:rsidRPr="00A6201A">
        <w:rPr>
          <w:rFonts w:ascii="Times New Roman" w:hAnsi="Times New Roman" w:cs="Times New Roman"/>
          <w:sz w:val="24"/>
          <w:szCs w:val="24"/>
        </w:rPr>
        <w:t>volitatud töötleja ülesanded;</w:t>
      </w:r>
      <w:r w:rsidR="005C66BB" w:rsidRPr="00A6201A">
        <w:br/>
      </w:r>
      <w:r w:rsidRPr="00A6201A">
        <w:rPr>
          <w:rFonts w:ascii="Times New Roman" w:hAnsi="Times New Roman" w:cs="Times New Roman"/>
          <w:sz w:val="24"/>
          <w:szCs w:val="24"/>
        </w:rPr>
        <w:t>2) kogutavate andmete koosseis ja andmekogusse kandmise kord;</w:t>
      </w:r>
      <w:r w:rsidR="005C66BB" w:rsidRPr="00A6201A">
        <w:br/>
      </w:r>
      <w:r w:rsidRPr="00A6201A">
        <w:rPr>
          <w:rFonts w:ascii="Times New Roman" w:hAnsi="Times New Roman" w:cs="Times New Roman"/>
          <w:sz w:val="24"/>
          <w:szCs w:val="24"/>
        </w:rPr>
        <w:t>3) andmetele juurdepääsu ja andmete väljastamise kord;</w:t>
      </w:r>
      <w:r w:rsidR="005C66BB" w:rsidRPr="00A6201A">
        <w:br/>
      </w:r>
      <w:r w:rsidRPr="00A6201A">
        <w:rPr>
          <w:rFonts w:ascii="Times New Roman" w:hAnsi="Times New Roman" w:cs="Times New Roman"/>
          <w:sz w:val="24"/>
          <w:szCs w:val="24"/>
        </w:rPr>
        <w:t>4) andmeandjate loetelu ja nendelt saadavad andmed, kui andmeid saadakse teistest andmekogudest;</w:t>
      </w:r>
      <w:r w:rsidR="005C66BB" w:rsidRPr="00A6201A">
        <w:br/>
      </w:r>
      <w:r w:rsidRPr="00A6201A">
        <w:rPr>
          <w:rFonts w:ascii="Times New Roman" w:hAnsi="Times New Roman" w:cs="Times New Roman"/>
          <w:sz w:val="24"/>
          <w:szCs w:val="24"/>
        </w:rPr>
        <w:t>5) andmete säilitamise täpsem kord ja tingimused ning säilitustähtajad;</w:t>
      </w:r>
      <w:r w:rsidR="005C66BB" w:rsidRPr="00A6201A">
        <w:br/>
      </w:r>
      <w:r w:rsidRPr="00A6201A">
        <w:rPr>
          <w:rFonts w:ascii="Times New Roman" w:hAnsi="Times New Roman" w:cs="Times New Roman"/>
          <w:sz w:val="24"/>
          <w:szCs w:val="24"/>
        </w:rPr>
        <w:t>6) muud korraldusküsimused.</w:t>
      </w:r>
    </w:p>
    <w:p w14:paraId="4E42ABB2" w14:textId="3C749E55" w:rsidR="00134742" w:rsidRDefault="005C66BB" w:rsidP="003D4BFB">
      <w:pPr>
        <w:spacing w:after="0"/>
        <w:rPr>
          <w:rFonts w:ascii="Times New Roman" w:hAnsi="Times New Roman" w:cs="Times New Roman"/>
          <w:sz w:val="24"/>
          <w:szCs w:val="24"/>
        </w:rPr>
      </w:pPr>
      <w:r w:rsidRPr="00A6201A">
        <w:rPr>
          <w:rFonts w:ascii="Times New Roman" w:hAnsi="Times New Roman" w:cs="Times New Roman"/>
          <w:sz w:val="24"/>
          <w:szCs w:val="24"/>
        </w:rPr>
        <w:t>(2) Infosüsteemi kaasvastutavad töötlejad on Sotsiaalministeerium ja Tervisekassa.“</w:t>
      </w:r>
      <w:r w:rsidR="003D4BFB" w:rsidRPr="00A6201A">
        <w:rPr>
          <w:rFonts w:ascii="Times New Roman" w:hAnsi="Times New Roman" w:cs="Times New Roman"/>
          <w:sz w:val="24"/>
          <w:szCs w:val="24"/>
        </w:rPr>
        <w:t>.</w:t>
      </w:r>
    </w:p>
    <w:p w14:paraId="19D6FE4A" w14:textId="77777777" w:rsidR="003D4BFB" w:rsidRPr="003D4BFB" w:rsidRDefault="003D4BFB" w:rsidP="003D4BFB">
      <w:pPr>
        <w:spacing w:after="0"/>
        <w:rPr>
          <w:rFonts w:ascii="Times New Roman" w:hAnsi="Times New Roman" w:cs="Times New Roman"/>
          <w:sz w:val="24"/>
          <w:szCs w:val="24"/>
        </w:rPr>
      </w:pPr>
    </w:p>
    <w:p w14:paraId="74D6F8D5" w14:textId="23976975" w:rsidR="003124D6" w:rsidRPr="00C259F7" w:rsidRDefault="00DE313C" w:rsidP="00463C4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 xml:space="preserve">§ </w:t>
      </w:r>
      <w:r w:rsidRPr="004167C0">
        <w:rPr>
          <w:rFonts w:ascii="Times New Roman" w:eastAsia="Times New Roman" w:hAnsi="Times New Roman" w:cs="Times New Roman"/>
          <w:b/>
          <w:bCs/>
          <w:color w:val="000000"/>
          <w:kern w:val="0"/>
          <w:sz w:val="24"/>
          <w:szCs w:val="24"/>
          <w:lang w:eastAsia="et-EE"/>
          <w14:ligatures w14:val="none"/>
        </w:rPr>
        <w:t>4</w:t>
      </w:r>
      <w:r w:rsidR="00C2751F" w:rsidRPr="00A6201A">
        <w:rPr>
          <w:rFonts w:ascii="Times New Roman" w:eastAsia="Times New Roman" w:hAnsi="Times New Roman" w:cs="Times New Roman"/>
          <w:b/>
          <w:bCs/>
          <w:color w:val="000000"/>
          <w:kern w:val="0"/>
          <w:sz w:val="24"/>
          <w:szCs w:val="24"/>
          <w:lang w:eastAsia="et-EE"/>
          <w14:ligatures w14:val="none"/>
        </w:rPr>
        <w:t>9</w:t>
      </w:r>
      <w:r>
        <w:rPr>
          <w:rFonts w:ascii="Times New Roman" w:eastAsia="Times New Roman" w:hAnsi="Times New Roman" w:cs="Times New Roman"/>
          <w:b/>
          <w:bCs/>
          <w:color w:val="000000"/>
          <w:kern w:val="0"/>
          <w:sz w:val="24"/>
          <w:szCs w:val="24"/>
          <w:lang w:eastAsia="et-EE"/>
          <w14:ligatures w14:val="none"/>
        </w:rPr>
        <w:t xml:space="preserve">. </w:t>
      </w:r>
      <w:r w:rsidR="00D56B49" w:rsidRPr="00C259F7">
        <w:rPr>
          <w:rFonts w:ascii="Times New Roman" w:eastAsia="Times New Roman" w:hAnsi="Times New Roman" w:cs="Times New Roman"/>
          <w:b/>
          <w:bCs/>
          <w:color w:val="000000"/>
          <w:kern w:val="0"/>
          <w:sz w:val="24"/>
          <w:szCs w:val="24"/>
          <w:lang w:eastAsia="et-EE"/>
          <w14:ligatures w14:val="none"/>
        </w:rPr>
        <w:t>Võrdse kohtlemise seaduse muutm</w:t>
      </w:r>
      <w:r w:rsidR="003124D6" w:rsidRPr="00C259F7">
        <w:rPr>
          <w:rFonts w:ascii="Times New Roman" w:eastAsia="Times New Roman" w:hAnsi="Times New Roman" w:cs="Times New Roman"/>
          <w:b/>
          <w:bCs/>
          <w:color w:val="000000"/>
          <w:kern w:val="0"/>
          <w:sz w:val="24"/>
          <w:szCs w:val="24"/>
          <w:lang w:eastAsia="et-EE"/>
          <w14:ligatures w14:val="none"/>
        </w:rPr>
        <w:t>ine</w:t>
      </w:r>
    </w:p>
    <w:p w14:paraId="1AEC3ABA" w14:textId="77777777" w:rsidR="003124D6" w:rsidRPr="00C259F7" w:rsidRDefault="003124D6" w:rsidP="00463C42">
      <w:pPr>
        <w:spacing w:after="0" w:line="240" w:lineRule="auto"/>
        <w:jc w:val="both"/>
        <w:textAlignment w:val="baseline"/>
        <w:rPr>
          <w:rFonts w:ascii="Times New Roman" w:eastAsia="Times New Roman" w:hAnsi="Times New Roman" w:cs="Times New Roman"/>
          <w:kern w:val="0"/>
          <w:sz w:val="24"/>
          <w:szCs w:val="24"/>
          <w:u w:val="single"/>
          <w:lang w:eastAsia="et-EE"/>
          <w14:ligatures w14:val="none"/>
        </w:rPr>
      </w:pPr>
    </w:p>
    <w:p w14:paraId="7869DAFB" w14:textId="77777777" w:rsidR="00FE4BA3" w:rsidRPr="00C259F7" w:rsidRDefault="00D56B49" w:rsidP="00463C4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Võrdse kohtlemise seaduses tehakse järgmised muudatused:</w:t>
      </w:r>
    </w:p>
    <w:p w14:paraId="4AB49088" w14:textId="15120F79" w:rsidR="35412D42" w:rsidRPr="00C259F7" w:rsidRDefault="35412D42" w:rsidP="00463C42">
      <w:pPr>
        <w:spacing w:after="0" w:line="240" w:lineRule="auto"/>
        <w:jc w:val="both"/>
        <w:rPr>
          <w:rFonts w:ascii="Times New Roman" w:eastAsia="Times New Roman" w:hAnsi="Times New Roman" w:cs="Times New Roman"/>
          <w:color w:val="000000" w:themeColor="text1"/>
          <w:sz w:val="24"/>
          <w:szCs w:val="24"/>
          <w:lang w:eastAsia="et-EE"/>
        </w:rPr>
      </w:pPr>
    </w:p>
    <w:p w14:paraId="501E890B" w14:textId="5CADA137" w:rsidR="35412D42" w:rsidRPr="00C259F7" w:rsidRDefault="00D56B49" w:rsidP="00E2536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paragrahvi 1 lõiget 1 täiendatakse </w:t>
      </w:r>
      <w:r w:rsidR="00606347" w:rsidRPr="00C259F7">
        <w:rPr>
          <w:rFonts w:ascii="Times New Roman" w:eastAsia="Times New Roman" w:hAnsi="Times New Roman" w:cs="Times New Roman"/>
          <w:color w:val="000000"/>
          <w:kern w:val="0"/>
          <w:sz w:val="24"/>
          <w:szCs w:val="24"/>
          <w:lang w:eastAsia="et-EE"/>
          <w14:ligatures w14:val="none"/>
        </w:rPr>
        <w:t>pärast</w:t>
      </w:r>
      <w:r w:rsidRPr="00C259F7">
        <w:rPr>
          <w:rFonts w:ascii="Times New Roman" w:eastAsia="Times New Roman" w:hAnsi="Times New Roman" w:cs="Times New Roman"/>
          <w:color w:val="000000"/>
          <w:kern w:val="0"/>
          <w:sz w:val="24"/>
          <w:szCs w:val="24"/>
          <w:lang w:eastAsia="et-EE"/>
          <w14:ligatures w14:val="none"/>
        </w:rPr>
        <w:t xml:space="preserve"> sõna „alusel“ tekstiosaga „, samuti DNA ülesehituse ja sellest johtuvate pärilikkusriskide või geneetiliste omaduste alusel</w:t>
      </w:r>
      <w:del w:id="157" w:author="Moonika Kuusk - JUSTDIGI" w:date="2025-10-08T05:43:00Z" w16du:dateUtc="2025-10-08T02:43:00Z">
        <w:r w:rsidRPr="00C259F7" w:rsidDel="00F26D5B">
          <w:rPr>
            <w:rFonts w:ascii="Times New Roman" w:eastAsia="Times New Roman" w:hAnsi="Times New Roman" w:cs="Times New Roman"/>
            <w:color w:val="000000"/>
            <w:kern w:val="0"/>
            <w:sz w:val="24"/>
            <w:szCs w:val="24"/>
            <w:lang w:eastAsia="et-EE"/>
            <w14:ligatures w14:val="none"/>
          </w:rPr>
          <w:delText>.</w:delText>
        </w:r>
      </w:del>
      <w:r w:rsidRPr="00C259F7">
        <w:rPr>
          <w:rFonts w:ascii="Times New Roman" w:eastAsia="Times New Roman" w:hAnsi="Times New Roman" w:cs="Times New Roman"/>
          <w:color w:val="000000"/>
          <w:kern w:val="0"/>
          <w:sz w:val="24"/>
          <w:szCs w:val="24"/>
          <w:lang w:eastAsia="et-EE"/>
          <w14:ligatures w14:val="none"/>
        </w:rPr>
        <w:t>“;</w:t>
      </w:r>
    </w:p>
    <w:p w14:paraId="2A8C1EA1" w14:textId="77777777" w:rsidR="00E25367" w:rsidRPr="00C259F7" w:rsidRDefault="00E25367" w:rsidP="00E25367">
      <w:pPr>
        <w:spacing w:after="0" w:line="240" w:lineRule="auto"/>
        <w:jc w:val="both"/>
        <w:textAlignment w:val="baseline"/>
        <w:rPr>
          <w:rFonts w:ascii="Times New Roman" w:eastAsia="Times New Roman" w:hAnsi="Times New Roman" w:cs="Times New Roman"/>
          <w:color w:val="202020"/>
          <w:sz w:val="24"/>
          <w:szCs w:val="24"/>
        </w:rPr>
      </w:pPr>
    </w:p>
    <w:p w14:paraId="06E5A70C" w14:textId="7DCDBBE2" w:rsidR="00394F12" w:rsidRPr="00C259F7" w:rsidRDefault="00B43A35" w:rsidP="00C15F6B">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b/>
          <w:bCs/>
          <w:color w:val="202020"/>
          <w:sz w:val="24"/>
          <w:szCs w:val="24"/>
        </w:rPr>
        <w:t>2)</w:t>
      </w:r>
      <w:r w:rsidRPr="00C259F7">
        <w:rPr>
          <w:rFonts w:ascii="Times New Roman" w:eastAsia="Times New Roman" w:hAnsi="Times New Roman" w:cs="Times New Roman"/>
          <w:color w:val="202020"/>
          <w:sz w:val="24"/>
          <w:szCs w:val="24"/>
        </w:rPr>
        <w:t xml:space="preserve"> paragrahvi 2 lõike 1 sissejuhatav</w:t>
      </w:r>
      <w:r w:rsidR="00D45FB0" w:rsidRPr="00C259F7">
        <w:rPr>
          <w:rFonts w:ascii="Times New Roman" w:eastAsia="Times New Roman" w:hAnsi="Times New Roman" w:cs="Times New Roman"/>
          <w:color w:val="202020"/>
          <w:sz w:val="24"/>
          <w:szCs w:val="24"/>
        </w:rPr>
        <w:t>as</w:t>
      </w:r>
      <w:r w:rsidRPr="00C259F7">
        <w:rPr>
          <w:rFonts w:ascii="Times New Roman" w:eastAsia="Times New Roman" w:hAnsi="Times New Roman" w:cs="Times New Roman"/>
          <w:color w:val="202020"/>
          <w:sz w:val="24"/>
          <w:szCs w:val="24"/>
        </w:rPr>
        <w:t xml:space="preserve"> </w:t>
      </w:r>
      <w:r w:rsidR="0046014E" w:rsidRPr="00C259F7">
        <w:rPr>
          <w:rFonts w:ascii="Times New Roman" w:eastAsia="Times New Roman" w:hAnsi="Times New Roman" w:cs="Times New Roman"/>
          <w:color w:val="202020"/>
          <w:sz w:val="24"/>
          <w:szCs w:val="24"/>
        </w:rPr>
        <w:t>lause</w:t>
      </w:r>
      <w:r w:rsidRPr="00C259F7">
        <w:rPr>
          <w:rFonts w:ascii="Times New Roman" w:eastAsia="Times New Roman" w:hAnsi="Times New Roman" w:cs="Times New Roman"/>
          <w:color w:val="202020"/>
          <w:sz w:val="24"/>
          <w:szCs w:val="24"/>
        </w:rPr>
        <w:t>osa</w:t>
      </w:r>
      <w:r w:rsidR="00D45FB0" w:rsidRPr="00C259F7">
        <w:rPr>
          <w:rFonts w:ascii="Times New Roman" w:eastAsia="Times New Roman" w:hAnsi="Times New Roman" w:cs="Times New Roman"/>
          <w:color w:val="202020"/>
          <w:sz w:val="24"/>
          <w:szCs w:val="24"/>
        </w:rPr>
        <w:t>s asendatakse sõnad</w:t>
      </w:r>
      <w:r w:rsidRPr="00C259F7">
        <w:rPr>
          <w:rFonts w:ascii="Times New Roman" w:eastAsia="Times New Roman" w:hAnsi="Times New Roman" w:cs="Times New Roman"/>
          <w:color w:val="202020"/>
          <w:sz w:val="24"/>
          <w:szCs w:val="24"/>
        </w:rPr>
        <w:t xml:space="preserve"> </w:t>
      </w:r>
      <w:r w:rsidR="093438A8" w:rsidRPr="00C259F7">
        <w:rPr>
          <w:rFonts w:ascii="Times New Roman" w:eastAsia="Times New Roman" w:hAnsi="Times New Roman" w:cs="Times New Roman"/>
          <w:color w:val="000000" w:themeColor="text1"/>
          <w:sz w:val="24"/>
          <w:szCs w:val="24"/>
          <w:lang w:eastAsia="et-EE"/>
        </w:rPr>
        <w:t>„</w:t>
      </w:r>
      <w:r w:rsidRPr="00C259F7">
        <w:rPr>
          <w:rFonts w:ascii="Times New Roman" w:eastAsia="Times New Roman" w:hAnsi="Times New Roman" w:cs="Times New Roman"/>
          <w:color w:val="202020"/>
          <w:sz w:val="24"/>
          <w:szCs w:val="24"/>
        </w:rPr>
        <w:t xml:space="preserve">või </w:t>
      </w:r>
      <w:r w:rsidR="32B3F7DC" w:rsidRPr="00C259F7">
        <w:rPr>
          <w:rFonts w:ascii="Times New Roman" w:eastAsia="Times New Roman" w:hAnsi="Times New Roman" w:cs="Times New Roman"/>
          <w:color w:val="202020"/>
          <w:kern w:val="0"/>
          <w:sz w:val="24"/>
          <w:szCs w:val="24"/>
          <w:lang w:eastAsia="et-EE"/>
          <w14:ligatures w14:val="none"/>
        </w:rPr>
        <w:t>nahavärvuse</w:t>
      </w:r>
      <w:ins w:id="158" w:author="Moonika Kuusk - JUSTDIGI" w:date="2025-10-08T05:43:00Z" w16du:dateUtc="2025-10-08T02:43:00Z">
        <w:r w:rsidR="00783AB7">
          <w:rPr>
            <w:rFonts w:ascii="Times New Roman" w:eastAsia="Times New Roman" w:hAnsi="Times New Roman" w:cs="Times New Roman"/>
            <w:color w:val="202020"/>
            <w:kern w:val="0"/>
            <w:sz w:val="24"/>
            <w:szCs w:val="24"/>
            <w:lang w:eastAsia="et-EE"/>
            <w14:ligatures w14:val="none"/>
          </w:rPr>
          <w:t>“</w:t>
        </w:r>
      </w:ins>
      <w:del w:id="159" w:author="Moonika Kuusk - JUSTDIGI" w:date="2025-10-08T05:43:00Z" w16du:dateUtc="2025-10-08T02:43:00Z">
        <w:r w:rsidR="32B3F7DC" w:rsidRPr="00C259F7" w:rsidDel="00783AB7">
          <w:rPr>
            <w:rFonts w:ascii="Times New Roman" w:eastAsia="Times New Roman" w:hAnsi="Times New Roman" w:cs="Times New Roman"/>
            <w:color w:val="202020"/>
            <w:kern w:val="0"/>
            <w:sz w:val="24"/>
            <w:szCs w:val="24"/>
            <w:lang w:eastAsia="et-EE"/>
            <w14:ligatures w14:val="none"/>
          </w:rPr>
          <w:delText>”</w:delText>
        </w:r>
      </w:del>
      <w:r w:rsidR="2DD833D2" w:rsidRPr="00C259F7">
        <w:rPr>
          <w:rFonts w:ascii="Times New Roman" w:eastAsia="Times New Roman" w:hAnsi="Times New Roman" w:cs="Times New Roman"/>
          <w:color w:val="000000" w:themeColor="text1"/>
          <w:sz w:val="24"/>
          <w:szCs w:val="24"/>
          <w:lang w:eastAsia="et-EE"/>
        </w:rPr>
        <w:t xml:space="preserve"> tekstiosaga </w:t>
      </w:r>
      <w:r w:rsidR="646D98E3" w:rsidRPr="00C259F7">
        <w:rPr>
          <w:rFonts w:ascii="Times New Roman" w:eastAsia="Times New Roman" w:hAnsi="Times New Roman" w:cs="Times New Roman"/>
          <w:color w:val="000000" w:themeColor="text1"/>
          <w:sz w:val="24"/>
          <w:szCs w:val="24"/>
          <w:lang w:eastAsia="et-EE"/>
        </w:rPr>
        <w:t>„</w:t>
      </w:r>
      <w:r w:rsidR="2DD833D2" w:rsidRPr="00C259F7">
        <w:rPr>
          <w:rFonts w:ascii="Times New Roman" w:eastAsia="Times New Roman" w:hAnsi="Times New Roman" w:cs="Times New Roman"/>
          <w:color w:val="000000" w:themeColor="text1"/>
          <w:sz w:val="24"/>
          <w:szCs w:val="24"/>
          <w:lang w:eastAsia="et-EE"/>
        </w:rPr>
        <w:t>või nahavärvuse, DNA ülesehituse ja sellest johtuvate pärilikkusriskide või geneetiliste omaduste</w:t>
      </w:r>
      <w:ins w:id="160" w:author="Moonika Kuusk - JUSTDIGI" w:date="2025-10-08T05:44:00Z" w16du:dateUtc="2025-10-08T02:44:00Z">
        <w:r w:rsidR="00783AB7">
          <w:rPr>
            <w:rFonts w:ascii="Times New Roman" w:eastAsia="Times New Roman" w:hAnsi="Times New Roman" w:cs="Times New Roman"/>
            <w:color w:val="000000" w:themeColor="text1"/>
            <w:sz w:val="24"/>
            <w:szCs w:val="24"/>
            <w:lang w:eastAsia="et-EE"/>
          </w:rPr>
          <w:t>“</w:t>
        </w:r>
      </w:ins>
      <w:r w:rsidR="2DD833D2" w:rsidRPr="00C259F7">
        <w:rPr>
          <w:rFonts w:ascii="Times New Roman" w:eastAsia="Times New Roman" w:hAnsi="Times New Roman" w:cs="Times New Roman"/>
          <w:color w:val="000000" w:themeColor="text1"/>
          <w:sz w:val="24"/>
          <w:szCs w:val="24"/>
          <w:lang w:eastAsia="et-EE"/>
        </w:rPr>
        <w:t>;</w:t>
      </w:r>
    </w:p>
    <w:p w14:paraId="1FE008FD" w14:textId="1D9CC405" w:rsidR="35412D42" w:rsidRPr="00C259F7" w:rsidRDefault="35412D42" w:rsidP="00C15F6B">
      <w:pPr>
        <w:spacing w:after="0" w:line="240" w:lineRule="auto"/>
        <w:jc w:val="both"/>
        <w:rPr>
          <w:rFonts w:ascii="Times New Roman" w:eastAsia="Times New Roman" w:hAnsi="Times New Roman" w:cs="Times New Roman"/>
          <w:color w:val="000000" w:themeColor="text1"/>
          <w:sz w:val="24"/>
          <w:szCs w:val="24"/>
          <w:lang w:eastAsia="et-EE"/>
        </w:rPr>
      </w:pPr>
    </w:p>
    <w:p w14:paraId="4A44E132" w14:textId="5528CE2A" w:rsidR="00D56B49" w:rsidRPr="00C259F7" w:rsidRDefault="00D56B49" w:rsidP="00C15F6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3)</w:t>
      </w:r>
      <w:r w:rsidRPr="00C259F7">
        <w:rPr>
          <w:rFonts w:ascii="Times New Roman" w:eastAsia="Times New Roman" w:hAnsi="Times New Roman" w:cs="Times New Roman"/>
          <w:color w:val="000000"/>
          <w:kern w:val="0"/>
          <w:sz w:val="24"/>
          <w:szCs w:val="24"/>
          <w:lang w:eastAsia="et-EE"/>
          <w14:ligatures w14:val="none"/>
        </w:rPr>
        <w:t xml:space="preserve"> paragrahvi 2 täiendatakse lõikega 3</w:t>
      </w:r>
      <w:r w:rsidR="003816F1"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järgmise</w:t>
      </w:r>
      <w:r w:rsidR="3D9A5837" w:rsidRPr="00C259F7">
        <w:rPr>
          <w:rFonts w:ascii="Times New Roman" w:eastAsia="Times New Roman" w:hAnsi="Times New Roman" w:cs="Times New Roman"/>
          <w:color w:val="000000"/>
          <w:kern w:val="0"/>
          <w:sz w:val="24"/>
          <w:szCs w:val="24"/>
          <w:lang w:eastAsia="et-EE"/>
          <w14:ligatures w14:val="none"/>
        </w:rPr>
        <w:t>s</w:t>
      </w:r>
      <w:r w:rsidR="641B6CCC" w:rsidRPr="00C259F7">
        <w:rPr>
          <w:rFonts w:ascii="Times New Roman" w:eastAsia="Times New Roman" w:hAnsi="Times New Roman" w:cs="Times New Roman"/>
          <w:color w:val="000000"/>
          <w:kern w:val="0"/>
          <w:sz w:val="24"/>
          <w:szCs w:val="24"/>
          <w:lang w:eastAsia="et-EE"/>
          <w14:ligatures w14:val="none"/>
        </w:rPr>
        <w:t xml:space="preserve"> sõnastuses</w:t>
      </w:r>
      <w:r w:rsidRPr="00C259F7">
        <w:rPr>
          <w:rFonts w:ascii="Times New Roman" w:eastAsia="Times New Roman" w:hAnsi="Times New Roman" w:cs="Times New Roman"/>
          <w:color w:val="000000"/>
          <w:kern w:val="0"/>
          <w:sz w:val="24"/>
          <w:szCs w:val="24"/>
          <w:lang w:eastAsia="et-EE"/>
          <w14:ligatures w14:val="none"/>
        </w:rPr>
        <w:t>:</w:t>
      </w:r>
    </w:p>
    <w:p w14:paraId="58474C5E" w14:textId="73F481C3" w:rsidR="35412D42" w:rsidRPr="00C259F7" w:rsidRDefault="35412D42" w:rsidP="00C15F6B">
      <w:pPr>
        <w:spacing w:after="0" w:line="240" w:lineRule="auto"/>
        <w:jc w:val="both"/>
        <w:rPr>
          <w:rFonts w:ascii="Times New Roman" w:eastAsia="Times New Roman" w:hAnsi="Times New Roman" w:cs="Times New Roman"/>
          <w:color w:val="000000" w:themeColor="text1"/>
          <w:sz w:val="24"/>
          <w:szCs w:val="24"/>
          <w:lang w:eastAsia="et-EE"/>
        </w:rPr>
      </w:pPr>
    </w:p>
    <w:p w14:paraId="4F801142" w14:textId="197A031E" w:rsidR="00D56B49" w:rsidRPr="00C259F7" w:rsidRDefault="00D56B49" w:rsidP="00C15F6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w:t>
      </w:r>
      <w:r w:rsidR="003816F1"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Käesoleva paragrahvi lõike 1 punkti 7 rakendamisel kindlustussuhetes kohaldatakse DNA ülesehituse ja sellest johtuvate pärilikkusriskide või geneetiliste omaduste puhul lisaks käesolevale seadusele kindlustustegevuse seaduse § 216</w:t>
      </w:r>
      <w:r w:rsidR="00DF0241"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w:t>
      </w:r>
    </w:p>
    <w:p w14:paraId="466EBC08" w14:textId="77777777" w:rsidR="00E25367" w:rsidRPr="00C259F7" w:rsidRDefault="00E25367"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B01C28F" w14:textId="4AB1A314" w:rsidR="00D56B49" w:rsidRPr="00C259F7" w:rsidRDefault="00D56B49" w:rsidP="00694A77">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00495F95">
        <w:rPr>
          <w:rFonts w:ascii="Times New Roman" w:eastAsia="Times New Roman" w:hAnsi="Times New Roman" w:cs="Times New Roman"/>
          <w:b/>
          <w:bCs/>
          <w:color w:val="000000"/>
          <w:kern w:val="0"/>
          <w:sz w:val="24"/>
          <w:szCs w:val="24"/>
          <w:lang w:eastAsia="et-EE"/>
          <w14:ligatures w14:val="none"/>
        </w:rPr>
        <w:t>50</w:t>
      </w:r>
      <w:del w:id="161" w:author="Moonika Kuusk - JUSTDIGI" w:date="2025-10-08T05:47:00Z" w16du:dateUtc="2025-10-08T02:47:00Z">
        <w:r w:rsidRPr="00C259F7" w:rsidDel="00810A58">
          <w:rPr>
            <w:rFonts w:ascii="Times New Roman" w:eastAsia="Times New Roman" w:hAnsi="Times New Roman" w:cs="Times New Roman"/>
            <w:b/>
            <w:bCs/>
            <w:color w:val="000000"/>
            <w:kern w:val="0"/>
            <w:sz w:val="24"/>
            <w:szCs w:val="24"/>
            <w:lang w:eastAsia="et-EE"/>
            <w14:ligatures w14:val="none"/>
          </w:rPr>
          <w:delText xml:space="preserve"> </w:delText>
        </w:r>
      </w:del>
      <w:r w:rsidRPr="00C259F7">
        <w:rPr>
          <w:rFonts w:ascii="Times New Roman" w:eastAsia="Times New Roman" w:hAnsi="Times New Roman" w:cs="Times New Roman"/>
          <w:b/>
          <w:bCs/>
          <w:color w:val="000000"/>
          <w:kern w:val="0"/>
          <w:sz w:val="24"/>
          <w:szCs w:val="24"/>
          <w:lang w:eastAsia="et-EE"/>
          <w14:ligatures w14:val="none"/>
        </w:rPr>
        <w:t>. Seaduse kehtetuks tunnistamine</w:t>
      </w:r>
    </w:p>
    <w:p w14:paraId="40A4E5E3" w14:textId="77777777" w:rsidR="00E25367" w:rsidRPr="00C259F7" w:rsidRDefault="00E25367"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1116ACE" w14:textId="1C8A6811" w:rsidR="00FE4BA3" w:rsidRPr="00C259F7" w:rsidRDefault="00D56B49"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Inimgeeniuuringute seadus</w:t>
      </w:r>
      <w:r w:rsidR="00BC7699">
        <w:rPr>
          <w:rFonts w:ascii="Times New Roman" w:eastAsia="Times New Roman" w:hAnsi="Times New Roman" w:cs="Times New Roman"/>
          <w:color w:val="000000"/>
          <w:kern w:val="0"/>
          <w:sz w:val="24"/>
          <w:szCs w:val="24"/>
          <w:lang w:eastAsia="et-EE"/>
          <w14:ligatures w14:val="none"/>
        </w:rPr>
        <w:t xml:space="preserve"> </w:t>
      </w:r>
      <w:r w:rsidR="00BC7699" w:rsidRPr="004167C0">
        <w:rPr>
          <w:rFonts w:ascii="Times New Roman" w:eastAsia="Times New Roman" w:hAnsi="Times New Roman" w:cs="Times New Roman"/>
          <w:color w:val="000000"/>
          <w:kern w:val="0"/>
          <w:sz w:val="24"/>
          <w:szCs w:val="24"/>
          <w:lang w:eastAsia="et-EE"/>
          <w14:ligatures w14:val="none"/>
        </w:rPr>
        <w:t>(</w:t>
      </w:r>
      <w:r w:rsidR="00801B43" w:rsidRPr="004167C0">
        <w:rPr>
          <w:rFonts w:ascii="Times New Roman" w:eastAsia="Times New Roman" w:hAnsi="Times New Roman" w:cs="Times New Roman"/>
          <w:color w:val="000000"/>
          <w:kern w:val="0"/>
          <w:sz w:val="24"/>
          <w:szCs w:val="24"/>
          <w:lang w:eastAsia="et-EE"/>
          <w14:ligatures w14:val="none"/>
        </w:rPr>
        <w:t>RT I 2000, 104, 685</w:t>
      </w:r>
      <w:r w:rsidR="00BC7699" w:rsidRPr="004167C0">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tunnistatakse kehtetuks.</w:t>
      </w:r>
    </w:p>
    <w:p w14:paraId="49991523" w14:textId="77777777" w:rsidR="00E25367" w:rsidRPr="00C259F7" w:rsidRDefault="00E25367"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E6BBE23" w14:textId="77777777" w:rsidR="00FE4BA3"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3. jagu</w:t>
      </w:r>
    </w:p>
    <w:p w14:paraId="6123D383" w14:textId="77777777" w:rsidR="00FE4BA3"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Jõustumine</w:t>
      </w:r>
    </w:p>
    <w:p w14:paraId="7D7D9E35" w14:textId="77777777" w:rsidR="00FE4BA3" w:rsidRPr="00C259F7" w:rsidRDefault="00FE4BA3" w:rsidP="00D56B49">
      <w:pPr>
        <w:spacing w:after="0" w:line="240" w:lineRule="auto"/>
        <w:jc w:val="center"/>
        <w:textAlignment w:val="baseline"/>
        <w:rPr>
          <w:rFonts w:ascii="Times New Roman" w:eastAsia="Times New Roman" w:hAnsi="Times New Roman" w:cs="Times New Roman"/>
          <w:color w:val="000000"/>
          <w:kern w:val="0"/>
          <w:sz w:val="24"/>
          <w:szCs w:val="24"/>
          <w:lang w:eastAsia="et-EE"/>
          <w14:ligatures w14:val="none"/>
        </w:rPr>
      </w:pPr>
    </w:p>
    <w:p w14:paraId="15376169" w14:textId="2AB8B119" w:rsidR="00FE4BA3" w:rsidRPr="00C259F7" w:rsidRDefault="00D56B49" w:rsidP="00694A77">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00197303">
        <w:rPr>
          <w:rFonts w:ascii="Times New Roman" w:eastAsia="Times New Roman" w:hAnsi="Times New Roman" w:cs="Times New Roman"/>
          <w:b/>
          <w:bCs/>
          <w:color w:val="000000"/>
          <w:kern w:val="0"/>
          <w:sz w:val="24"/>
          <w:szCs w:val="24"/>
          <w:lang w:eastAsia="et-EE"/>
          <w14:ligatures w14:val="none"/>
        </w:rPr>
        <w:t>5</w:t>
      </w:r>
      <w:r w:rsidR="00495F95">
        <w:rPr>
          <w:rFonts w:ascii="Times New Roman" w:eastAsia="Times New Roman" w:hAnsi="Times New Roman" w:cs="Times New Roman"/>
          <w:b/>
          <w:bCs/>
          <w:color w:val="000000"/>
          <w:kern w:val="0"/>
          <w:sz w:val="24"/>
          <w:szCs w:val="24"/>
          <w:lang w:eastAsia="et-EE"/>
          <w14:ligatures w14:val="none"/>
        </w:rPr>
        <w:t>1</w:t>
      </w:r>
      <w:r w:rsidRPr="00C259F7">
        <w:rPr>
          <w:rFonts w:ascii="Times New Roman" w:eastAsia="Times New Roman" w:hAnsi="Times New Roman" w:cs="Times New Roman"/>
          <w:b/>
          <w:bCs/>
          <w:color w:val="000000"/>
          <w:kern w:val="0"/>
          <w:sz w:val="24"/>
          <w:szCs w:val="24"/>
          <w:lang w:eastAsia="et-EE"/>
          <w14:ligatures w14:val="none"/>
        </w:rPr>
        <w:t>. Seaduse jõustumine</w:t>
      </w:r>
    </w:p>
    <w:p w14:paraId="4297026F" w14:textId="198427EC" w:rsidR="00D56B49" w:rsidRPr="00C259F7" w:rsidRDefault="00D56B49"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E4C042B" w14:textId="2D71E287" w:rsidR="00FE6956" w:rsidRDefault="00AC3CF2" w:rsidP="00FE6956">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sz w:val="24"/>
          <w:szCs w:val="24"/>
          <w:lang w:eastAsia="et-EE"/>
        </w:rPr>
        <w:t xml:space="preserve">(1) </w:t>
      </w:r>
      <w:r w:rsidR="00300F3D" w:rsidRPr="47E96163">
        <w:rPr>
          <w:rFonts w:ascii="Times New Roman" w:eastAsia="Times New Roman" w:hAnsi="Times New Roman" w:cs="Times New Roman"/>
          <w:sz w:val="24"/>
          <w:szCs w:val="24"/>
          <w:lang w:eastAsia="et-EE"/>
        </w:rPr>
        <w:t>Käesolev s</w:t>
      </w:r>
      <w:r w:rsidR="00FF5B01" w:rsidRPr="00C259F7">
        <w:rPr>
          <w:rFonts w:ascii="Times New Roman" w:eastAsia="Times New Roman" w:hAnsi="Times New Roman" w:cs="Times New Roman"/>
          <w:kern w:val="0"/>
          <w:sz w:val="24"/>
          <w:szCs w:val="24"/>
          <w:lang w:eastAsia="et-EE"/>
          <w14:ligatures w14:val="none"/>
        </w:rPr>
        <w:t>eadus jõustub 2026. aasta 1. jaanuaril.</w:t>
      </w:r>
    </w:p>
    <w:p w14:paraId="3D3BFF1F" w14:textId="77777777" w:rsidR="00FE6956" w:rsidRDefault="00FE6956" w:rsidP="00FE6956">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0D0D181" w14:textId="72879462" w:rsidR="00717E3E" w:rsidRDefault="00FE6956" w:rsidP="00694A7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010FD">
        <w:rPr>
          <w:rFonts w:ascii="Times New Roman" w:eastAsia="Times New Roman" w:hAnsi="Times New Roman" w:cs="Times New Roman"/>
          <w:kern w:val="0"/>
          <w:sz w:val="24"/>
          <w:szCs w:val="24"/>
          <w:lang w:eastAsia="et-EE"/>
          <w14:ligatures w14:val="none"/>
        </w:rPr>
        <w:t>(2) Käesoleva seaduse §</w:t>
      </w:r>
      <w:r w:rsidR="0063110A" w:rsidRPr="000010FD">
        <w:rPr>
          <w:rFonts w:ascii="Times New Roman" w:eastAsia="Times New Roman" w:hAnsi="Times New Roman" w:cs="Times New Roman"/>
          <w:kern w:val="0"/>
          <w:sz w:val="24"/>
          <w:szCs w:val="24"/>
          <w:lang w:eastAsia="et-EE"/>
          <w14:ligatures w14:val="none"/>
        </w:rPr>
        <w:t xml:space="preserve"> 4</w:t>
      </w:r>
      <w:r w:rsidR="00495F95" w:rsidRPr="000010FD">
        <w:rPr>
          <w:rFonts w:ascii="Times New Roman" w:eastAsia="Times New Roman" w:hAnsi="Times New Roman" w:cs="Times New Roman"/>
          <w:kern w:val="0"/>
          <w:sz w:val="24"/>
          <w:szCs w:val="24"/>
          <w:lang w:eastAsia="et-EE"/>
          <w14:ligatures w14:val="none"/>
        </w:rPr>
        <w:t>6</w:t>
      </w:r>
      <w:r w:rsidR="0063110A" w:rsidRPr="000010FD">
        <w:rPr>
          <w:rFonts w:ascii="Times New Roman" w:eastAsia="Times New Roman" w:hAnsi="Times New Roman" w:cs="Times New Roman"/>
          <w:kern w:val="0"/>
          <w:sz w:val="24"/>
          <w:szCs w:val="24"/>
          <w:lang w:eastAsia="et-EE"/>
          <w14:ligatures w14:val="none"/>
        </w:rPr>
        <w:t xml:space="preserve"> punkt 8</w:t>
      </w:r>
      <w:r w:rsidR="0016413C" w:rsidRPr="000010FD">
        <w:rPr>
          <w:rFonts w:ascii="Times New Roman" w:eastAsia="Times New Roman" w:hAnsi="Times New Roman" w:cs="Times New Roman"/>
          <w:kern w:val="0"/>
          <w:sz w:val="24"/>
          <w:szCs w:val="24"/>
          <w:lang w:eastAsia="et-EE"/>
          <w14:ligatures w14:val="none"/>
        </w:rPr>
        <w:t xml:space="preserve"> ja § 4</w:t>
      </w:r>
      <w:r w:rsidR="00495F95" w:rsidRPr="000010FD">
        <w:rPr>
          <w:rFonts w:ascii="Times New Roman" w:eastAsia="Times New Roman" w:hAnsi="Times New Roman" w:cs="Times New Roman"/>
          <w:kern w:val="0"/>
          <w:sz w:val="24"/>
          <w:szCs w:val="24"/>
          <w:lang w:eastAsia="et-EE"/>
          <w14:ligatures w14:val="none"/>
        </w:rPr>
        <w:t>7</w:t>
      </w:r>
      <w:r w:rsidR="0016413C" w:rsidRPr="000010FD">
        <w:rPr>
          <w:rFonts w:ascii="Times New Roman" w:eastAsia="Times New Roman" w:hAnsi="Times New Roman" w:cs="Times New Roman"/>
          <w:kern w:val="0"/>
          <w:sz w:val="24"/>
          <w:szCs w:val="24"/>
          <w:lang w:eastAsia="et-EE"/>
          <w14:ligatures w14:val="none"/>
        </w:rPr>
        <w:t xml:space="preserve"> jõustuvad 2027. a</w:t>
      </w:r>
      <w:ins w:id="162" w:author="Moonika Kuusk - JUSTDIGI" w:date="2025-10-08T05:48:00Z" w16du:dateUtc="2025-10-08T02:48:00Z">
        <w:r w:rsidR="00BC4322">
          <w:rPr>
            <w:rFonts w:ascii="Times New Roman" w:eastAsia="Times New Roman" w:hAnsi="Times New Roman" w:cs="Times New Roman"/>
            <w:kern w:val="0"/>
            <w:sz w:val="24"/>
            <w:szCs w:val="24"/>
            <w:lang w:eastAsia="et-EE"/>
            <w14:ligatures w14:val="none"/>
          </w:rPr>
          <w:t>asta</w:t>
        </w:r>
      </w:ins>
      <w:r w:rsidR="0016413C" w:rsidRPr="000010FD">
        <w:rPr>
          <w:rFonts w:ascii="Times New Roman" w:eastAsia="Times New Roman" w:hAnsi="Times New Roman" w:cs="Times New Roman"/>
          <w:kern w:val="0"/>
          <w:sz w:val="24"/>
          <w:szCs w:val="24"/>
          <w:lang w:eastAsia="et-EE"/>
          <w14:ligatures w14:val="none"/>
        </w:rPr>
        <w:t xml:space="preserve"> 1. jaanuaril.</w:t>
      </w:r>
      <w:r w:rsidR="0016413C">
        <w:rPr>
          <w:rFonts w:ascii="Times New Roman" w:eastAsia="Times New Roman" w:hAnsi="Times New Roman" w:cs="Times New Roman"/>
          <w:kern w:val="0"/>
          <w:sz w:val="24"/>
          <w:szCs w:val="24"/>
          <w:lang w:eastAsia="et-EE"/>
          <w14:ligatures w14:val="none"/>
        </w:rPr>
        <w:t xml:space="preserve"> </w:t>
      </w:r>
    </w:p>
    <w:p w14:paraId="294E547A" w14:textId="77777777" w:rsidR="00717E3E" w:rsidRDefault="00717E3E" w:rsidP="00694A7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5AEB6C4" w14:textId="77777777" w:rsidR="003A46DB" w:rsidRDefault="003A46DB" w:rsidP="00694A7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AE02935" w14:textId="77777777" w:rsidR="00717E3E" w:rsidRDefault="00717E3E" w:rsidP="00694A7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0F3AC749" w14:textId="77777777" w:rsidR="00717E3E" w:rsidRPr="00717E3E" w:rsidRDefault="00717E3E" w:rsidP="00717E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717E3E">
        <w:rPr>
          <w:rFonts w:ascii="Times New Roman" w:eastAsia="Times New Roman" w:hAnsi="Times New Roman" w:cs="Times New Roman"/>
          <w:kern w:val="0"/>
          <w:sz w:val="24"/>
          <w:szCs w:val="24"/>
          <w:lang w:eastAsia="et-EE"/>
          <w14:ligatures w14:val="none"/>
        </w:rPr>
        <w:t>Lauri Hussar</w:t>
      </w:r>
    </w:p>
    <w:p w14:paraId="5CFBE913" w14:textId="77777777" w:rsidR="00717E3E" w:rsidRPr="00717E3E" w:rsidRDefault="00717E3E" w:rsidP="00717E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717E3E">
        <w:rPr>
          <w:rFonts w:ascii="Times New Roman" w:eastAsia="Times New Roman" w:hAnsi="Times New Roman" w:cs="Times New Roman"/>
          <w:kern w:val="0"/>
          <w:sz w:val="24"/>
          <w:szCs w:val="24"/>
          <w:lang w:eastAsia="et-EE"/>
          <w14:ligatures w14:val="none"/>
        </w:rPr>
        <w:t>Riigikogu esimees</w:t>
      </w:r>
    </w:p>
    <w:p w14:paraId="47296886" w14:textId="77777777" w:rsidR="00717E3E" w:rsidRPr="00717E3E" w:rsidRDefault="00717E3E" w:rsidP="00717E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1A9BC8BB" w14:textId="77777777" w:rsidR="00717E3E" w:rsidRPr="00717E3E" w:rsidRDefault="00717E3E" w:rsidP="00717E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717E3E">
        <w:rPr>
          <w:rFonts w:ascii="Times New Roman" w:eastAsia="Times New Roman" w:hAnsi="Times New Roman" w:cs="Times New Roman"/>
          <w:kern w:val="0"/>
          <w:sz w:val="24"/>
          <w:szCs w:val="24"/>
          <w:lang w:eastAsia="et-EE"/>
          <w14:ligatures w14:val="none"/>
        </w:rPr>
        <w:t>Tallinn … ……………2025</w:t>
      </w:r>
    </w:p>
    <w:p w14:paraId="65705E8F" w14:textId="77777777" w:rsidR="00717E3E" w:rsidRPr="00717E3E" w:rsidRDefault="00717E3E" w:rsidP="00717E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2E88FBC" w14:textId="77777777" w:rsidR="00717E3E" w:rsidRPr="00717E3E" w:rsidRDefault="00717E3E" w:rsidP="00717E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717E3E">
        <w:rPr>
          <w:rFonts w:ascii="Times New Roman" w:eastAsia="Times New Roman" w:hAnsi="Times New Roman" w:cs="Times New Roman"/>
          <w:kern w:val="0"/>
          <w:sz w:val="24"/>
          <w:szCs w:val="24"/>
          <w:lang w:eastAsia="et-EE"/>
          <w14:ligatures w14:val="none"/>
        </w:rPr>
        <w:t>___________________________________________________________________________ Algatab Vabariigi Valitsus … ……………2025</w:t>
      </w:r>
    </w:p>
    <w:p w14:paraId="4EDED578" w14:textId="77777777" w:rsidR="00717E3E" w:rsidRPr="00717E3E" w:rsidRDefault="00717E3E" w:rsidP="00717E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5B042F2" w14:textId="77777777" w:rsidR="00717E3E" w:rsidRPr="00717E3E" w:rsidRDefault="00717E3E" w:rsidP="00717E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717E3E">
        <w:rPr>
          <w:rFonts w:ascii="Times New Roman" w:eastAsia="Times New Roman" w:hAnsi="Times New Roman" w:cs="Times New Roman"/>
          <w:kern w:val="0"/>
          <w:sz w:val="24"/>
          <w:szCs w:val="24"/>
          <w:lang w:eastAsia="et-EE"/>
          <w14:ligatures w14:val="none"/>
        </w:rPr>
        <w:t>(allkirjastatud digitaalselt)</w:t>
      </w:r>
    </w:p>
    <w:p w14:paraId="32D3DC42" w14:textId="77777777" w:rsidR="00717E3E" w:rsidRPr="00FF5B01" w:rsidRDefault="00717E3E" w:rsidP="00694A7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sectPr w:rsidR="00717E3E" w:rsidRPr="00FF5B01">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tariina Kärsten - JUSTDIGI" w:date="2025-10-10T15:54:00Z" w:initials="KK">
    <w:p w14:paraId="329CFFD7" w14:textId="77777777" w:rsidR="004F2A5B" w:rsidRDefault="004F2A5B" w:rsidP="004F2A5B">
      <w:pPr>
        <w:pStyle w:val="Kommentaaritekst"/>
      </w:pPr>
      <w:r>
        <w:rPr>
          <w:rStyle w:val="Kommentaariviide"/>
        </w:rPr>
        <w:annotationRef/>
      </w:r>
      <w:r>
        <w:t xml:space="preserve">Kuivõrd geenivaramu on juba olemas, siis tuleks sõnad "loomist ja" eelnõust välja jätta. </w:t>
      </w:r>
    </w:p>
  </w:comment>
  <w:comment w:id="2" w:author="Katariina Kärsten - JUSTDIGI" w:date="2025-10-10T15:56:00Z" w:initials="KK">
    <w:p w14:paraId="69D911A3" w14:textId="77777777" w:rsidR="005229AF" w:rsidRDefault="005229AF" w:rsidP="005229AF">
      <w:pPr>
        <w:pStyle w:val="Kommentaaritekst"/>
      </w:pPr>
      <w:r>
        <w:rPr>
          <w:rStyle w:val="Kommentaariviide"/>
        </w:rPr>
        <w:annotationRef/>
      </w:r>
      <w:r>
        <w:t>Kuna tegu on kokkuleppeliste terminitega, siis tuleb lisada väljend "käesoleva seaduse tähenduses", vt HÕNTE § 18 lg 6 ja HÕNTE käsiraamatus § 18 lg 6 komm 10, 11</w:t>
      </w:r>
    </w:p>
  </w:comment>
  <w:comment w:id="32" w:author="Moonika Kuusk - JUSTDIGI" w:date="2025-10-07T19:22:00Z" w:initials="MK">
    <w:p w14:paraId="00B9F9E8" w14:textId="6CDDFAFB" w:rsidR="00C235D1" w:rsidRDefault="00C235D1" w:rsidP="00C235D1">
      <w:pPr>
        <w:pStyle w:val="Kommentaaritekst"/>
      </w:pPr>
      <w:r>
        <w:rPr>
          <w:rStyle w:val="Kommentaariviide"/>
        </w:rPr>
        <w:annotationRef/>
      </w:r>
      <w:r>
        <w:t>Geenidoonori</w:t>
      </w:r>
    </w:p>
    <w:p w14:paraId="6B67180B" w14:textId="77777777" w:rsidR="00C235D1" w:rsidRDefault="00C235D1" w:rsidP="00C235D1">
      <w:pPr>
        <w:pStyle w:val="Kommentaaritekst"/>
      </w:pPr>
      <w:r>
        <w:t>Siin on mõeldud ju, et tagada geenidoonorluse vabatahtlikkus ja geenidoonori eraelu kaitse?</w:t>
      </w:r>
    </w:p>
  </w:comment>
  <w:comment w:id="37" w:author="Moonika Kuusk - JUSTDIGI" w:date="2025-10-07T19:45:00Z" w:initials="MK">
    <w:p w14:paraId="51D84285" w14:textId="77777777" w:rsidR="001507A2" w:rsidRDefault="001507A2" w:rsidP="001507A2">
      <w:pPr>
        <w:pStyle w:val="Kommentaaritekst"/>
      </w:pPr>
      <w:r>
        <w:rPr>
          <w:rStyle w:val="Kommentaariviide"/>
        </w:rPr>
        <w:annotationRef/>
      </w:r>
      <w:r>
        <w:t>Kas "täiendava" on siin üldse vajalik? Mulle tundub liigne.</w:t>
      </w:r>
    </w:p>
  </w:comment>
  <w:comment w:id="38" w:author="Moonika Kuusk - JUSTDIGI" w:date="2025-10-07T19:49:00Z" w:initials="MK">
    <w:p w14:paraId="2EA7805D" w14:textId="77777777" w:rsidR="00B67068" w:rsidRDefault="00B67068" w:rsidP="00B67068">
      <w:pPr>
        <w:pStyle w:val="Kommentaaritekst"/>
      </w:pPr>
      <w:r>
        <w:rPr>
          <w:rStyle w:val="Kommentaariviide"/>
        </w:rPr>
        <w:annotationRef/>
      </w:r>
      <w:r>
        <w:t>Sugupuu? Andmed sugupuu kohta?</w:t>
      </w:r>
    </w:p>
  </w:comment>
  <w:comment w:id="48" w:author="Moonika Kuusk - JUSTDIGI" w:date="2025-10-07T20:10:00Z" w:initials="MK">
    <w:p w14:paraId="68BE8932" w14:textId="77777777" w:rsidR="00177105" w:rsidRDefault="00177105" w:rsidP="00177105">
      <w:pPr>
        <w:pStyle w:val="Kommentaaritekst"/>
      </w:pPr>
      <w:r>
        <w:rPr>
          <w:rStyle w:val="Kommentaariviide"/>
        </w:rPr>
        <w:annotationRef/>
      </w:r>
      <w:r>
        <w:t>Sellest ei saa hästi aru, kas mõeldud on nii:</w:t>
      </w:r>
    </w:p>
    <w:p w14:paraId="70A21EF3" w14:textId="77777777" w:rsidR="00177105" w:rsidRDefault="00177105" w:rsidP="00177105">
      <w:pPr>
        <w:pStyle w:val="Kommentaaritekst"/>
      </w:pPr>
    </w:p>
    <w:p w14:paraId="16E12D9E" w14:textId="77777777" w:rsidR="00177105" w:rsidRDefault="00177105" w:rsidP="00177105">
      <w:pPr>
        <w:pStyle w:val="Kommentaaritekst"/>
      </w:pPr>
      <w:r>
        <w:t>Geenidoonori andmete depseudonüümimine teadusuuringu tulemusel saadud andmete abil/alusel geenivaramu täiendamiseks on lubatud .. jne.</w:t>
      </w:r>
    </w:p>
  </w:comment>
  <w:comment w:id="54" w:author="Moonika Kuusk - JUSTDIGI" w:date="2025-10-07T20:14:00Z" w:initials="MK">
    <w:p w14:paraId="24DD8042" w14:textId="77777777" w:rsidR="003F7110" w:rsidRDefault="003F7110" w:rsidP="003F7110">
      <w:pPr>
        <w:pStyle w:val="Kommentaaritekst"/>
      </w:pPr>
      <w:r>
        <w:rPr>
          <w:rStyle w:val="Kommentaariviide"/>
        </w:rPr>
        <w:annotationRef/>
      </w:r>
      <w:r>
        <w:t>Siin on vahe, kas koma on "tingimusel" ees või järel. Praegu (koma järel) on tähendus selline, et täidavad avalikku ülesannet justkui ainult sellisel tingimusel, kui teadusuuringu eesmärk ei ole suunatud majanduskasu saamisele.</w:t>
      </w:r>
    </w:p>
    <w:p w14:paraId="608E350C" w14:textId="77777777" w:rsidR="003F7110" w:rsidRDefault="003F7110" w:rsidP="003F7110">
      <w:pPr>
        <w:pStyle w:val="Kommentaaritekst"/>
      </w:pPr>
      <w:r>
        <w:t xml:space="preserve">Kui koma on "tingimusel" ees, siis on rõhuasetus selline, et taotlejatele (kes täidavad avalikku ülesannet nii ehk naa) kehtestatakse vähendatud tasu siis, kui teadusuuringu eesmärk ei ole suunatud majanduskasu saamisele. </w:t>
      </w:r>
    </w:p>
    <w:p w14:paraId="06867BEB" w14:textId="77777777" w:rsidR="003F7110" w:rsidRDefault="003F7110" w:rsidP="003F7110">
      <w:pPr>
        <w:pStyle w:val="Kommentaaritekst"/>
      </w:pPr>
      <w:r>
        <w:t>Viimane juht tundub justkui loogilisem.</w:t>
      </w:r>
    </w:p>
  </w:comment>
  <w:comment w:id="60" w:author="Katariina Kärsten - JUSTDIGI" w:date="2025-10-10T16:06:00Z" w:initials="KK">
    <w:p w14:paraId="5555941F" w14:textId="77777777" w:rsidR="00B07C85" w:rsidRDefault="00B07C85" w:rsidP="00B07C85">
      <w:pPr>
        <w:pStyle w:val="Kommentaaritekst"/>
      </w:pPr>
      <w:r>
        <w:rPr>
          <w:rStyle w:val="Kommentaariviide"/>
        </w:rPr>
        <w:annotationRef/>
      </w:r>
      <w:r>
        <w:t xml:space="preserve">Käesolevas paragrahvis esitatu (s.o geenidoonori õigus andmete hävitamist nõuda ning andmete hävitamine) on juba reguleeritud § 18 lõigetes 2 ja 3. Kirjaliku tahteavalduse nõue aga § 18 lõikes 4. Tegemist on normikordusega, uut sisu selles ei ole. Palume § 29 eelnõust välja jätta. </w:t>
      </w:r>
    </w:p>
  </w:comment>
  <w:comment w:id="83" w:author="Katariina Kärsten - JUSTDIGI" w:date="2025-10-10T16:26:00Z" w:initials="KK">
    <w:p w14:paraId="28D19166" w14:textId="77777777" w:rsidR="00C12D57" w:rsidRDefault="00C12D57" w:rsidP="00C12D57">
      <w:pPr>
        <w:pStyle w:val="Kommentaaritekst"/>
      </w:pPr>
      <w:r>
        <w:rPr>
          <w:rStyle w:val="Kommentaariviide"/>
        </w:rPr>
        <w:annotationRef/>
      </w:r>
      <w:r>
        <w:t>Jutumärkides tekst uuele reale.</w:t>
      </w:r>
    </w:p>
  </w:comment>
  <w:comment w:id="104" w:author="Katariina Kärsten - JUSTDIGI" w:date="2025-10-10T16:33:00Z" w:initials="KK">
    <w:p w14:paraId="2C0517C3" w14:textId="77777777" w:rsidR="00AD3B26" w:rsidRDefault="00AD3B26" w:rsidP="00AD3B26">
      <w:pPr>
        <w:pStyle w:val="Kommentaaritekst"/>
      </w:pPr>
      <w:r>
        <w:rPr>
          <w:rStyle w:val="Kommentaariviide"/>
        </w:rPr>
        <w:annotationRef/>
      </w:r>
      <w:r>
        <w:t xml:space="preserve">Mis on toorandmed? IGUS seda terminit ei kasuta, ka mujal kehtivas õiguse seda ei ole. SK ka ei selgita. Kas silmas on peetud algandmeid? Palume üle vaadata, korrigeerida ja SK täiendada näidetega, mida silmas peetakse. </w:t>
      </w:r>
    </w:p>
  </w:comment>
  <w:comment w:id="110" w:author="Katariina Kärsten - JUSTDIGI" w:date="2025-10-10T16:54:00Z" w:initials="KK">
    <w:p w14:paraId="5D36369D" w14:textId="77777777" w:rsidR="0068506C" w:rsidRDefault="0068506C" w:rsidP="0068506C">
      <w:pPr>
        <w:pStyle w:val="Kommentaaritekst"/>
      </w:pPr>
      <w:r>
        <w:rPr>
          <w:rStyle w:val="Kommentaariviide"/>
        </w:rPr>
        <w:annotationRef/>
      </w:r>
      <w:r>
        <w:t xml:space="preserve">Muudatusi tehakse kogu loetelus, praeguses loetelus on mõned primmid sees, edaspidi 8 punkti, seetõttu selline muutmiskorraldus ei ole korrektne. Selle asemel tuleb taasesitada kogu lõige. </w:t>
      </w:r>
    </w:p>
  </w:comment>
  <w:comment w:id="133" w:author="Katariina Kärsten - JUSTDIGI" w:date="2025-10-10T13:54:00Z" w:initials="KK">
    <w:p w14:paraId="0F21782F" w14:textId="0C4522A4" w:rsidR="00E9480D" w:rsidRDefault="00E9480D" w:rsidP="00E9480D">
      <w:pPr>
        <w:pStyle w:val="Kommentaaritekst"/>
      </w:pPr>
      <w:r>
        <w:rPr>
          <w:rStyle w:val="Kommentaariviide"/>
        </w:rPr>
        <w:annotationRef/>
      </w:r>
      <w:r>
        <w:t>Kuna uue paragrahvi lisamine toob kaasa vajaduse muuta veel jõustumata seaduse numeratsiooni, siis soovitame need lõiked lisada hoopis TKTS § 59-3 lõppu. TKTS § 59-3 reguleerib t</w:t>
      </w:r>
      <w:r>
        <w:rPr>
          <w:color w:val="000000"/>
          <w:highlight w:val="white"/>
        </w:rPr>
        <w:t xml:space="preserve">ervise infosüsteemi andmetele juurdepääsu võimaldamist. </w:t>
      </w:r>
    </w:p>
    <w:p w14:paraId="1B228CE2" w14:textId="77777777" w:rsidR="00E9480D" w:rsidRDefault="00E9480D" w:rsidP="00E9480D">
      <w:pPr>
        <w:pStyle w:val="Kommentaaritekst"/>
      </w:pPr>
      <w:r>
        <w:t xml:space="preserve">Vt ka märkust § 47 juures. </w:t>
      </w:r>
    </w:p>
  </w:comment>
  <w:comment w:id="141" w:author="Katariina Kärsten - JUSTDIGI" w:date="2025-10-10T17:01:00Z" w:initials="KK">
    <w:p w14:paraId="19DC988F" w14:textId="77777777" w:rsidR="001262C3" w:rsidRDefault="001262C3" w:rsidP="001262C3">
      <w:pPr>
        <w:pStyle w:val="Kommentaaritekst"/>
      </w:pPr>
      <w:r>
        <w:rPr>
          <w:rStyle w:val="Kommentaariviide"/>
        </w:rPr>
        <w:annotationRef/>
      </w:r>
      <w:r>
        <w:t xml:space="preserve">Käesolev seadus selle sätte tähenduses on TTKS ja see jõustus 01.01.2002. Kui silmas peetakse IGUSe jõustumist, siis tuleb siia panna konkreetne kuupäev ehk 2026. aasta 1. juuli. </w:t>
      </w:r>
    </w:p>
  </w:comment>
  <w:comment w:id="152" w:author="Katariina Kärsten - JUSTDIGI" w:date="2025-10-09T13:27:00Z" w:initials="KK">
    <w:p w14:paraId="447855A1" w14:textId="473139E9" w:rsidR="00803C22" w:rsidRDefault="005F17A4" w:rsidP="00803C22">
      <w:pPr>
        <w:pStyle w:val="Kommentaaritekst"/>
      </w:pPr>
      <w:r>
        <w:rPr>
          <w:rStyle w:val="Kommentaariviide"/>
        </w:rPr>
        <w:annotationRef/>
      </w:r>
      <w:r w:rsidR="00803C22">
        <w:t xml:space="preserve">HÕNTE ei võimalda teha üksikuid muudatusi, sh numeratsiooni muudatusi ühe muutmispunkti sees. Seepärast ei ole selline muutmispunkt korrektne. Näeme kahte võimalikku normitehniliselt korrektset lahendust: </w:t>
      </w:r>
    </w:p>
    <w:p w14:paraId="5779EBA9" w14:textId="77777777" w:rsidR="00803C22" w:rsidRDefault="00803C22" w:rsidP="00803C22">
      <w:pPr>
        <w:pStyle w:val="Kommentaaritekst"/>
        <w:numPr>
          <w:ilvl w:val="0"/>
          <w:numId w:val="35"/>
        </w:numPr>
      </w:pPr>
      <w:r>
        <w:t xml:space="preserve">Esitada kogu TKTS muutmise seaduse § 1 p 3 sõnastus uuesti, muutes selles ainult numeratsiooni. See tooks uuesti lauale kogu patsiendi elulõpu tahteavalduse teema, mis võib ilmselt kaasa tuua praeguse eelnõuga üldse mitte seotud vaidlused. </w:t>
      </w:r>
    </w:p>
    <w:p w14:paraId="2BB86988" w14:textId="77777777" w:rsidR="00803C22" w:rsidRDefault="00803C22" w:rsidP="00803C22">
      <w:pPr>
        <w:pStyle w:val="Kommentaaritekst"/>
        <w:numPr>
          <w:ilvl w:val="0"/>
          <w:numId w:val="35"/>
        </w:numPr>
      </w:pPr>
      <w:r>
        <w:t xml:space="preserve">Lisada TKTS § 59-5 plaanitud lõiked mõne olemasoleva TKTS paragrahvi sappa. Üks võimalik koht on kehtiva TKTS § 59-3, mis reguleerib TIS andmetele juurdepääsu võimaldamist. Tulemuseks on hiigelpikk paljude lõigetega paragrahv, mis ei ole õigustehniliselt kaunis lahendus, aga säästaks meid muutmise seaduse numeratsiooni mudimisest.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29CFFD7" w15:done="0"/>
  <w15:commentEx w15:paraId="69D911A3" w15:done="0"/>
  <w15:commentEx w15:paraId="6B67180B" w15:done="0"/>
  <w15:commentEx w15:paraId="51D84285" w15:done="0"/>
  <w15:commentEx w15:paraId="2EA7805D" w15:done="0"/>
  <w15:commentEx w15:paraId="16E12D9E" w15:done="0"/>
  <w15:commentEx w15:paraId="06867BEB" w15:done="0"/>
  <w15:commentEx w15:paraId="5555941F" w15:done="0"/>
  <w15:commentEx w15:paraId="28D19166" w15:done="0"/>
  <w15:commentEx w15:paraId="2C0517C3" w15:done="0"/>
  <w15:commentEx w15:paraId="5D36369D" w15:done="0"/>
  <w15:commentEx w15:paraId="1B228CE2" w15:done="0"/>
  <w15:commentEx w15:paraId="19DC988F" w15:done="0"/>
  <w15:commentEx w15:paraId="2BB869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E1AD12" w16cex:dateUtc="2025-10-10T12:54:00Z"/>
  <w16cex:commentExtensible w16cex:durableId="654F367B" w16cex:dateUtc="2025-10-10T12:56:00Z"/>
  <w16cex:commentExtensible w16cex:durableId="58DB6D3E" w16cex:dateUtc="2025-10-07T16:22:00Z"/>
  <w16cex:commentExtensible w16cex:durableId="6C64D938" w16cex:dateUtc="2025-10-07T16:45:00Z"/>
  <w16cex:commentExtensible w16cex:durableId="4F90BE66" w16cex:dateUtc="2025-10-07T16:49:00Z"/>
  <w16cex:commentExtensible w16cex:durableId="009C6F68" w16cex:dateUtc="2025-10-07T17:10:00Z"/>
  <w16cex:commentExtensible w16cex:durableId="201328BD" w16cex:dateUtc="2025-10-07T17:14:00Z"/>
  <w16cex:commentExtensible w16cex:durableId="00FBFCA1" w16cex:dateUtc="2025-10-10T13:06:00Z"/>
  <w16cex:commentExtensible w16cex:durableId="7FF50724" w16cex:dateUtc="2025-10-10T13:26:00Z"/>
  <w16cex:commentExtensible w16cex:durableId="45DC4F33" w16cex:dateUtc="2025-10-10T13:33:00Z"/>
  <w16cex:commentExtensible w16cex:durableId="06027226" w16cex:dateUtc="2025-10-10T13:54:00Z"/>
  <w16cex:commentExtensible w16cex:durableId="36278F38" w16cex:dateUtc="2025-10-10T10:54:00Z"/>
  <w16cex:commentExtensible w16cex:durableId="0F0CC792" w16cex:dateUtc="2025-10-10T14:01:00Z"/>
  <w16cex:commentExtensible w16cex:durableId="59201971" w16cex:dateUtc="2025-10-09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29CFFD7" w16cid:durableId="0CE1AD12"/>
  <w16cid:commentId w16cid:paraId="69D911A3" w16cid:durableId="654F367B"/>
  <w16cid:commentId w16cid:paraId="6B67180B" w16cid:durableId="58DB6D3E"/>
  <w16cid:commentId w16cid:paraId="51D84285" w16cid:durableId="6C64D938"/>
  <w16cid:commentId w16cid:paraId="2EA7805D" w16cid:durableId="4F90BE66"/>
  <w16cid:commentId w16cid:paraId="16E12D9E" w16cid:durableId="009C6F68"/>
  <w16cid:commentId w16cid:paraId="06867BEB" w16cid:durableId="201328BD"/>
  <w16cid:commentId w16cid:paraId="5555941F" w16cid:durableId="00FBFCA1"/>
  <w16cid:commentId w16cid:paraId="28D19166" w16cid:durableId="7FF50724"/>
  <w16cid:commentId w16cid:paraId="2C0517C3" w16cid:durableId="45DC4F33"/>
  <w16cid:commentId w16cid:paraId="5D36369D" w16cid:durableId="06027226"/>
  <w16cid:commentId w16cid:paraId="1B228CE2" w16cid:durableId="36278F38"/>
  <w16cid:commentId w16cid:paraId="19DC988F" w16cid:durableId="0F0CC792"/>
  <w16cid:commentId w16cid:paraId="2BB86988" w16cid:durableId="592019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8E8CD" w14:textId="77777777" w:rsidR="00BC32FC" w:rsidRDefault="00BC32FC" w:rsidP="00A64252">
      <w:pPr>
        <w:spacing w:after="0" w:line="240" w:lineRule="auto"/>
      </w:pPr>
      <w:r>
        <w:separator/>
      </w:r>
    </w:p>
  </w:endnote>
  <w:endnote w:type="continuationSeparator" w:id="0">
    <w:p w14:paraId="0DCDD652" w14:textId="77777777" w:rsidR="00BC32FC" w:rsidRDefault="00BC32FC" w:rsidP="00A64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4420466"/>
      <w:docPartObj>
        <w:docPartGallery w:val="Page Numbers (Bottom of Page)"/>
        <w:docPartUnique/>
      </w:docPartObj>
    </w:sdtPr>
    <w:sdtContent>
      <w:p w14:paraId="461F9771" w14:textId="6C061318" w:rsidR="00A64252" w:rsidRDefault="00A64252">
        <w:pPr>
          <w:pStyle w:val="Jalus"/>
          <w:jc w:val="center"/>
        </w:pPr>
        <w:r>
          <w:fldChar w:fldCharType="begin"/>
        </w:r>
        <w:r>
          <w:instrText>PAGE   \* MERGEFORMAT</w:instrText>
        </w:r>
        <w:r>
          <w:fldChar w:fldCharType="separate"/>
        </w:r>
        <w:r>
          <w:t>2</w:t>
        </w:r>
        <w:r>
          <w:fldChar w:fldCharType="end"/>
        </w:r>
      </w:p>
    </w:sdtContent>
  </w:sdt>
  <w:p w14:paraId="18A2AF99" w14:textId="77777777" w:rsidR="00A64252" w:rsidRDefault="00A6425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58BD4" w14:textId="77777777" w:rsidR="00BC32FC" w:rsidRDefault="00BC32FC" w:rsidP="00A64252">
      <w:pPr>
        <w:spacing w:after="0" w:line="240" w:lineRule="auto"/>
      </w:pPr>
      <w:r>
        <w:separator/>
      </w:r>
    </w:p>
  </w:footnote>
  <w:footnote w:type="continuationSeparator" w:id="0">
    <w:p w14:paraId="1EA3D51A" w14:textId="77777777" w:rsidR="00BC32FC" w:rsidRDefault="00BC32FC" w:rsidP="00A642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0777F"/>
    <w:multiLevelType w:val="hybridMultilevel"/>
    <w:tmpl w:val="A29A68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D54A1B"/>
    <w:multiLevelType w:val="hybridMultilevel"/>
    <w:tmpl w:val="894CA13C"/>
    <w:lvl w:ilvl="0" w:tplc="1CD6B3DE">
      <w:start w:val="1"/>
      <w:numFmt w:val="bullet"/>
      <w:lvlText w:val=""/>
      <w:lvlJc w:val="left"/>
      <w:pPr>
        <w:ind w:left="720" w:hanging="360"/>
      </w:pPr>
      <w:rPr>
        <w:rFonts w:ascii="Symbol" w:hAnsi="Symbol"/>
      </w:rPr>
    </w:lvl>
    <w:lvl w:ilvl="1" w:tplc="CA56FDA0">
      <w:start w:val="1"/>
      <w:numFmt w:val="bullet"/>
      <w:lvlText w:val=""/>
      <w:lvlJc w:val="left"/>
      <w:pPr>
        <w:ind w:left="720" w:hanging="360"/>
      </w:pPr>
      <w:rPr>
        <w:rFonts w:ascii="Symbol" w:hAnsi="Symbol"/>
      </w:rPr>
    </w:lvl>
    <w:lvl w:ilvl="2" w:tplc="7F9CE8B4">
      <w:start w:val="1"/>
      <w:numFmt w:val="bullet"/>
      <w:lvlText w:val=""/>
      <w:lvlJc w:val="left"/>
      <w:pPr>
        <w:ind w:left="720" w:hanging="360"/>
      </w:pPr>
      <w:rPr>
        <w:rFonts w:ascii="Symbol" w:hAnsi="Symbol"/>
      </w:rPr>
    </w:lvl>
    <w:lvl w:ilvl="3" w:tplc="C548F5AC">
      <w:start w:val="1"/>
      <w:numFmt w:val="bullet"/>
      <w:lvlText w:val=""/>
      <w:lvlJc w:val="left"/>
      <w:pPr>
        <w:ind w:left="720" w:hanging="360"/>
      </w:pPr>
      <w:rPr>
        <w:rFonts w:ascii="Symbol" w:hAnsi="Symbol"/>
      </w:rPr>
    </w:lvl>
    <w:lvl w:ilvl="4" w:tplc="8362E6F6">
      <w:start w:val="1"/>
      <w:numFmt w:val="bullet"/>
      <w:lvlText w:val=""/>
      <w:lvlJc w:val="left"/>
      <w:pPr>
        <w:ind w:left="720" w:hanging="360"/>
      </w:pPr>
      <w:rPr>
        <w:rFonts w:ascii="Symbol" w:hAnsi="Symbol"/>
      </w:rPr>
    </w:lvl>
    <w:lvl w:ilvl="5" w:tplc="10E2FE9A">
      <w:start w:val="1"/>
      <w:numFmt w:val="bullet"/>
      <w:lvlText w:val=""/>
      <w:lvlJc w:val="left"/>
      <w:pPr>
        <w:ind w:left="720" w:hanging="360"/>
      </w:pPr>
      <w:rPr>
        <w:rFonts w:ascii="Symbol" w:hAnsi="Symbol"/>
      </w:rPr>
    </w:lvl>
    <w:lvl w:ilvl="6" w:tplc="14683606">
      <w:start w:val="1"/>
      <w:numFmt w:val="bullet"/>
      <w:lvlText w:val=""/>
      <w:lvlJc w:val="left"/>
      <w:pPr>
        <w:ind w:left="720" w:hanging="360"/>
      </w:pPr>
      <w:rPr>
        <w:rFonts w:ascii="Symbol" w:hAnsi="Symbol"/>
      </w:rPr>
    </w:lvl>
    <w:lvl w:ilvl="7" w:tplc="E5D4B80C">
      <w:start w:val="1"/>
      <w:numFmt w:val="bullet"/>
      <w:lvlText w:val=""/>
      <w:lvlJc w:val="left"/>
      <w:pPr>
        <w:ind w:left="720" w:hanging="360"/>
      </w:pPr>
      <w:rPr>
        <w:rFonts w:ascii="Symbol" w:hAnsi="Symbol"/>
      </w:rPr>
    </w:lvl>
    <w:lvl w:ilvl="8" w:tplc="1EE6E202">
      <w:start w:val="1"/>
      <w:numFmt w:val="bullet"/>
      <w:lvlText w:val=""/>
      <w:lvlJc w:val="left"/>
      <w:pPr>
        <w:ind w:left="720" w:hanging="360"/>
      </w:pPr>
      <w:rPr>
        <w:rFonts w:ascii="Symbol" w:hAnsi="Symbol"/>
      </w:rPr>
    </w:lvl>
  </w:abstractNum>
  <w:abstractNum w:abstractNumId="2" w15:restartNumberingAfterBreak="0">
    <w:nsid w:val="125D6EF0"/>
    <w:multiLevelType w:val="hybridMultilevel"/>
    <w:tmpl w:val="FFFFFFFF"/>
    <w:lvl w:ilvl="0" w:tplc="48E84744">
      <w:start w:val="1"/>
      <w:numFmt w:val="decimal"/>
      <w:lvlText w:val="(%1)"/>
      <w:lvlJc w:val="left"/>
      <w:pPr>
        <w:ind w:left="360" w:hanging="360"/>
      </w:pPr>
    </w:lvl>
    <w:lvl w:ilvl="1" w:tplc="5D702E00">
      <w:start w:val="1"/>
      <w:numFmt w:val="lowerLetter"/>
      <w:lvlText w:val="%2."/>
      <w:lvlJc w:val="left"/>
      <w:pPr>
        <w:ind w:left="1080" w:hanging="360"/>
      </w:pPr>
    </w:lvl>
    <w:lvl w:ilvl="2" w:tplc="2F96FEE4">
      <w:start w:val="1"/>
      <w:numFmt w:val="lowerRoman"/>
      <w:lvlText w:val="%3."/>
      <w:lvlJc w:val="right"/>
      <w:pPr>
        <w:ind w:left="1800" w:hanging="180"/>
      </w:pPr>
    </w:lvl>
    <w:lvl w:ilvl="3" w:tplc="FDB6FD32">
      <w:start w:val="1"/>
      <w:numFmt w:val="decimal"/>
      <w:lvlText w:val="%4."/>
      <w:lvlJc w:val="left"/>
      <w:pPr>
        <w:ind w:left="2520" w:hanging="360"/>
      </w:pPr>
    </w:lvl>
    <w:lvl w:ilvl="4" w:tplc="171E29B6">
      <w:start w:val="1"/>
      <w:numFmt w:val="lowerLetter"/>
      <w:lvlText w:val="%5."/>
      <w:lvlJc w:val="left"/>
      <w:pPr>
        <w:ind w:left="3240" w:hanging="360"/>
      </w:pPr>
    </w:lvl>
    <w:lvl w:ilvl="5" w:tplc="82A69264">
      <w:start w:val="1"/>
      <w:numFmt w:val="lowerRoman"/>
      <w:lvlText w:val="%6."/>
      <w:lvlJc w:val="right"/>
      <w:pPr>
        <w:ind w:left="3960" w:hanging="180"/>
      </w:pPr>
    </w:lvl>
    <w:lvl w:ilvl="6" w:tplc="AD2872F0">
      <w:start w:val="1"/>
      <w:numFmt w:val="decimal"/>
      <w:lvlText w:val="%7."/>
      <w:lvlJc w:val="left"/>
      <w:pPr>
        <w:ind w:left="4680" w:hanging="360"/>
      </w:pPr>
    </w:lvl>
    <w:lvl w:ilvl="7" w:tplc="C33442E8">
      <w:start w:val="1"/>
      <w:numFmt w:val="lowerLetter"/>
      <w:lvlText w:val="%8."/>
      <w:lvlJc w:val="left"/>
      <w:pPr>
        <w:ind w:left="5400" w:hanging="360"/>
      </w:pPr>
    </w:lvl>
    <w:lvl w:ilvl="8" w:tplc="2EEC7408">
      <w:start w:val="1"/>
      <w:numFmt w:val="lowerRoman"/>
      <w:lvlText w:val="%9."/>
      <w:lvlJc w:val="right"/>
      <w:pPr>
        <w:ind w:left="6120" w:hanging="180"/>
      </w:pPr>
    </w:lvl>
  </w:abstractNum>
  <w:abstractNum w:abstractNumId="3" w15:restartNumberingAfterBreak="0">
    <w:nsid w:val="149960FC"/>
    <w:multiLevelType w:val="hybridMultilevel"/>
    <w:tmpl w:val="DAE041F6"/>
    <w:lvl w:ilvl="0" w:tplc="DC60F572">
      <w:start w:val="1"/>
      <w:numFmt w:val="upperLetter"/>
      <w:lvlText w:val="%1)"/>
      <w:lvlJc w:val="left"/>
      <w:pPr>
        <w:ind w:left="1020" w:hanging="360"/>
      </w:pPr>
    </w:lvl>
    <w:lvl w:ilvl="1" w:tplc="BEBE3AA0">
      <w:start w:val="1"/>
      <w:numFmt w:val="upperLetter"/>
      <w:lvlText w:val="%2)"/>
      <w:lvlJc w:val="left"/>
      <w:pPr>
        <w:ind w:left="1020" w:hanging="360"/>
      </w:pPr>
    </w:lvl>
    <w:lvl w:ilvl="2" w:tplc="8216FEB2">
      <w:start w:val="1"/>
      <w:numFmt w:val="upperLetter"/>
      <w:lvlText w:val="%3)"/>
      <w:lvlJc w:val="left"/>
      <w:pPr>
        <w:ind w:left="1020" w:hanging="360"/>
      </w:pPr>
    </w:lvl>
    <w:lvl w:ilvl="3" w:tplc="BEA6865A">
      <w:start w:val="1"/>
      <w:numFmt w:val="upperLetter"/>
      <w:lvlText w:val="%4)"/>
      <w:lvlJc w:val="left"/>
      <w:pPr>
        <w:ind w:left="1020" w:hanging="360"/>
      </w:pPr>
    </w:lvl>
    <w:lvl w:ilvl="4" w:tplc="A4A49FF8">
      <w:start w:val="1"/>
      <w:numFmt w:val="upperLetter"/>
      <w:lvlText w:val="%5)"/>
      <w:lvlJc w:val="left"/>
      <w:pPr>
        <w:ind w:left="1020" w:hanging="360"/>
      </w:pPr>
    </w:lvl>
    <w:lvl w:ilvl="5" w:tplc="7F80E4E4">
      <w:start w:val="1"/>
      <w:numFmt w:val="upperLetter"/>
      <w:lvlText w:val="%6)"/>
      <w:lvlJc w:val="left"/>
      <w:pPr>
        <w:ind w:left="1020" w:hanging="360"/>
      </w:pPr>
    </w:lvl>
    <w:lvl w:ilvl="6" w:tplc="952C2F5A">
      <w:start w:val="1"/>
      <w:numFmt w:val="upperLetter"/>
      <w:lvlText w:val="%7)"/>
      <w:lvlJc w:val="left"/>
      <w:pPr>
        <w:ind w:left="1020" w:hanging="360"/>
      </w:pPr>
    </w:lvl>
    <w:lvl w:ilvl="7" w:tplc="FFD2B2D2">
      <w:start w:val="1"/>
      <w:numFmt w:val="upperLetter"/>
      <w:lvlText w:val="%8)"/>
      <w:lvlJc w:val="left"/>
      <w:pPr>
        <w:ind w:left="1020" w:hanging="360"/>
      </w:pPr>
    </w:lvl>
    <w:lvl w:ilvl="8" w:tplc="AB2682B6">
      <w:start w:val="1"/>
      <w:numFmt w:val="upperLetter"/>
      <w:lvlText w:val="%9)"/>
      <w:lvlJc w:val="left"/>
      <w:pPr>
        <w:ind w:left="1020" w:hanging="360"/>
      </w:pPr>
    </w:lvl>
  </w:abstractNum>
  <w:abstractNum w:abstractNumId="4" w15:restartNumberingAfterBreak="0">
    <w:nsid w:val="183B1AFE"/>
    <w:multiLevelType w:val="hybridMultilevel"/>
    <w:tmpl w:val="FFFFFFFF"/>
    <w:lvl w:ilvl="0" w:tplc="6290BB0E">
      <w:start w:val="1"/>
      <w:numFmt w:val="decimal"/>
      <w:lvlText w:val="%1)"/>
      <w:lvlJc w:val="left"/>
      <w:pPr>
        <w:ind w:left="1080" w:hanging="360"/>
      </w:pPr>
    </w:lvl>
    <w:lvl w:ilvl="1" w:tplc="B20E39E0">
      <w:start w:val="1"/>
      <w:numFmt w:val="lowerLetter"/>
      <w:lvlText w:val="%2."/>
      <w:lvlJc w:val="left"/>
      <w:pPr>
        <w:ind w:left="1800" w:hanging="360"/>
      </w:pPr>
    </w:lvl>
    <w:lvl w:ilvl="2" w:tplc="D6504F30">
      <w:start w:val="1"/>
      <w:numFmt w:val="lowerRoman"/>
      <w:lvlText w:val="%3."/>
      <w:lvlJc w:val="right"/>
      <w:pPr>
        <w:ind w:left="2520" w:hanging="180"/>
      </w:pPr>
    </w:lvl>
    <w:lvl w:ilvl="3" w:tplc="7C8C7120">
      <w:start w:val="1"/>
      <w:numFmt w:val="decimal"/>
      <w:lvlText w:val="%4."/>
      <w:lvlJc w:val="left"/>
      <w:pPr>
        <w:ind w:left="3240" w:hanging="360"/>
      </w:pPr>
    </w:lvl>
    <w:lvl w:ilvl="4" w:tplc="749C0596">
      <w:start w:val="1"/>
      <w:numFmt w:val="lowerLetter"/>
      <w:lvlText w:val="%5."/>
      <w:lvlJc w:val="left"/>
      <w:pPr>
        <w:ind w:left="3960" w:hanging="360"/>
      </w:pPr>
    </w:lvl>
    <w:lvl w:ilvl="5" w:tplc="A606E032">
      <w:start w:val="1"/>
      <w:numFmt w:val="lowerRoman"/>
      <w:lvlText w:val="%6."/>
      <w:lvlJc w:val="right"/>
      <w:pPr>
        <w:ind w:left="4680" w:hanging="180"/>
      </w:pPr>
    </w:lvl>
    <w:lvl w:ilvl="6" w:tplc="92648C74">
      <w:start w:val="1"/>
      <w:numFmt w:val="decimal"/>
      <w:lvlText w:val="%7."/>
      <w:lvlJc w:val="left"/>
      <w:pPr>
        <w:ind w:left="5400" w:hanging="360"/>
      </w:pPr>
    </w:lvl>
    <w:lvl w:ilvl="7" w:tplc="AB6AAACE">
      <w:start w:val="1"/>
      <w:numFmt w:val="lowerLetter"/>
      <w:lvlText w:val="%8."/>
      <w:lvlJc w:val="left"/>
      <w:pPr>
        <w:ind w:left="6120" w:hanging="360"/>
      </w:pPr>
    </w:lvl>
    <w:lvl w:ilvl="8" w:tplc="308024EE">
      <w:start w:val="1"/>
      <w:numFmt w:val="lowerRoman"/>
      <w:lvlText w:val="%9."/>
      <w:lvlJc w:val="right"/>
      <w:pPr>
        <w:ind w:left="6840" w:hanging="180"/>
      </w:pPr>
    </w:lvl>
  </w:abstractNum>
  <w:abstractNum w:abstractNumId="5" w15:restartNumberingAfterBreak="0">
    <w:nsid w:val="1CA523FD"/>
    <w:multiLevelType w:val="hybridMultilevel"/>
    <w:tmpl w:val="B2422C4A"/>
    <w:lvl w:ilvl="0" w:tplc="A02A1C1C">
      <w:start w:val="1"/>
      <w:numFmt w:val="bullet"/>
      <w:lvlText w:val=""/>
      <w:lvlJc w:val="left"/>
      <w:pPr>
        <w:ind w:left="720" w:hanging="360"/>
      </w:pPr>
      <w:rPr>
        <w:rFonts w:ascii="Symbol" w:hAnsi="Symbol"/>
      </w:rPr>
    </w:lvl>
    <w:lvl w:ilvl="1" w:tplc="E84092CC">
      <w:start w:val="1"/>
      <w:numFmt w:val="bullet"/>
      <w:lvlText w:val=""/>
      <w:lvlJc w:val="left"/>
      <w:pPr>
        <w:ind w:left="720" w:hanging="360"/>
      </w:pPr>
      <w:rPr>
        <w:rFonts w:ascii="Symbol" w:hAnsi="Symbol"/>
      </w:rPr>
    </w:lvl>
    <w:lvl w:ilvl="2" w:tplc="40DA39A6">
      <w:start w:val="1"/>
      <w:numFmt w:val="bullet"/>
      <w:lvlText w:val=""/>
      <w:lvlJc w:val="left"/>
      <w:pPr>
        <w:ind w:left="720" w:hanging="360"/>
      </w:pPr>
      <w:rPr>
        <w:rFonts w:ascii="Symbol" w:hAnsi="Symbol"/>
      </w:rPr>
    </w:lvl>
    <w:lvl w:ilvl="3" w:tplc="F33E341E">
      <w:start w:val="1"/>
      <w:numFmt w:val="bullet"/>
      <w:lvlText w:val=""/>
      <w:lvlJc w:val="left"/>
      <w:pPr>
        <w:ind w:left="720" w:hanging="360"/>
      </w:pPr>
      <w:rPr>
        <w:rFonts w:ascii="Symbol" w:hAnsi="Symbol"/>
      </w:rPr>
    </w:lvl>
    <w:lvl w:ilvl="4" w:tplc="EB3E3ED0">
      <w:start w:val="1"/>
      <w:numFmt w:val="bullet"/>
      <w:lvlText w:val=""/>
      <w:lvlJc w:val="left"/>
      <w:pPr>
        <w:ind w:left="720" w:hanging="360"/>
      </w:pPr>
      <w:rPr>
        <w:rFonts w:ascii="Symbol" w:hAnsi="Symbol"/>
      </w:rPr>
    </w:lvl>
    <w:lvl w:ilvl="5" w:tplc="07CC78B2">
      <w:start w:val="1"/>
      <w:numFmt w:val="bullet"/>
      <w:lvlText w:val=""/>
      <w:lvlJc w:val="left"/>
      <w:pPr>
        <w:ind w:left="720" w:hanging="360"/>
      </w:pPr>
      <w:rPr>
        <w:rFonts w:ascii="Symbol" w:hAnsi="Symbol"/>
      </w:rPr>
    </w:lvl>
    <w:lvl w:ilvl="6" w:tplc="B45CDF8A">
      <w:start w:val="1"/>
      <w:numFmt w:val="bullet"/>
      <w:lvlText w:val=""/>
      <w:lvlJc w:val="left"/>
      <w:pPr>
        <w:ind w:left="720" w:hanging="360"/>
      </w:pPr>
      <w:rPr>
        <w:rFonts w:ascii="Symbol" w:hAnsi="Symbol"/>
      </w:rPr>
    </w:lvl>
    <w:lvl w:ilvl="7" w:tplc="5D087626">
      <w:start w:val="1"/>
      <w:numFmt w:val="bullet"/>
      <w:lvlText w:val=""/>
      <w:lvlJc w:val="left"/>
      <w:pPr>
        <w:ind w:left="720" w:hanging="360"/>
      </w:pPr>
      <w:rPr>
        <w:rFonts w:ascii="Symbol" w:hAnsi="Symbol"/>
      </w:rPr>
    </w:lvl>
    <w:lvl w:ilvl="8" w:tplc="146013F2">
      <w:start w:val="1"/>
      <w:numFmt w:val="bullet"/>
      <w:lvlText w:val=""/>
      <w:lvlJc w:val="left"/>
      <w:pPr>
        <w:ind w:left="720" w:hanging="360"/>
      </w:pPr>
      <w:rPr>
        <w:rFonts w:ascii="Symbol" w:hAnsi="Symbol"/>
      </w:rPr>
    </w:lvl>
  </w:abstractNum>
  <w:abstractNum w:abstractNumId="6" w15:restartNumberingAfterBreak="0">
    <w:nsid w:val="1D4A462A"/>
    <w:multiLevelType w:val="hybridMultilevel"/>
    <w:tmpl w:val="DD8E180A"/>
    <w:lvl w:ilvl="0" w:tplc="8F60C118">
      <w:start w:val="1"/>
      <w:numFmt w:val="decimal"/>
      <w:lvlText w:val="%1)"/>
      <w:lvlJc w:val="left"/>
      <w:pPr>
        <w:ind w:left="720" w:hanging="360"/>
      </w:pPr>
    </w:lvl>
    <w:lvl w:ilvl="1" w:tplc="27D2F3EC">
      <w:start w:val="1"/>
      <w:numFmt w:val="decimal"/>
      <w:lvlText w:val="%2)"/>
      <w:lvlJc w:val="left"/>
      <w:pPr>
        <w:ind w:left="720" w:hanging="360"/>
      </w:pPr>
    </w:lvl>
    <w:lvl w:ilvl="2" w:tplc="574211D0">
      <w:start w:val="1"/>
      <w:numFmt w:val="decimal"/>
      <w:lvlText w:val="%3)"/>
      <w:lvlJc w:val="left"/>
      <w:pPr>
        <w:ind w:left="720" w:hanging="360"/>
      </w:pPr>
    </w:lvl>
    <w:lvl w:ilvl="3" w:tplc="A7A4C05C">
      <w:start w:val="1"/>
      <w:numFmt w:val="decimal"/>
      <w:lvlText w:val="%4)"/>
      <w:lvlJc w:val="left"/>
      <w:pPr>
        <w:ind w:left="720" w:hanging="360"/>
      </w:pPr>
    </w:lvl>
    <w:lvl w:ilvl="4" w:tplc="0E6A4B1C">
      <w:start w:val="1"/>
      <w:numFmt w:val="decimal"/>
      <w:lvlText w:val="%5)"/>
      <w:lvlJc w:val="left"/>
      <w:pPr>
        <w:ind w:left="720" w:hanging="360"/>
      </w:pPr>
    </w:lvl>
    <w:lvl w:ilvl="5" w:tplc="E080093A">
      <w:start w:val="1"/>
      <w:numFmt w:val="decimal"/>
      <w:lvlText w:val="%6)"/>
      <w:lvlJc w:val="left"/>
      <w:pPr>
        <w:ind w:left="720" w:hanging="360"/>
      </w:pPr>
    </w:lvl>
    <w:lvl w:ilvl="6" w:tplc="67E2C27A">
      <w:start w:val="1"/>
      <w:numFmt w:val="decimal"/>
      <w:lvlText w:val="%7)"/>
      <w:lvlJc w:val="left"/>
      <w:pPr>
        <w:ind w:left="720" w:hanging="360"/>
      </w:pPr>
    </w:lvl>
    <w:lvl w:ilvl="7" w:tplc="70A62558">
      <w:start w:val="1"/>
      <w:numFmt w:val="decimal"/>
      <w:lvlText w:val="%8)"/>
      <w:lvlJc w:val="left"/>
      <w:pPr>
        <w:ind w:left="720" w:hanging="360"/>
      </w:pPr>
    </w:lvl>
    <w:lvl w:ilvl="8" w:tplc="2E283618">
      <w:start w:val="1"/>
      <w:numFmt w:val="decimal"/>
      <w:lvlText w:val="%9)"/>
      <w:lvlJc w:val="left"/>
      <w:pPr>
        <w:ind w:left="720" w:hanging="360"/>
      </w:pPr>
    </w:lvl>
  </w:abstractNum>
  <w:abstractNum w:abstractNumId="7" w15:restartNumberingAfterBreak="0">
    <w:nsid w:val="1E724552"/>
    <w:multiLevelType w:val="hybridMultilevel"/>
    <w:tmpl w:val="48DC8BF2"/>
    <w:lvl w:ilvl="0" w:tplc="25688D04">
      <w:start w:val="1"/>
      <w:numFmt w:val="bullet"/>
      <w:lvlText w:val=""/>
      <w:lvlJc w:val="left"/>
      <w:pPr>
        <w:ind w:left="720" w:hanging="360"/>
      </w:pPr>
      <w:rPr>
        <w:rFonts w:ascii="Symbol" w:hAnsi="Symbol"/>
      </w:rPr>
    </w:lvl>
    <w:lvl w:ilvl="1" w:tplc="3508FCBA">
      <w:start w:val="1"/>
      <w:numFmt w:val="bullet"/>
      <w:lvlText w:val=""/>
      <w:lvlJc w:val="left"/>
      <w:pPr>
        <w:ind w:left="720" w:hanging="360"/>
      </w:pPr>
      <w:rPr>
        <w:rFonts w:ascii="Symbol" w:hAnsi="Symbol"/>
      </w:rPr>
    </w:lvl>
    <w:lvl w:ilvl="2" w:tplc="044E71E2">
      <w:start w:val="1"/>
      <w:numFmt w:val="bullet"/>
      <w:lvlText w:val=""/>
      <w:lvlJc w:val="left"/>
      <w:pPr>
        <w:ind w:left="720" w:hanging="360"/>
      </w:pPr>
      <w:rPr>
        <w:rFonts w:ascii="Symbol" w:hAnsi="Symbol"/>
      </w:rPr>
    </w:lvl>
    <w:lvl w:ilvl="3" w:tplc="5C3CF234">
      <w:start w:val="1"/>
      <w:numFmt w:val="bullet"/>
      <w:lvlText w:val=""/>
      <w:lvlJc w:val="left"/>
      <w:pPr>
        <w:ind w:left="720" w:hanging="360"/>
      </w:pPr>
      <w:rPr>
        <w:rFonts w:ascii="Symbol" w:hAnsi="Symbol"/>
      </w:rPr>
    </w:lvl>
    <w:lvl w:ilvl="4" w:tplc="52FC0016">
      <w:start w:val="1"/>
      <w:numFmt w:val="bullet"/>
      <w:lvlText w:val=""/>
      <w:lvlJc w:val="left"/>
      <w:pPr>
        <w:ind w:left="720" w:hanging="360"/>
      </w:pPr>
      <w:rPr>
        <w:rFonts w:ascii="Symbol" w:hAnsi="Symbol"/>
      </w:rPr>
    </w:lvl>
    <w:lvl w:ilvl="5" w:tplc="AABEB610">
      <w:start w:val="1"/>
      <w:numFmt w:val="bullet"/>
      <w:lvlText w:val=""/>
      <w:lvlJc w:val="left"/>
      <w:pPr>
        <w:ind w:left="720" w:hanging="360"/>
      </w:pPr>
      <w:rPr>
        <w:rFonts w:ascii="Symbol" w:hAnsi="Symbol"/>
      </w:rPr>
    </w:lvl>
    <w:lvl w:ilvl="6" w:tplc="F9D86CF0">
      <w:start w:val="1"/>
      <w:numFmt w:val="bullet"/>
      <w:lvlText w:val=""/>
      <w:lvlJc w:val="left"/>
      <w:pPr>
        <w:ind w:left="720" w:hanging="360"/>
      </w:pPr>
      <w:rPr>
        <w:rFonts w:ascii="Symbol" w:hAnsi="Symbol"/>
      </w:rPr>
    </w:lvl>
    <w:lvl w:ilvl="7" w:tplc="9DAC3F26">
      <w:start w:val="1"/>
      <w:numFmt w:val="bullet"/>
      <w:lvlText w:val=""/>
      <w:lvlJc w:val="left"/>
      <w:pPr>
        <w:ind w:left="720" w:hanging="360"/>
      </w:pPr>
      <w:rPr>
        <w:rFonts w:ascii="Symbol" w:hAnsi="Symbol"/>
      </w:rPr>
    </w:lvl>
    <w:lvl w:ilvl="8" w:tplc="DF903804">
      <w:start w:val="1"/>
      <w:numFmt w:val="bullet"/>
      <w:lvlText w:val=""/>
      <w:lvlJc w:val="left"/>
      <w:pPr>
        <w:ind w:left="720" w:hanging="360"/>
      </w:pPr>
      <w:rPr>
        <w:rFonts w:ascii="Symbol" w:hAnsi="Symbol"/>
      </w:rPr>
    </w:lvl>
  </w:abstractNum>
  <w:abstractNum w:abstractNumId="8" w15:restartNumberingAfterBreak="0">
    <w:nsid w:val="22530037"/>
    <w:multiLevelType w:val="hybridMultilevel"/>
    <w:tmpl w:val="FB0A71C6"/>
    <w:lvl w:ilvl="0" w:tplc="489E6298">
      <w:start w:val="1"/>
      <w:numFmt w:val="upperLetter"/>
      <w:lvlText w:val="%1)"/>
      <w:lvlJc w:val="left"/>
      <w:pPr>
        <w:ind w:left="1020" w:hanging="360"/>
      </w:pPr>
    </w:lvl>
    <w:lvl w:ilvl="1" w:tplc="CA5A96C0">
      <w:start w:val="1"/>
      <w:numFmt w:val="upperLetter"/>
      <w:lvlText w:val="%2)"/>
      <w:lvlJc w:val="left"/>
      <w:pPr>
        <w:ind w:left="1020" w:hanging="360"/>
      </w:pPr>
    </w:lvl>
    <w:lvl w:ilvl="2" w:tplc="D8D2A49C">
      <w:start w:val="1"/>
      <w:numFmt w:val="upperLetter"/>
      <w:lvlText w:val="%3)"/>
      <w:lvlJc w:val="left"/>
      <w:pPr>
        <w:ind w:left="1020" w:hanging="360"/>
      </w:pPr>
    </w:lvl>
    <w:lvl w:ilvl="3" w:tplc="7D325344">
      <w:start w:val="1"/>
      <w:numFmt w:val="upperLetter"/>
      <w:lvlText w:val="%4)"/>
      <w:lvlJc w:val="left"/>
      <w:pPr>
        <w:ind w:left="1020" w:hanging="360"/>
      </w:pPr>
    </w:lvl>
    <w:lvl w:ilvl="4" w:tplc="E5D4867E">
      <w:start w:val="1"/>
      <w:numFmt w:val="upperLetter"/>
      <w:lvlText w:val="%5)"/>
      <w:lvlJc w:val="left"/>
      <w:pPr>
        <w:ind w:left="1020" w:hanging="360"/>
      </w:pPr>
    </w:lvl>
    <w:lvl w:ilvl="5" w:tplc="EF5671EC">
      <w:start w:val="1"/>
      <w:numFmt w:val="upperLetter"/>
      <w:lvlText w:val="%6)"/>
      <w:lvlJc w:val="left"/>
      <w:pPr>
        <w:ind w:left="1020" w:hanging="360"/>
      </w:pPr>
    </w:lvl>
    <w:lvl w:ilvl="6" w:tplc="00CAA2C2">
      <w:start w:val="1"/>
      <w:numFmt w:val="upperLetter"/>
      <w:lvlText w:val="%7)"/>
      <w:lvlJc w:val="left"/>
      <w:pPr>
        <w:ind w:left="1020" w:hanging="360"/>
      </w:pPr>
    </w:lvl>
    <w:lvl w:ilvl="7" w:tplc="73806BF6">
      <w:start w:val="1"/>
      <w:numFmt w:val="upperLetter"/>
      <w:lvlText w:val="%8)"/>
      <w:lvlJc w:val="left"/>
      <w:pPr>
        <w:ind w:left="1020" w:hanging="360"/>
      </w:pPr>
    </w:lvl>
    <w:lvl w:ilvl="8" w:tplc="47C22C1C">
      <w:start w:val="1"/>
      <w:numFmt w:val="upperLetter"/>
      <w:lvlText w:val="%9)"/>
      <w:lvlJc w:val="left"/>
      <w:pPr>
        <w:ind w:left="1020" w:hanging="360"/>
      </w:pPr>
    </w:lvl>
  </w:abstractNum>
  <w:abstractNum w:abstractNumId="9" w15:restartNumberingAfterBreak="0">
    <w:nsid w:val="23F8C830"/>
    <w:multiLevelType w:val="hybridMultilevel"/>
    <w:tmpl w:val="BCE63C5A"/>
    <w:lvl w:ilvl="0" w:tplc="C5C841B6">
      <w:start w:val="1"/>
      <w:numFmt w:val="decimal"/>
      <w:lvlText w:val="%1)"/>
      <w:lvlJc w:val="left"/>
      <w:pPr>
        <w:ind w:left="720" w:hanging="360"/>
      </w:pPr>
    </w:lvl>
    <w:lvl w:ilvl="1" w:tplc="3984FA68">
      <w:start w:val="1"/>
      <w:numFmt w:val="lowerLetter"/>
      <w:lvlText w:val="%2."/>
      <w:lvlJc w:val="left"/>
      <w:pPr>
        <w:ind w:left="1440" w:hanging="360"/>
      </w:pPr>
    </w:lvl>
    <w:lvl w:ilvl="2" w:tplc="1A0458F8">
      <w:start w:val="1"/>
      <w:numFmt w:val="lowerRoman"/>
      <w:lvlText w:val="%3."/>
      <w:lvlJc w:val="right"/>
      <w:pPr>
        <w:ind w:left="2160" w:hanging="180"/>
      </w:pPr>
    </w:lvl>
    <w:lvl w:ilvl="3" w:tplc="74BE05F6">
      <w:start w:val="1"/>
      <w:numFmt w:val="decimal"/>
      <w:lvlText w:val="%4."/>
      <w:lvlJc w:val="left"/>
      <w:pPr>
        <w:ind w:left="2880" w:hanging="360"/>
      </w:pPr>
    </w:lvl>
    <w:lvl w:ilvl="4" w:tplc="226845F2">
      <w:start w:val="1"/>
      <w:numFmt w:val="lowerLetter"/>
      <w:lvlText w:val="%5."/>
      <w:lvlJc w:val="left"/>
      <w:pPr>
        <w:ind w:left="3600" w:hanging="360"/>
      </w:pPr>
    </w:lvl>
    <w:lvl w:ilvl="5" w:tplc="DD8848F8">
      <w:start w:val="1"/>
      <w:numFmt w:val="lowerRoman"/>
      <w:lvlText w:val="%6."/>
      <w:lvlJc w:val="right"/>
      <w:pPr>
        <w:ind w:left="4320" w:hanging="180"/>
      </w:pPr>
    </w:lvl>
    <w:lvl w:ilvl="6" w:tplc="B26A22DE">
      <w:start w:val="1"/>
      <w:numFmt w:val="decimal"/>
      <w:lvlText w:val="%7."/>
      <w:lvlJc w:val="left"/>
      <w:pPr>
        <w:ind w:left="5040" w:hanging="360"/>
      </w:pPr>
    </w:lvl>
    <w:lvl w:ilvl="7" w:tplc="E1B2E946">
      <w:start w:val="1"/>
      <w:numFmt w:val="lowerLetter"/>
      <w:lvlText w:val="%8."/>
      <w:lvlJc w:val="left"/>
      <w:pPr>
        <w:ind w:left="5760" w:hanging="360"/>
      </w:pPr>
    </w:lvl>
    <w:lvl w:ilvl="8" w:tplc="DDA0CDE8">
      <w:start w:val="1"/>
      <w:numFmt w:val="lowerRoman"/>
      <w:lvlText w:val="%9."/>
      <w:lvlJc w:val="right"/>
      <w:pPr>
        <w:ind w:left="6480" w:hanging="180"/>
      </w:pPr>
    </w:lvl>
  </w:abstractNum>
  <w:abstractNum w:abstractNumId="10" w15:restartNumberingAfterBreak="0">
    <w:nsid w:val="25864D4C"/>
    <w:multiLevelType w:val="hybridMultilevel"/>
    <w:tmpl w:val="BB4CD4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7AF09CD"/>
    <w:multiLevelType w:val="hybridMultilevel"/>
    <w:tmpl w:val="FFFFFFFF"/>
    <w:lvl w:ilvl="0" w:tplc="BAC0D7B2">
      <w:start w:val="1"/>
      <w:numFmt w:val="decimal"/>
      <w:lvlText w:val="%1)"/>
      <w:lvlJc w:val="left"/>
      <w:pPr>
        <w:ind w:left="1080" w:hanging="360"/>
      </w:pPr>
    </w:lvl>
    <w:lvl w:ilvl="1" w:tplc="3FB8F0B6">
      <w:start w:val="1"/>
      <w:numFmt w:val="lowerLetter"/>
      <w:lvlText w:val="%2."/>
      <w:lvlJc w:val="left"/>
      <w:pPr>
        <w:ind w:left="1800" w:hanging="360"/>
      </w:pPr>
    </w:lvl>
    <w:lvl w:ilvl="2" w:tplc="09544F90">
      <w:start w:val="1"/>
      <w:numFmt w:val="lowerRoman"/>
      <w:lvlText w:val="%3."/>
      <w:lvlJc w:val="right"/>
      <w:pPr>
        <w:ind w:left="2520" w:hanging="180"/>
      </w:pPr>
    </w:lvl>
    <w:lvl w:ilvl="3" w:tplc="C4F6C12C">
      <w:start w:val="1"/>
      <w:numFmt w:val="decimal"/>
      <w:lvlText w:val="%4."/>
      <w:lvlJc w:val="left"/>
      <w:pPr>
        <w:ind w:left="3240" w:hanging="360"/>
      </w:pPr>
    </w:lvl>
    <w:lvl w:ilvl="4" w:tplc="2B245652">
      <w:start w:val="1"/>
      <w:numFmt w:val="lowerLetter"/>
      <w:lvlText w:val="%5."/>
      <w:lvlJc w:val="left"/>
      <w:pPr>
        <w:ind w:left="3960" w:hanging="360"/>
      </w:pPr>
    </w:lvl>
    <w:lvl w:ilvl="5" w:tplc="04686594">
      <w:start w:val="1"/>
      <w:numFmt w:val="lowerRoman"/>
      <w:lvlText w:val="%6."/>
      <w:lvlJc w:val="right"/>
      <w:pPr>
        <w:ind w:left="4680" w:hanging="180"/>
      </w:pPr>
    </w:lvl>
    <w:lvl w:ilvl="6" w:tplc="65E21A94">
      <w:start w:val="1"/>
      <w:numFmt w:val="decimal"/>
      <w:lvlText w:val="%7."/>
      <w:lvlJc w:val="left"/>
      <w:pPr>
        <w:ind w:left="5400" w:hanging="360"/>
      </w:pPr>
    </w:lvl>
    <w:lvl w:ilvl="7" w:tplc="29284E5E">
      <w:start w:val="1"/>
      <w:numFmt w:val="lowerLetter"/>
      <w:lvlText w:val="%8."/>
      <w:lvlJc w:val="left"/>
      <w:pPr>
        <w:ind w:left="6120" w:hanging="360"/>
      </w:pPr>
    </w:lvl>
    <w:lvl w:ilvl="8" w:tplc="BC5EDFBC">
      <w:start w:val="1"/>
      <w:numFmt w:val="lowerRoman"/>
      <w:lvlText w:val="%9."/>
      <w:lvlJc w:val="right"/>
      <w:pPr>
        <w:ind w:left="6840" w:hanging="180"/>
      </w:pPr>
    </w:lvl>
  </w:abstractNum>
  <w:abstractNum w:abstractNumId="12" w15:restartNumberingAfterBreak="0">
    <w:nsid w:val="2BE708E0"/>
    <w:multiLevelType w:val="hybridMultilevel"/>
    <w:tmpl w:val="AABA20C6"/>
    <w:lvl w:ilvl="0" w:tplc="FFFFFFFF">
      <w:start w:val="1"/>
      <w:numFmt w:val="decimal"/>
      <w:lvlText w:val="%1)"/>
      <w:lvlJc w:val="left"/>
      <w:pPr>
        <w:ind w:left="720" w:hanging="360"/>
      </w:pPr>
    </w:lvl>
    <w:lvl w:ilvl="1" w:tplc="042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01513C"/>
    <w:multiLevelType w:val="hybridMultilevel"/>
    <w:tmpl w:val="648A7E5A"/>
    <w:lvl w:ilvl="0" w:tplc="AA064D52">
      <w:start w:val="1"/>
      <w:numFmt w:val="decimal"/>
      <w:lvlText w:val="%1)"/>
      <w:lvlJc w:val="left"/>
      <w:pPr>
        <w:ind w:left="720" w:hanging="360"/>
      </w:pPr>
    </w:lvl>
    <w:lvl w:ilvl="1" w:tplc="C51AEBFC">
      <w:start w:val="1"/>
      <w:numFmt w:val="decimal"/>
      <w:lvlText w:val="%2)"/>
      <w:lvlJc w:val="left"/>
      <w:pPr>
        <w:ind w:left="720" w:hanging="360"/>
      </w:pPr>
    </w:lvl>
    <w:lvl w:ilvl="2" w:tplc="B6BAB35C">
      <w:start w:val="1"/>
      <w:numFmt w:val="decimal"/>
      <w:lvlText w:val="%3)"/>
      <w:lvlJc w:val="left"/>
      <w:pPr>
        <w:ind w:left="720" w:hanging="360"/>
      </w:pPr>
    </w:lvl>
    <w:lvl w:ilvl="3" w:tplc="6108EBC4">
      <w:start w:val="1"/>
      <w:numFmt w:val="decimal"/>
      <w:lvlText w:val="%4)"/>
      <w:lvlJc w:val="left"/>
      <w:pPr>
        <w:ind w:left="720" w:hanging="360"/>
      </w:pPr>
    </w:lvl>
    <w:lvl w:ilvl="4" w:tplc="42008C60">
      <w:start w:val="1"/>
      <w:numFmt w:val="decimal"/>
      <w:lvlText w:val="%5)"/>
      <w:lvlJc w:val="left"/>
      <w:pPr>
        <w:ind w:left="720" w:hanging="360"/>
      </w:pPr>
    </w:lvl>
    <w:lvl w:ilvl="5" w:tplc="B9265E00">
      <w:start w:val="1"/>
      <w:numFmt w:val="decimal"/>
      <w:lvlText w:val="%6)"/>
      <w:lvlJc w:val="left"/>
      <w:pPr>
        <w:ind w:left="720" w:hanging="360"/>
      </w:pPr>
    </w:lvl>
    <w:lvl w:ilvl="6" w:tplc="BB1A42C2">
      <w:start w:val="1"/>
      <w:numFmt w:val="decimal"/>
      <w:lvlText w:val="%7)"/>
      <w:lvlJc w:val="left"/>
      <w:pPr>
        <w:ind w:left="720" w:hanging="360"/>
      </w:pPr>
    </w:lvl>
    <w:lvl w:ilvl="7" w:tplc="98848DC2">
      <w:start w:val="1"/>
      <w:numFmt w:val="decimal"/>
      <w:lvlText w:val="%8)"/>
      <w:lvlJc w:val="left"/>
      <w:pPr>
        <w:ind w:left="720" w:hanging="360"/>
      </w:pPr>
    </w:lvl>
    <w:lvl w:ilvl="8" w:tplc="E690AA52">
      <w:start w:val="1"/>
      <w:numFmt w:val="decimal"/>
      <w:lvlText w:val="%9)"/>
      <w:lvlJc w:val="left"/>
      <w:pPr>
        <w:ind w:left="720" w:hanging="360"/>
      </w:pPr>
    </w:lvl>
  </w:abstractNum>
  <w:abstractNum w:abstractNumId="14" w15:restartNumberingAfterBreak="0">
    <w:nsid w:val="2E217639"/>
    <w:multiLevelType w:val="hybridMultilevel"/>
    <w:tmpl w:val="7E34F51C"/>
    <w:lvl w:ilvl="0" w:tplc="EFE48344">
      <w:start w:val="1"/>
      <w:numFmt w:val="bullet"/>
      <w:lvlText w:val=""/>
      <w:lvlJc w:val="left"/>
      <w:pPr>
        <w:ind w:left="720" w:hanging="360"/>
      </w:pPr>
      <w:rPr>
        <w:rFonts w:ascii="Symbol" w:hAnsi="Symbol"/>
      </w:rPr>
    </w:lvl>
    <w:lvl w:ilvl="1" w:tplc="3D5A37F2">
      <w:start w:val="1"/>
      <w:numFmt w:val="bullet"/>
      <w:lvlText w:val=""/>
      <w:lvlJc w:val="left"/>
      <w:pPr>
        <w:ind w:left="720" w:hanging="360"/>
      </w:pPr>
      <w:rPr>
        <w:rFonts w:ascii="Symbol" w:hAnsi="Symbol"/>
      </w:rPr>
    </w:lvl>
    <w:lvl w:ilvl="2" w:tplc="8B92C55E">
      <w:start w:val="1"/>
      <w:numFmt w:val="bullet"/>
      <w:lvlText w:val=""/>
      <w:lvlJc w:val="left"/>
      <w:pPr>
        <w:ind w:left="720" w:hanging="360"/>
      </w:pPr>
      <w:rPr>
        <w:rFonts w:ascii="Symbol" w:hAnsi="Symbol"/>
      </w:rPr>
    </w:lvl>
    <w:lvl w:ilvl="3" w:tplc="44F61530">
      <w:start w:val="1"/>
      <w:numFmt w:val="bullet"/>
      <w:lvlText w:val=""/>
      <w:lvlJc w:val="left"/>
      <w:pPr>
        <w:ind w:left="720" w:hanging="360"/>
      </w:pPr>
      <w:rPr>
        <w:rFonts w:ascii="Symbol" w:hAnsi="Symbol"/>
      </w:rPr>
    </w:lvl>
    <w:lvl w:ilvl="4" w:tplc="441EC4C2">
      <w:start w:val="1"/>
      <w:numFmt w:val="bullet"/>
      <w:lvlText w:val=""/>
      <w:lvlJc w:val="left"/>
      <w:pPr>
        <w:ind w:left="720" w:hanging="360"/>
      </w:pPr>
      <w:rPr>
        <w:rFonts w:ascii="Symbol" w:hAnsi="Symbol"/>
      </w:rPr>
    </w:lvl>
    <w:lvl w:ilvl="5" w:tplc="E4C868B0">
      <w:start w:val="1"/>
      <w:numFmt w:val="bullet"/>
      <w:lvlText w:val=""/>
      <w:lvlJc w:val="left"/>
      <w:pPr>
        <w:ind w:left="720" w:hanging="360"/>
      </w:pPr>
      <w:rPr>
        <w:rFonts w:ascii="Symbol" w:hAnsi="Symbol"/>
      </w:rPr>
    </w:lvl>
    <w:lvl w:ilvl="6" w:tplc="AA50654C">
      <w:start w:val="1"/>
      <w:numFmt w:val="bullet"/>
      <w:lvlText w:val=""/>
      <w:lvlJc w:val="left"/>
      <w:pPr>
        <w:ind w:left="720" w:hanging="360"/>
      </w:pPr>
      <w:rPr>
        <w:rFonts w:ascii="Symbol" w:hAnsi="Symbol"/>
      </w:rPr>
    </w:lvl>
    <w:lvl w:ilvl="7" w:tplc="8042FF86">
      <w:start w:val="1"/>
      <w:numFmt w:val="bullet"/>
      <w:lvlText w:val=""/>
      <w:lvlJc w:val="left"/>
      <w:pPr>
        <w:ind w:left="720" w:hanging="360"/>
      </w:pPr>
      <w:rPr>
        <w:rFonts w:ascii="Symbol" w:hAnsi="Symbol"/>
      </w:rPr>
    </w:lvl>
    <w:lvl w:ilvl="8" w:tplc="693458CA">
      <w:start w:val="1"/>
      <w:numFmt w:val="bullet"/>
      <w:lvlText w:val=""/>
      <w:lvlJc w:val="left"/>
      <w:pPr>
        <w:ind w:left="720" w:hanging="360"/>
      </w:pPr>
      <w:rPr>
        <w:rFonts w:ascii="Symbol" w:hAnsi="Symbol"/>
      </w:rPr>
    </w:lvl>
  </w:abstractNum>
  <w:abstractNum w:abstractNumId="15" w15:restartNumberingAfterBreak="0">
    <w:nsid w:val="2E9B3150"/>
    <w:multiLevelType w:val="hybridMultilevel"/>
    <w:tmpl w:val="242E4744"/>
    <w:lvl w:ilvl="0" w:tplc="847AA358">
      <w:start w:val="1"/>
      <w:numFmt w:val="decimal"/>
      <w:lvlText w:val="%1)"/>
      <w:lvlJc w:val="left"/>
      <w:pPr>
        <w:ind w:left="720" w:hanging="360"/>
      </w:pPr>
    </w:lvl>
    <w:lvl w:ilvl="1" w:tplc="E27A27CA">
      <w:start w:val="1"/>
      <w:numFmt w:val="decimal"/>
      <w:lvlText w:val="%2)"/>
      <w:lvlJc w:val="left"/>
      <w:pPr>
        <w:ind w:left="720" w:hanging="360"/>
      </w:pPr>
    </w:lvl>
    <w:lvl w:ilvl="2" w:tplc="BB38E22C">
      <w:start w:val="1"/>
      <w:numFmt w:val="decimal"/>
      <w:lvlText w:val="%3)"/>
      <w:lvlJc w:val="left"/>
      <w:pPr>
        <w:ind w:left="720" w:hanging="360"/>
      </w:pPr>
    </w:lvl>
    <w:lvl w:ilvl="3" w:tplc="3A949C7A">
      <w:start w:val="1"/>
      <w:numFmt w:val="decimal"/>
      <w:lvlText w:val="%4)"/>
      <w:lvlJc w:val="left"/>
      <w:pPr>
        <w:ind w:left="720" w:hanging="360"/>
      </w:pPr>
    </w:lvl>
    <w:lvl w:ilvl="4" w:tplc="741239B0">
      <w:start w:val="1"/>
      <w:numFmt w:val="decimal"/>
      <w:lvlText w:val="%5)"/>
      <w:lvlJc w:val="left"/>
      <w:pPr>
        <w:ind w:left="720" w:hanging="360"/>
      </w:pPr>
    </w:lvl>
    <w:lvl w:ilvl="5" w:tplc="85D854E2">
      <w:start w:val="1"/>
      <w:numFmt w:val="decimal"/>
      <w:lvlText w:val="%6)"/>
      <w:lvlJc w:val="left"/>
      <w:pPr>
        <w:ind w:left="720" w:hanging="360"/>
      </w:pPr>
    </w:lvl>
    <w:lvl w:ilvl="6" w:tplc="B832D236">
      <w:start w:val="1"/>
      <w:numFmt w:val="decimal"/>
      <w:lvlText w:val="%7)"/>
      <w:lvlJc w:val="left"/>
      <w:pPr>
        <w:ind w:left="720" w:hanging="360"/>
      </w:pPr>
    </w:lvl>
    <w:lvl w:ilvl="7" w:tplc="1B2CC8C8">
      <w:start w:val="1"/>
      <w:numFmt w:val="decimal"/>
      <w:lvlText w:val="%8)"/>
      <w:lvlJc w:val="left"/>
      <w:pPr>
        <w:ind w:left="720" w:hanging="360"/>
      </w:pPr>
    </w:lvl>
    <w:lvl w:ilvl="8" w:tplc="42BE048E">
      <w:start w:val="1"/>
      <w:numFmt w:val="decimal"/>
      <w:lvlText w:val="%9)"/>
      <w:lvlJc w:val="left"/>
      <w:pPr>
        <w:ind w:left="720" w:hanging="360"/>
      </w:pPr>
    </w:lvl>
  </w:abstractNum>
  <w:abstractNum w:abstractNumId="16" w15:restartNumberingAfterBreak="0">
    <w:nsid w:val="30A45157"/>
    <w:multiLevelType w:val="hybridMultilevel"/>
    <w:tmpl w:val="7F100FA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AEE7729"/>
    <w:multiLevelType w:val="hybridMultilevel"/>
    <w:tmpl w:val="7876D612"/>
    <w:lvl w:ilvl="0" w:tplc="00BA4472">
      <w:start w:val="1"/>
      <w:numFmt w:val="bullet"/>
      <w:lvlText w:val=""/>
      <w:lvlJc w:val="left"/>
      <w:pPr>
        <w:ind w:left="720" w:hanging="360"/>
      </w:pPr>
      <w:rPr>
        <w:rFonts w:ascii="Symbol" w:hAnsi="Symbol"/>
      </w:rPr>
    </w:lvl>
    <w:lvl w:ilvl="1" w:tplc="37D8A77C">
      <w:start w:val="1"/>
      <w:numFmt w:val="bullet"/>
      <w:lvlText w:val=""/>
      <w:lvlJc w:val="left"/>
      <w:pPr>
        <w:ind w:left="720" w:hanging="360"/>
      </w:pPr>
      <w:rPr>
        <w:rFonts w:ascii="Symbol" w:hAnsi="Symbol"/>
      </w:rPr>
    </w:lvl>
    <w:lvl w:ilvl="2" w:tplc="B5CE2EDC">
      <w:start w:val="1"/>
      <w:numFmt w:val="bullet"/>
      <w:lvlText w:val=""/>
      <w:lvlJc w:val="left"/>
      <w:pPr>
        <w:ind w:left="720" w:hanging="360"/>
      </w:pPr>
      <w:rPr>
        <w:rFonts w:ascii="Symbol" w:hAnsi="Symbol"/>
      </w:rPr>
    </w:lvl>
    <w:lvl w:ilvl="3" w:tplc="36B2A528">
      <w:start w:val="1"/>
      <w:numFmt w:val="bullet"/>
      <w:lvlText w:val=""/>
      <w:lvlJc w:val="left"/>
      <w:pPr>
        <w:ind w:left="720" w:hanging="360"/>
      </w:pPr>
      <w:rPr>
        <w:rFonts w:ascii="Symbol" w:hAnsi="Symbol"/>
      </w:rPr>
    </w:lvl>
    <w:lvl w:ilvl="4" w:tplc="6D7E0234">
      <w:start w:val="1"/>
      <w:numFmt w:val="bullet"/>
      <w:lvlText w:val=""/>
      <w:lvlJc w:val="left"/>
      <w:pPr>
        <w:ind w:left="720" w:hanging="360"/>
      </w:pPr>
      <w:rPr>
        <w:rFonts w:ascii="Symbol" w:hAnsi="Symbol"/>
      </w:rPr>
    </w:lvl>
    <w:lvl w:ilvl="5" w:tplc="DDC46232">
      <w:start w:val="1"/>
      <w:numFmt w:val="bullet"/>
      <w:lvlText w:val=""/>
      <w:lvlJc w:val="left"/>
      <w:pPr>
        <w:ind w:left="720" w:hanging="360"/>
      </w:pPr>
      <w:rPr>
        <w:rFonts w:ascii="Symbol" w:hAnsi="Symbol"/>
      </w:rPr>
    </w:lvl>
    <w:lvl w:ilvl="6" w:tplc="B708479E">
      <w:start w:val="1"/>
      <w:numFmt w:val="bullet"/>
      <w:lvlText w:val=""/>
      <w:lvlJc w:val="left"/>
      <w:pPr>
        <w:ind w:left="720" w:hanging="360"/>
      </w:pPr>
      <w:rPr>
        <w:rFonts w:ascii="Symbol" w:hAnsi="Symbol"/>
      </w:rPr>
    </w:lvl>
    <w:lvl w:ilvl="7" w:tplc="104EBDE8">
      <w:start w:val="1"/>
      <w:numFmt w:val="bullet"/>
      <w:lvlText w:val=""/>
      <w:lvlJc w:val="left"/>
      <w:pPr>
        <w:ind w:left="720" w:hanging="360"/>
      </w:pPr>
      <w:rPr>
        <w:rFonts w:ascii="Symbol" w:hAnsi="Symbol"/>
      </w:rPr>
    </w:lvl>
    <w:lvl w:ilvl="8" w:tplc="ECFAF186">
      <w:start w:val="1"/>
      <w:numFmt w:val="bullet"/>
      <w:lvlText w:val=""/>
      <w:lvlJc w:val="left"/>
      <w:pPr>
        <w:ind w:left="720" w:hanging="360"/>
      </w:pPr>
      <w:rPr>
        <w:rFonts w:ascii="Symbol" w:hAnsi="Symbol"/>
      </w:rPr>
    </w:lvl>
  </w:abstractNum>
  <w:abstractNum w:abstractNumId="18" w15:restartNumberingAfterBreak="0">
    <w:nsid w:val="46E505A0"/>
    <w:multiLevelType w:val="hybridMultilevel"/>
    <w:tmpl w:val="7BE6BB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B8867F0"/>
    <w:multiLevelType w:val="hybridMultilevel"/>
    <w:tmpl w:val="60CCDA42"/>
    <w:lvl w:ilvl="0" w:tplc="98E4F1D4">
      <w:start w:val="1"/>
      <w:numFmt w:val="bullet"/>
      <w:lvlText w:val=""/>
      <w:lvlJc w:val="left"/>
      <w:pPr>
        <w:ind w:left="720" w:hanging="360"/>
      </w:pPr>
      <w:rPr>
        <w:rFonts w:ascii="Symbol" w:hAnsi="Symbol"/>
      </w:rPr>
    </w:lvl>
    <w:lvl w:ilvl="1" w:tplc="E834D6F4">
      <w:start w:val="1"/>
      <w:numFmt w:val="bullet"/>
      <w:lvlText w:val=""/>
      <w:lvlJc w:val="left"/>
      <w:pPr>
        <w:ind w:left="720" w:hanging="360"/>
      </w:pPr>
      <w:rPr>
        <w:rFonts w:ascii="Symbol" w:hAnsi="Symbol"/>
      </w:rPr>
    </w:lvl>
    <w:lvl w:ilvl="2" w:tplc="F9FE4E40">
      <w:start w:val="1"/>
      <w:numFmt w:val="bullet"/>
      <w:lvlText w:val=""/>
      <w:lvlJc w:val="left"/>
      <w:pPr>
        <w:ind w:left="720" w:hanging="360"/>
      </w:pPr>
      <w:rPr>
        <w:rFonts w:ascii="Symbol" w:hAnsi="Symbol"/>
      </w:rPr>
    </w:lvl>
    <w:lvl w:ilvl="3" w:tplc="758AB5F6">
      <w:start w:val="1"/>
      <w:numFmt w:val="bullet"/>
      <w:lvlText w:val=""/>
      <w:lvlJc w:val="left"/>
      <w:pPr>
        <w:ind w:left="720" w:hanging="360"/>
      </w:pPr>
      <w:rPr>
        <w:rFonts w:ascii="Symbol" w:hAnsi="Symbol"/>
      </w:rPr>
    </w:lvl>
    <w:lvl w:ilvl="4" w:tplc="13D8A9CA">
      <w:start w:val="1"/>
      <w:numFmt w:val="bullet"/>
      <w:lvlText w:val=""/>
      <w:lvlJc w:val="left"/>
      <w:pPr>
        <w:ind w:left="720" w:hanging="360"/>
      </w:pPr>
      <w:rPr>
        <w:rFonts w:ascii="Symbol" w:hAnsi="Symbol"/>
      </w:rPr>
    </w:lvl>
    <w:lvl w:ilvl="5" w:tplc="57525A46">
      <w:start w:val="1"/>
      <w:numFmt w:val="bullet"/>
      <w:lvlText w:val=""/>
      <w:lvlJc w:val="left"/>
      <w:pPr>
        <w:ind w:left="720" w:hanging="360"/>
      </w:pPr>
      <w:rPr>
        <w:rFonts w:ascii="Symbol" w:hAnsi="Symbol"/>
      </w:rPr>
    </w:lvl>
    <w:lvl w:ilvl="6" w:tplc="B7C81434">
      <w:start w:val="1"/>
      <w:numFmt w:val="bullet"/>
      <w:lvlText w:val=""/>
      <w:lvlJc w:val="left"/>
      <w:pPr>
        <w:ind w:left="720" w:hanging="360"/>
      </w:pPr>
      <w:rPr>
        <w:rFonts w:ascii="Symbol" w:hAnsi="Symbol"/>
      </w:rPr>
    </w:lvl>
    <w:lvl w:ilvl="7" w:tplc="79E4AB34">
      <w:start w:val="1"/>
      <w:numFmt w:val="bullet"/>
      <w:lvlText w:val=""/>
      <w:lvlJc w:val="left"/>
      <w:pPr>
        <w:ind w:left="720" w:hanging="360"/>
      </w:pPr>
      <w:rPr>
        <w:rFonts w:ascii="Symbol" w:hAnsi="Symbol"/>
      </w:rPr>
    </w:lvl>
    <w:lvl w:ilvl="8" w:tplc="918C266A">
      <w:start w:val="1"/>
      <w:numFmt w:val="bullet"/>
      <w:lvlText w:val=""/>
      <w:lvlJc w:val="left"/>
      <w:pPr>
        <w:ind w:left="720" w:hanging="360"/>
      </w:pPr>
      <w:rPr>
        <w:rFonts w:ascii="Symbol" w:hAnsi="Symbol"/>
      </w:rPr>
    </w:lvl>
  </w:abstractNum>
  <w:abstractNum w:abstractNumId="20" w15:restartNumberingAfterBreak="0">
    <w:nsid w:val="4FBC123F"/>
    <w:multiLevelType w:val="multilevel"/>
    <w:tmpl w:val="514677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6301FA"/>
    <w:multiLevelType w:val="hybridMultilevel"/>
    <w:tmpl w:val="0DE8D168"/>
    <w:lvl w:ilvl="0" w:tplc="D1DC7F1A">
      <w:start w:val="1"/>
      <w:numFmt w:val="bullet"/>
      <w:lvlText w:val=""/>
      <w:lvlJc w:val="left"/>
      <w:pPr>
        <w:ind w:left="720" w:hanging="360"/>
      </w:pPr>
      <w:rPr>
        <w:rFonts w:ascii="Symbol" w:hAnsi="Symbol" w:hint="default"/>
      </w:rPr>
    </w:lvl>
    <w:lvl w:ilvl="1" w:tplc="9F60CA06" w:tentative="1">
      <w:start w:val="1"/>
      <w:numFmt w:val="bullet"/>
      <w:lvlText w:val="o"/>
      <w:lvlJc w:val="left"/>
      <w:pPr>
        <w:ind w:left="1440" w:hanging="360"/>
      </w:pPr>
      <w:rPr>
        <w:rFonts w:ascii="Courier New" w:hAnsi="Courier New" w:hint="default"/>
      </w:rPr>
    </w:lvl>
    <w:lvl w:ilvl="2" w:tplc="068CA61A" w:tentative="1">
      <w:start w:val="1"/>
      <w:numFmt w:val="bullet"/>
      <w:lvlText w:val=""/>
      <w:lvlJc w:val="left"/>
      <w:pPr>
        <w:ind w:left="2160" w:hanging="360"/>
      </w:pPr>
      <w:rPr>
        <w:rFonts w:ascii="Wingdings" w:hAnsi="Wingdings" w:hint="default"/>
      </w:rPr>
    </w:lvl>
    <w:lvl w:ilvl="3" w:tplc="E28822E2" w:tentative="1">
      <w:start w:val="1"/>
      <w:numFmt w:val="bullet"/>
      <w:lvlText w:val=""/>
      <w:lvlJc w:val="left"/>
      <w:pPr>
        <w:ind w:left="2880" w:hanging="360"/>
      </w:pPr>
      <w:rPr>
        <w:rFonts w:ascii="Symbol" w:hAnsi="Symbol" w:hint="default"/>
      </w:rPr>
    </w:lvl>
    <w:lvl w:ilvl="4" w:tplc="959E4DEE" w:tentative="1">
      <w:start w:val="1"/>
      <w:numFmt w:val="bullet"/>
      <w:lvlText w:val="o"/>
      <w:lvlJc w:val="left"/>
      <w:pPr>
        <w:ind w:left="3600" w:hanging="360"/>
      </w:pPr>
      <w:rPr>
        <w:rFonts w:ascii="Courier New" w:hAnsi="Courier New" w:hint="default"/>
      </w:rPr>
    </w:lvl>
    <w:lvl w:ilvl="5" w:tplc="F1B2C176" w:tentative="1">
      <w:start w:val="1"/>
      <w:numFmt w:val="bullet"/>
      <w:lvlText w:val=""/>
      <w:lvlJc w:val="left"/>
      <w:pPr>
        <w:ind w:left="4320" w:hanging="360"/>
      </w:pPr>
      <w:rPr>
        <w:rFonts w:ascii="Wingdings" w:hAnsi="Wingdings" w:hint="default"/>
      </w:rPr>
    </w:lvl>
    <w:lvl w:ilvl="6" w:tplc="48F8BAA4" w:tentative="1">
      <w:start w:val="1"/>
      <w:numFmt w:val="bullet"/>
      <w:lvlText w:val=""/>
      <w:lvlJc w:val="left"/>
      <w:pPr>
        <w:ind w:left="5040" w:hanging="360"/>
      </w:pPr>
      <w:rPr>
        <w:rFonts w:ascii="Symbol" w:hAnsi="Symbol" w:hint="default"/>
      </w:rPr>
    </w:lvl>
    <w:lvl w:ilvl="7" w:tplc="B290C38C" w:tentative="1">
      <w:start w:val="1"/>
      <w:numFmt w:val="bullet"/>
      <w:lvlText w:val="o"/>
      <w:lvlJc w:val="left"/>
      <w:pPr>
        <w:ind w:left="5760" w:hanging="360"/>
      </w:pPr>
      <w:rPr>
        <w:rFonts w:ascii="Courier New" w:hAnsi="Courier New" w:hint="default"/>
      </w:rPr>
    </w:lvl>
    <w:lvl w:ilvl="8" w:tplc="6AD4AF88" w:tentative="1">
      <w:start w:val="1"/>
      <w:numFmt w:val="bullet"/>
      <w:lvlText w:val=""/>
      <w:lvlJc w:val="left"/>
      <w:pPr>
        <w:ind w:left="6480" w:hanging="360"/>
      </w:pPr>
      <w:rPr>
        <w:rFonts w:ascii="Wingdings" w:hAnsi="Wingdings" w:hint="default"/>
      </w:rPr>
    </w:lvl>
  </w:abstractNum>
  <w:abstractNum w:abstractNumId="22" w15:restartNumberingAfterBreak="0">
    <w:nsid w:val="5184A354"/>
    <w:multiLevelType w:val="hybridMultilevel"/>
    <w:tmpl w:val="0E40003A"/>
    <w:lvl w:ilvl="0" w:tplc="1BE461A8">
      <w:start w:val="1"/>
      <w:numFmt w:val="decimal"/>
      <w:lvlText w:val="%1)"/>
      <w:lvlJc w:val="left"/>
      <w:pPr>
        <w:ind w:left="720" w:hanging="360"/>
      </w:pPr>
    </w:lvl>
    <w:lvl w:ilvl="1" w:tplc="CE60B570">
      <w:start w:val="1"/>
      <w:numFmt w:val="lowerLetter"/>
      <w:lvlText w:val="%2."/>
      <w:lvlJc w:val="left"/>
      <w:pPr>
        <w:ind w:left="1440" w:hanging="360"/>
      </w:pPr>
    </w:lvl>
    <w:lvl w:ilvl="2" w:tplc="0DDE7EE6">
      <w:start w:val="1"/>
      <w:numFmt w:val="lowerRoman"/>
      <w:lvlText w:val="%3."/>
      <w:lvlJc w:val="right"/>
      <w:pPr>
        <w:ind w:left="2160" w:hanging="180"/>
      </w:pPr>
    </w:lvl>
    <w:lvl w:ilvl="3" w:tplc="D94E365A">
      <w:start w:val="1"/>
      <w:numFmt w:val="decimal"/>
      <w:lvlText w:val="%4."/>
      <w:lvlJc w:val="left"/>
      <w:pPr>
        <w:ind w:left="2880" w:hanging="360"/>
      </w:pPr>
    </w:lvl>
    <w:lvl w:ilvl="4" w:tplc="8468F8D6">
      <w:start w:val="1"/>
      <w:numFmt w:val="lowerLetter"/>
      <w:lvlText w:val="%5."/>
      <w:lvlJc w:val="left"/>
      <w:pPr>
        <w:ind w:left="3600" w:hanging="360"/>
      </w:pPr>
    </w:lvl>
    <w:lvl w:ilvl="5" w:tplc="F2184DCC">
      <w:start w:val="1"/>
      <w:numFmt w:val="lowerRoman"/>
      <w:lvlText w:val="%6."/>
      <w:lvlJc w:val="right"/>
      <w:pPr>
        <w:ind w:left="4320" w:hanging="180"/>
      </w:pPr>
    </w:lvl>
    <w:lvl w:ilvl="6" w:tplc="04AEFDCC">
      <w:start w:val="1"/>
      <w:numFmt w:val="decimal"/>
      <w:lvlText w:val="%7."/>
      <w:lvlJc w:val="left"/>
      <w:pPr>
        <w:ind w:left="5040" w:hanging="360"/>
      </w:pPr>
    </w:lvl>
    <w:lvl w:ilvl="7" w:tplc="34E6EAA6">
      <w:start w:val="1"/>
      <w:numFmt w:val="lowerLetter"/>
      <w:lvlText w:val="%8."/>
      <w:lvlJc w:val="left"/>
      <w:pPr>
        <w:ind w:left="5760" w:hanging="360"/>
      </w:pPr>
    </w:lvl>
    <w:lvl w:ilvl="8" w:tplc="7DF46A7E">
      <w:start w:val="1"/>
      <w:numFmt w:val="lowerRoman"/>
      <w:lvlText w:val="%9."/>
      <w:lvlJc w:val="right"/>
      <w:pPr>
        <w:ind w:left="6480" w:hanging="180"/>
      </w:pPr>
    </w:lvl>
  </w:abstractNum>
  <w:abstractNum w:abstractNumId="23" w15:restartNumberingAfterBreak="0">
    <w:nsid w:val="51A4464C"/>
    <w:multiLevelType w:val="hybridMultilevel"/>
    <w:tmpl w:val="1FD492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4AB5ED9"/>
    <w:multiLevelType w:val="multilevel"/>
    <w:tmpl w:val="0AACE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14333A"/>
    <w:multiLevelType w:val="hybridMultilevel"/>
    <w:tmpl w:val="67CA4B1E"/>
    <w:lvl w:ilvl="0" w:tplc="702CA46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8E3DF7"/>
    <w:multiLevelType w:val="hybridMultilevel"/>
    <w:tmpl w:val="395CE7D4"/>
    <w:lvl w:ilvl="0" w:tplc="7E4CCCAA">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7" w15:restartNumberingAfterBreak="0">
    <w:nsid w:val="5EF071E3"/>
    <w:multiLevelType w:val="hybridMultilevel"/>
    <w:tmpl w:val="A7CCD268"/>
    <w:lvl w:ilvl="0" w:tplc="87CABA12">
      <w:start w:val="1"/>
      <w:numFmt w:val="decimal"/>
      <w:lvlText w:val="%1)"/>
      <w:lvlJc w:val="left"/>
      <w:pPr>
        <w:ind w:left="360" w:hanging="360"/>
      </w:pPr>
    </w:lvl>
    <w:lvl w:ilvl="1" w:tplc="E92826B4">
      <w:start w:val="1"/>
      <w:numFmt w:val="lowerLetter"/>
      <w:lvlText w:val="%2."/>
      <w:lvlJc w:val="left"/>
      <w:pPr>
        <w:ind w:left="1080" w:hanging="360"/>
      </w:pPr>
    </w:lvl>
    <w:lvl w:ilvl="2" w:tplc="33246266">
      <w:start w:val="1"/>
      <w:numFmt w:val="lowerRoman"/>
      <w:lvlText w:val="%3."/>
      <w:lvlJc w:val="right"/>
      <w:pPr>
        <w:ind w:left="1800" w:hanging="180"/>
      </w:pPr>
    </w:lvl>
    <w:lvl w:ilvl="3" w:tplc="79B0CEEA">
      <w:start w:val="1"/>
      <w:numFmt w:val="decimal"/>
      <w:lvlText w:val="%4."/>
      <w:lvlJc w:val="left"/>
      <w:pPr>
        <w:ind w:left="2520" w:hanging="360"/>
      </w:pPr>
    </w:lvl>
    <w:lvl w:ilvl="4" w:tplc="650E2092">
      <w:start w:val="1"/>
      <w:numFmt w:val="lowerLetter"/>
      <w:lvlText w:val="%5."/>
      <w:lvlJc w:val="left"/>
      <w:pPr>
        <w:ind w:left="3240" w:hanging="360"/>
      </w:pPr>
    </w:lvl>
    <w:lvl w:ilvl="5" w:tplc="C5FABCC4">
      <w:start w:val="1"/>
      <w:numFmt w:val="lowerRoman"/>
      <w:lvlText w:val="%6."/>
      <w:lvlJc w:val="right"/>
      <w:pPr>
        <w:ind w:left="3960" w:hanging="180"/>
      </w:pPr>
    </w:lvl>
    <w:lvl w:ilvl="6" w:tplc="2214A422">
      <w:start w:val="1"/>
      <w:numFmt w:val="decimal"/>
      <w:lvlText w:val="%7."/>
      <w:lvlJc w:val="left"/>
      <w:pPr>
        <w:ind w:left="4680" w:hanging="360"/>
      </w:pPr>
    </w:lvl>
    <w:lvl w:ilvl="7" w:tplc="4F46941E">
      <w:start w:val="1"/>
      <w:numFmt w:val="lowerLetter"/>
      <w:lvlText w:val="%8."/>
      <w:lvlJc w:val="left"/>
      <w:pPr>
        <w:ind w:left="5400" w:hanging="360"/>
      </w:pPr>
    </w:lvl>
    <w:lvl w:ilvl="8" w:tplc="E81E8782">
      <w:start w:val="1"/>
      <w:numFmt w:val="lowerRoman"/>
      <w:lvlText w:val="%9."/>
      <w:lvlJc w:val="right"/>
      <w:pPr>
        <w:ind w:left="6120" w:hanging="180"/>
      </w:pPr>
    </w:lvl>
  </w:abstractNum>
  <w:abstractNum w:abstractNumId="28" w15:restartNumberingAfterBreak="0">
    <w:nsid w:val="5F394E66"/>
    <w:multiLevelType w:val="multilevel"/>
    <w:tmpl w:val="BA386D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F7C5E5A"/>
    <w:multiLevelType w:val="hybridMultilevel"/>
    <w:tmpl w:val="F732EC9A"/>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372626E"/>
    <w:multiLevelType w:val="hybridMultilevel"/>
    <w:tmpl w:val="2BA23C8E"/>
    <w:lvl w:ilvl="0" w:tplc="980465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EA16D95"/>
    <w:multiLevelType w:val="hybridMultilevel"/>
    <w:tmpl w:val="860AD256"/>
    <w:lvl w:ilvl="0" w:tplc="E6561A72">
      <w:start w:val="1"/>
      <w:numFmt w:val="decimal"/>
      <w:lvlText w:val="%1)"/>
      <w:lvlJc w:val="left"/>
      <w:pPr>
        <w:ind w:left="1020" w:hanging="360"/>
      </w:pPr>
    </w:lvl>
    <w:lvl w:ilvl="1" w:tplc="EE3AF118">
      <w:start w:val="1"/>
      <w:numFmt w:val="decimal"/>
      <w:lvlText w:val="%2)"/>
      <w:lvlJc w:val="left"/>
      <w:pPr>
        <w:ind w:left="1020" w:hanging="360"/>
      </w:pPr>
    </w:lvl>
    <w:lvl w:ilvl="2" w:tplc="DE922102">
      <w:start w:val="1"/>
      <w:numFmt w:val="decimal"/>
      <w:lvlText w:val="%3)"/>
      <w:lvlJc w:val="left"/>
      <w:pPr>
        <w:ind w:left="1020" w:hanging="360"/>
      </w:pPr>
    </w:lvl>
    <w:lvl w:ilvl="3" w:tplc="AE8A738A">
      <w:start w:val="1"/>
      <w:numFmt w:val="decimal"/>
      <w:lvlText w:val="%4)"/>
      <w:lvlJc w:val="left"/>
      <w:pPr>
        <w:ind w:left="1020" w:hanging="360"/>
      </w:pPr>
    </w:lvl>
    <w:lvl w:ilvl="4" w:tplc="14F09838">
      <w:start w:val="1"/>
      <w:numFmt w:val="decimal"/>
      <w:lvlText w:val="%5)"/>
      <w:lvlJc w:val="left"/>
      <w:pPr>
        <w:ind w:left="1020" w:hanging="360"/>
      </w:pPr>
    </w:lvl>
    <w:lvl w:ilvl="5" w:tplc="33E8B410">
      <w:start w:val="1"/>
      <w:numFmt w:val="decimal"/>
      <w:lvlText w:val="%6)"/>
      <w:lvlJc w:val="left"/>
      <w:pPr>
        <w:ind w:left="1020" w:hanging="360"/>
      </w:pPr>
    </w:lvl>
    <w:lvl w:ilvl="6" w:tplc="80E2D1F4">
      <w:start w:val="1"/>
      <w:numFmt w:val="decimal"/>
      <w:lvlText w:val="%7)"/>
      <w:lvlJc w:val="left"/>
      <w:pPr>
        <w:ind w:left="1020" w:hanging="360"/>
      </w:pPr>
    </w:lvl>
    <w:lvl w:ilvl="7" w:tplc="131A2EB6">
      <w:start w:val="1"/>
      <w:numFmt w:val="decimal"/>
      <w:lvlText w:val="%8)"/>
      <w:lvlJc w:val="left"/>
      <w:pPr>
        <w:ind w:left="1020" w:hanging="360"/>
      </w:pPr>
    </w:lvl>
    <w:lvl w:ilvl="8" w:tplc="61D21A9C">
      <w:start w:val="1"/>
      <w:numFmt w:val="decimal"/>
      <w:lvlText w:val="%9)"/>
      <w:lvlJc w:val="left"/>
      <w:pPr>
        <w:ind w:left="1020" w:hanging="360"/>
      </w:pPr>
    </w:lvl>
  </w:abstractNum>
  <w:abstractNum w:abstractNumId="32" w15:restartNumberingAfterBreak="0">
    <w:nsid w:val="6F6C4B12"/>
    <w:multiLevelType w:val="hybridMultilevel"/>
    <w:tmpl w:val="5100D1A6"/>
    <w:lvl w:ilvl="0" w:tplc="6960E18E">
      <w:start w:val="1"/>
      <w:numFmt w:val="decimal"/>
      <w:lvlText w:val="%1)"/>
      <w:lvlJc w:val="left"/>
      <w:pPr>
        <w:ind w:left="720" w:hanging="360"/>
      </w:pPr>
    </w:lvl>
    <w:lvl w:ilvl="1" w:tplc="CA42F4EE">
      <w:start w:val="1"/>
      <w:numFmt w:val="decimal"/>
      <w:lvlText w:val="%2)"/>
      <w:lvlJc w:val="left"/>
      <w:pPr>
        <w:ind w:left="720" w:hanging="360"/>
      </w:pPr>
    </w:lvl>
    <w:lvl w:ilvl="2" w:tplc="0D02452E">
      <w:start w:val="1"/>
      <w:numFmt w:val="decimal"/>
      <w:lvlText w:val="%3)"/>
      <w:lvlJc w:val="left"/>
      <w:pPr>
        <w:ind w:left="720" w:hanging="360"/>
      </w:pPr>
    </w:lvl>
    <w:lvl w:ilvl="3" w:tplc="53B0190E">
      <w:start w:val="1"/>
      <w:numFmt w:val="decimal"/>
      <w:lvlText w:val="%4)"/>
      <w:lvlJc w:val="left"/>
      <w:pPr>
        <w:ind w:left="720" w:hanging="360"/>
      </w:pPr>
    </w:lvl>
    <w:lvl w:ilvl="4" w:tplc="7298A212">
      <w:start w:val="1"/>
      <w:numFmt w:val="decimal"/>
      <w:lvlText w:val="%5)"/>
      <w:lvlJc w:val="left"/>
      <w:pPr>
        <w:ind w:left="720" w:hanging="360"/>
      </w:pPr>
    </w:lvl>
    <w:lvl w:ilvl="5" w:tplc="30686E6C">
      <w:start w:val="1"/>
      <w:numFmt w:val="decimal"/>
      <w:lvlText w:val="%6)"/>
      <w:lvlJc w:val="left"/>
      <w:pPr>
        <w:ind w:left="720" w:hanging="360"/>
      </w:pPr>
    </w:lvl>
    <w:lvl w:ilvl="6" w:tplc="9DD22310">
      <w:start w:val="1"/>
      <w:numFmt w:val="decimal"/>
      <w:lvlText w:val="%7)"/>
      <w:lvlJc w:val="left"/>
      <w:pPr>
        <w:ind w:left="720" w:hanging="360"/>
      </w:pPr>
    </w:lvl>
    <w:lvl w:ilvl="7" w:tplc="6D6C3F78">
      <w:start w:val="1"/>
      <w:numFmt w:val="decimal"/>
      <w:lvlText w:val="%8)"/>
      <w:lvlJc w:val="left"/>
      <w:pPr>
        <w:ind w:left="720" w:hanging="360"/>
      </w:pPr>
    </w:lvl>
    <w:lvl w:ilvl="8" w:tplc="5F269640">
      <w:start w:val="1"/>
      <w:numFmt w:val="decimal"/>
      <w:lvlText w:val="%9)"/>
      <w:lvlJc w:val="left"/>
      <w:pPr>
        <w:ind w:left="720" w:hanging="360"/>
      </w:pPr>
    </w:lvl>
  </w:abstractNum>
  <w:abstractNum w:abstractNumId="33" w15:restartNumberingAfterBreak="0">
    <w:nsid w:val="791A1FFE"/>
    <w:multiLevelType w:val="hybridMultilevel"/>
    <w:tmpl w:val="113A4076"/>
    <w:lvl w:ilvl="0" w:tplc="450AF4AC">
      <w:start w:val="1"/>
      <w:numFmt w:val="decimal"/>
      <w:lvlText w:val="%1."/>
      <w:lvlJc w:val="left"/>
      <w:pPr>
        <w:ind w:left="1020" w:hanging="360"/>
      </w:pPr>
    </w:lvl>
    <w:lvl w:ilvl="1" w:tplc="2FF072F6">
      <w:start w:val="1"/>
      <w:numFmt w:val="decimal"/>
      <w:lvlText w:val="%2."/>
      <w:lvlJc w:val="left"/>
      <w:pPr>
        <w:ind w:left="1020" w:hanging="360"/>
      </w:pPr>
    </w:lvl>
    <w:lvl w:ilvl="2" w:tplc="EB907C4E">
      <w:start w:val="1"/>
      <w:numFmt w:val="decimal"/>
      <w:lvlText w:val="%3."/>
      <w:lvlJc w:val="left"/>
      <w:pPr>
        <w:ind w:left="1020" w:hanging="360"/>
      </w:pPr>
    </w:lvl>
    <w:lvl w:ilvl="3" w:tplc="5D9EF0E8">
      <w:start w:val="1"/>
      <w:numFmt w:val="decimal"/>
      <w:lvlText w:val="%4."/>
      <w:lvlJc w:val="left"/>
      <w:pPr>
        <w:ind w:left="1020" w:hanging="360"/>
      </w:pPr>
    </w:lvl>
    <w:lvl w:ilvl="4" w:tplc="8228DDBC">
      <w:start w:val="1"/>
      <w:numFmt w:val="decimal"/>
      <w:lvlText w:val="%5."/>
      <w:lvlJc w:val="left"/>
      <w:pPr>
        <w:ind w:left="1020" w:hanging="360"/>
      </w:pPr>
    </w:lvl>
    <w:lvl w:ilvl="5" w:tplc="0FA0B4C6">
      <w:start w:val="1"/>
      <w:numFmt w:val="decimal"/>
      <w:lvlText w:val="%6."/>
      <w:lvlJc w:val="left"/>
      <w:pPr>
        <w:ind w:left="1020" w:hanging="360"/>
      </w:pPr>
    </w:lvl>
    <w:lvl w:ilvl="6" w:tplc="A9B28402">
      <w:start w:val="1"/>
      <w:numFmt w:val="decimal"/>
      <w:lvlText w:val="%7."/>
      <w:lvlJc w:val="left"/>
      <w:pPr>
        <w:ind w:left="1020" w:hanging="360"/>
      </w:pPr>
    </w:lvl>
    <w:lvl w:ilvl="7" w:tplc="DF2EACEA">
      <w:start w:val="1"/>
      <w:numFmt w:val="decimal"/>
      <w:lvlText w:val="%8."/>
      <w:lvlJc w:val="left"/>
      <w:pPr>
        <w:ind w:left="1020" w:hanging="360"/>
      </w:pPr>
    </w:lvl>
    <w:lvl w:ilvl="8" w:tplc="41A02A1E">
      <w:start w:val="1"/>
      <w:numFmt w:val="decimal"/>
      <w:lvlText w:val="%9."/>
      <w:lvlJc w:val="left"/>
      <w:pPr>
        <w:ind w:left="1020" w:hanging="360"/>
      </w:pPr>
    </w:lvl>
  </w:abstractNum>
  <w:abstractNum w:abstractNumId="34" w15:restartNumberingAfterBreak="0">
    <w:nsid w:val="7D94679B"/>
    <w:multiLevelType w:val="hybridMultilevel"/>
    <w:tmpl w:val="52B43122"/>
    <w:lvl w:ilvl="0" w:tplc="DBCA907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32546517">
    <w:abstractNumId w:val="22"/>
  </w:num>
  <w:num w:numId="2" w16cid:durableId="1873105105">
    <w:abstractNumId w:val="9"/>
  </w:num>
  <w:num w:numId="3" w16cid:durableId="1791974241">
    <w:abstractNumId w:val="27"/>
  </w:num>
  <w:num w:numId="4" w16cid:durableId="308438868">
    <w:abstractNumId w:val="24"/>
  </w:num>
  <w:num w:numId="5" w16cid:durableId="1036348876">
    <w:abstractNumId w:val="28"/>
  </w:num>
  <w:num w:numId="6" w16cid:durableId="882134311">
    <w:abstractNumId w:val="20"/>
  </w:num>
  <w:num w:numId="7" w16cid:durableId="1955743977">
    <w:abstractNumId w:val="30"/>
  </w:num>
  <w:num w:numId="8" w16cid:durableId="250432294">
    <w:abstractNumId w:val="16"/>
  </w:num>
  <w:num w:numId="9" w16cid:durableId="598369068">
    <w:abstractNumId w:val="10"/>
  </w:num>
  <w:num w:numId="10" w16cid:durableId="1674261973">
    <w:abstractNumId w:val="29"/>
  </w:num>
  <w:num w:numId="11" w16cid:durableId="48920522">
    <w:abstractNumId w:val="0"/>
  </w:num>
  <w:num w:numId="12" w16cid:durableId="633213788">
    <w:abstractNumId w:val="12"/>
  </w:num>
  <w:num w:numId="13" w16cid:durableId="273833100">
    <w:abstractNumId w:val="31"/>
  </w:num>
  <w:num w:numId="14" w16cid:durableId="571815554">
    <w:abstractNumId w:val="21"/>
  </w:num>
  <w:num w:numId="15" w16cid:durableId="445664878">
    <w:abstractNumId w:val="2"/>
  </w:num>
  <w:num w:numId="16" w16cid:durableId="1905026098">
    <w:abstractNumId w:val="4"/>
  </w:num>
  <w:num w:numId="17" w16cid:durableId="907150880">
    <w:abstractNumId w:val="11"/>
  </w:num>
  <w:num w:numId="18" w16cid:durableId="1456674081">
    <w:abstractNumId w:val="26"/>
  </w:num>
  <w:num w:numId="19" w16cid:durableId="1420983272">
    <w:abstractNumId w:val="18"/>
  </w:num>
  <w:num w:numId="20" w16cid:durableId="398138988">
    <w:abstractNumId w:val="23"/>
  </w:num>
  <w:num w:numId="21" w16cid:durableId="378748062">
    <w:abstractNumId w:val="1"/>
  </w:num>
  <w:num w:numId="22" w16cid:durableId="1093169090">
    <w:abstractNumId w:val="7"/>
  </w:num>
  <w:num w:numId="23" w16cid:durableId="880944050">
    <w:abstractNumId w:val="5"/>
  </w:num>
  <w:num w:numId="24" w16cid:durableId="1151098045">
    <w:abstractNumId w:val="13"/>
  </w:num>
  <w:num w:numId="25" w16cid:durableId="1553494033">
    <w:abstractNumId w:val="6"/>
  </w:num>
  <w:num w:numId="26" w16cid:durableId="1738630383">
    <w:abstractNumId w:val="14"/>
  </w:num>
  <w:num w:numId="27" w16cid:durableId="506601515">
    <w:abstractNumId w:val="15"/>
  </w:num>
  <w:num w:numId="28" w16cid:durableId="1132333931">
    <w:abstractNumId w:val="32"/>
  </w:num>
  <w:num w:numId="29" w16cid:durableId="733436386">
    <w:abstractNumId w:val="17"/>
  </w:num>
  <w:num w:numId="30" w16cid:durableId="360403907">
    <w:abstractNumId w:val="19"/>
  </w:num>
  <w:num w:numId="31" w16cid:durableId="410395275">
    <w:abstractNumId w:val="33"/>
  </w:num>
  <w:num w:numId="32" w16cid:durableId="1836143749">
    <w:abstractNumId w:val="25"/>
  </w:num>
  <w:num w:numId="33" w16cid:durableId="842744051">
    <w:abstractNumId w:val="34"/>
  </w:num>
  <w:num w:numId="34" w16cid:durableId="1401060114">
    <w:abstractNumId w:val="8"/>
  </w:num>
  <w:num w:numId="35" w16cid:durableId="19206760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Moonika Kuusk - JUSTDIGI">
    <w15:presenceInfo w15:providerId="AD" w15:userId="S::moonika.kuusk@justdigi.ee::98222d7a-311a-491a-9144-cc461724f7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B49"/>
    <w:rsid w:val="000004AB"/>
    <w:rsid w:val="00000CE9"/>
    <w:rsid w:val="000010FD"/>
    <w:rsid w:val="00001221"/>
    <w:rsid w:val="00001E86"/>
    <w:rsid w:val="000026ED"/>
    <w:rsid w:val="0000309F"/>
    <w:rsid w:val="00004C2C"/>
    <w:rsid w:val="00004E25"/>
    <w:rsid w:val="00005387"/>
    <w:rsid w:val="00005E94"/>
    <w:rsid w:val="00006CD5"/>
    <w:rsid w:val="00006FA4"/>
    <w:rsid w:val="00007BCA"/>
    <w:rsid w:val="000105B0"/>
    <w:rsid w:val="00010846"/>
    <w:rsid w:val="0001169C"/>
    <w:rsid w:val="00012348"/>
    <w:rsid w:val="0001262D"/>
    <w:rsid w:val="00012711"/>
    <w:rsid w:val="0001322F"/>
    <w:rsid w:val="00013EE1"/>
    <w:rsid w:val="00015F5F"/>
    <w:rsid w:val="000168FE"/>
    <w:rsid w:val="00016C01"/>
    <w:rsid w:val="0001712F"/>
    <w:rsid w:val="000175E8"/>
    <w:rsid w:val="00017B23"/>
    <w:rsid w:val="0002036C"/>
    <w:rsid w:val="000209DC"/>
    <w:rsid w:val="00020CFC"/>
    <w:rsid w:val="00021E12"/>
    <w:rsid w:val="00022792"/>
    <w:rsid w:val="00023278"/>
    <w:rsid w:val="00023A02"/>
    <w:rsid w:val="000247FC"/>
    <w:rsid w:val="000248C1"/>
    <w:rsid w:val="000252FE"/>
    <w:rsid w:val="00026707"/>
    <w:rsid w:val="00026AD9"/>
    <w:rsid w:val="00027414"/>
    <w:rsid w:val="00027C44"/>
    <w:rsid w:val="00027DF4"/>
    <w:rsid w:val="000302C2"/>
    <w:rsid w:val="00032700"/>
    <w:rsid w:val="00032753"/>
    <w:rsid w:val="00032A85"/>
    <w:rsid w:val="00032B93"/>
    <w:rsid w:val="00032E07"/>
    <w:rsid w:val="000338A4"/>
    <w:rsid w:val="00033AC8"/>
    <w:rsid w:val="00034A07"/>
    <w:rsid w:val="00034C44"/>
    <w:rsid w:val="0003539E"/>
    <w:rsid w:val="0003628D"/>
    <w:rsid w:val="000364EA"/>
    <w:rsid w:val="000366B4"/>
    <w:rsid w:val="00036C99"/>
    <w:rsid w:val="00037390"/>
    <w:rsid w:val="000379DB"/>
    <w:rsid w:val="0004166C"/>
    <w:rsid w:val="0004185D"/>
    <w:rsid w:val="000420A7"/>
    <w:rsid w:val="00042607"/>
    <w:rsid w:val="00042816"/>
    <w:rsid w:val="00042A85"/>
    <w:rsid w:val="00042BC4"/>
    <w:rsid w:val="00042BD9"/>
    <w:rsid w:val="00042DA2"/>
    <w:rsid w:val="00042DDA"/>
    <w:rsid w:val="0004306C"/>
    <w:rsid w:val="000432E9"/>
    <w:rsid w:val="00043981"/>
    <w:rsid w:val="00044037"/>
    <w:rsid w:val="000441DE"/>
    <w:rsid w:val="00045746"/>
    <w:rsid w:val="00045A1D"/>
    <w:rsid w:val="00046AA2"/>
    <w:rsid w:val="00046B10"/>
    <w:rsid w:val="0004715D"/>
    <w:rsid w:val="000503CB"/>
    <w:rsid w:val="0005082F"/>
    <w:rsid w:val="0005087E"/>
    <w:rsid w:val="00050A04"/>
    <w:rsid w:val="00052676"/>
    <w:rsid w:val="000551AF"/>
    <w:rsid w:val="0005557D"/>
    <w:rsid w:val="00056B4C"/>
    <w:rsid w:val="000575F7"/>
    <w:rsid w:val="00057782"/>
    <w:rsid w:val="00057CB6"/>
    <w:rsid w:val="00057DED"/>
    <w:rsid w:val="00060328"/>
    <w:rsid w:val="00060359"/>
    <w:rsid w:val="00060985"/>
    <w:rsid w:val="0006274D"/>
    <w:rsid w:val="00062B58"/>
    <w:rsid w:val="00063386"/>
    <w:rsid w:val="000638E2"/>
    <w:rsid w:val="00063BE6"/>
    <w:rsid w:val="0006409A"/>
    <w:rsid w:val="000660C3"/>
    <w:rsid w:val="00067CC2"/>
    <w:rsid w:val="00067DEC"/>
    <w:rsid w:val="00067E5F"/>
    <w:rsid w:val="0007045D"/>
    <w:rsid w:val="00071333"/>
    <w:rsid w:val="00071984"/>
    <w:rsid w:val="00072D34"/>
    <w:rsid w:val="00073E86"/>
    <w:rsid w:val="0007424B"/>
    <w:rsid w:val="000747AB"/>
    <w:rsid w:val="00075A22"/>
    <w:rsid w:val="00075DB7"/>
    <w:rsid w:val="0007624C"/>
    <w:rsid w:val="0007697F"/>
    <w:rsid w:val="000769C3"/>
    <w:rsid w:val="00077586"/>
    <w:rsid w:val="00077C9A"/>
    <w:rsid w:val="00080102"/>
    <w:rsid w:val="00080EB9"/>
    <w:rsid w:val="00081446"/>
    <w:rsid w:val="00081585"/>
    <w:rsid w:val="00081D30"/>
    <w:rsid w:val="0008348B"/>
    <w:rsid w:val="00083FAC"/>
    <w:rsid w:val="0008426C"/>
    <w:rsid w:val="000842F7"/>
    <w:rsid w:val="00086030"/>
    <w:rsid w:val="00086AD3"/>
    <w:rsid w:val="0008714A"/>
    <w:rsid w:val="00087411"/>
    <w:rsid w:val="000924CA"/>
    <w:rsid w:val="000925CA"/>
    <w:rsid w:val="0009348D"/>
    <w:rsid w:val="000940E2"/>
    <w:rsid w:val="000951FE"/>
    <w:rsid w:val="00095741"/>
    <w:rsid w:val="0009740D"/>
    <w:rsid w:val="00097F45"/>
    <w:rsid w:val="000A00C2"/>
    <w:rsid w:val="000A026D"/>
    <w:rsid w:val="000A0910"/>
    <w:rsid w:val="000A0C94"/>
    <w:rsid w:val="000A0D6B"/>
    <w:rsid w:val="000A109B"/>
    <w:rsid w:val="000A182E"/>
    <w:rsid w:val="000A3AC6"/>
    <w:rsid w:val="000A4564"/>
    <w:rsid w:val="000A45D6"/>
    <w:rsid w:val="000A497F"/>
    <w:rsid w:val="000A50A1"/>
    <w:rsid w:val="000A5C10"/>
    <w:rsid w:val="000A5C98"/>
    <w:rsid w:val="000A6135"/>
    <w:rsid w:val="000A69CF"/>
    <w:rsid w:val="000A7186"/>
    <w:rsid w:val="000B0DD1"/>
    <w:rsid w:val="000B1897"/>
    <w:rsid w:val="000B275F"/>
    <w:rsid w:val="000B359C"/>
    <w:rsid w:val="000B4E1B"/>
    <w:rsid w:val="000B56D4"/>
    <w:rsid w:val="000B6C6A"/>
    <w:rsid w:val="000B70B1"/>
    <w:rsid w:val="000B751A"/>
    <w:rsid w:val="000C0319"/>
    <w:rsid w:val="000C1D5D"/>
    <w:rsid w:val="000C23B0"/>
    <w:rsid w:val="000C23DD"/>
    <w:rsid w:val="000C355E"/>
    <w:rsid w:val="000C50CA"/>
    <w:rsid w:val="000C6CF2"/>
    <w:rsid w:val="000D0A5A"/>
    <w:rsid w:val="000D2FEC"/>
    <w:rsid w:val="000D5AAD"/>
    <w:rsid w:val="000D5D11"/>
    <w:rsid w:val="000D625C"/>
    <w:rsid w:val="000D751E"/>
    <w:rsid w:val="000D760B"/>
    <w:rsid w:val="000D7CC4"/>
    <w:rsid w:val="000D7F1D"/>
    <w:rsid w:val="000E06EB"/>
    <w:rsid w:val="000E0FF4"/>
    <w:rsid w:val="000E1C9F"/>
    <w:rsid w:val="000E2337"/>
    <w:rsid w:val="000E239F"/>
    <w:rsid w:val="000E3D6E"/>
    <w:rsid w:val="000E57FC"/>
    <w:rsid w:val="000F0191"/>
    <w:rsid w:val="000F04FF"/>
    <w:rsid w:val="000F173D"/>
    <w:rsid w:val="000F2CE6"/>
    <w:rsid w:val="000F30E0"/>
    <w:rsid w:val="000F3530"/>
    <w:rsid w:val="000F65E6"/>
    <w:rsid w:val="000F7B7E"/>
    <w:rsid w:val="000F7E37"/>
    <w:rsid w:val="00100374"/>
    <w:rsid w:val="00100DFD"/>
    <w:rsid w:val="0010151B"/>
    <w:rsid w:val="00101775"/>
    <w:rsid w:val="0010185B"/>
    <w:rsid w:val="00101DD7"/>
    <w:rsid w:val="0010221B"/>
    <w:rsid w:val="00104226"/>
    <w:rsid w:val="00104514"/>
    <w:rsid w:val="0010608E"/>
    <w:rsid w:val="001060A0"/>
    <w:rsid w:val="001066BB"/>
    <w:rsid w:val="00106902"/>
    <w:rsid w:val="00106BFC"/>
    <w:rsid w:val="001070D0"/>
    <w:rsid w:val="00107576"/>
    <w:rsid w:val="00107834"/>
    <w:rsid w:val="00107976"/>
    <w:rsid w:val="0010F3CA"/>
    <w:rsid w:val="00111B41"/>
    <w:rsid w:val="00111B55"/>
    <w:rsid w:val="001121DA"/>
    <w:rsid w:val="00112EC4"/>
    <w:rsid w:val="00112F29"/>
    <w:rsid w:val="00113EA0"/>
    <w:rsid w:val="00114DA2"/>
    <w:rsid w:val="0011575C"/>
    <w:rsid w:val="00116731"/>
    <w:rsid w:val="001207E0"/>
    <w:rsid w:val="00121D8F"/>
    <w:rsid w:val="00122360"/>
    <w:rsid w:val="001236FE"/>
    <w:rsid w:val="001237E9"/>
    <w:rsid w:val="00124BB9"/>
    <w:rsid w:val="001262C3"/>
    <w:rsid w:val="00127370"/>
    <w:rsid w:val="0013019B"/>
    <w:rsid w:val="0013020A"/>
    <w:rsid w:val="001305B1"/>
    <w:rsid w:val="00130D12"/>
    <w:rsid w:val="00131A04"/>
    <w:rsid w:val="001321A0"/>
    <w:rsid w:val="001331FC"/>
    <w:rsid w:val="00133868"/>
    <w:rsid w:val="00134266"/>
    <w:rsid w:val="00134742"/>
    <w:rsid w:val="00135401"/>
    <w:rsid w:val="001359A1"/>
    <w:rsid w:val="00135BC1"/>
    <w:rsid w:val="00135E7D"/>
    <w:rsid w:val="001365AE"/>
    <w:rsid w:val="00137239"/>
    <w:rsid w:val="0014014D"/>
    <w:rsid w:val="0014064C"/>
    <w:rsid w:val="0014127A"/>
    <w:rsid w:val="001418B6"/>
    <w:rsid w:val="00141E19"/>
    <w:rsid w:val="00142E98"/>
    <w:rsid w:val="00142F75"/>
    <w:rsid w:val="00143F02"/>
    <w:rsid w:val="001462C8"/>
    <w:rsid w:val="00146C7F"/>
    <w:rsid w:val="001470B9"/>
    <w:rsid w:val="001470F8"/>
    <w:rsid w:val="001478EC"/>
    <w:rsid w:val="00147C04"/>
    <w:rsid w:val="00147F98"/>
    <w:rsid w:val="001507A2"/>
    <w:rsid w:val="00150E2A"/>
    <w:rsid w:val="00152D54"/>
    <w:rsid w:val="00152E7E"/>
    <w:rsid w:val="001543BA"/>
    <w:rsid w:val="00154443"/>
    <w:rsid w:val="00154F16"/>
    <w:rsid w:val="00156133"/>
    <w:rsid w:val="0015683F"/>
    <w:rsid w:val="001572DF"/>
    <w:rsid w:val="00160287"/>
    <w:rsid w:val="00160ECC"/>
    <w:rsid w:val="00161B7E"/>
    <w:rsid w:val="00161BF1"/>
    <w:rsid w:val="00162188"/>
    <w:rsid w:val="0016265A"/>
    <w:rsid w:val="00163179"/>
    <w:rsid w:val="00163235"/>
    <w:rsid w:val="00163EE1"/>
    <w:rsid w:val="0016413C"/>
    <w:rsid w:val="00164238"/>
    <w:rsid w:val="00164EBA"/>
    <w:rsid w:val="00165A74"/>
    <w:rsid w:val="0016713C"/>
    <w:rsid w:val="0016725F"/>
    <w:rsid w:val="00167BD2"/>
    <w:rsid w:val="00167EA9"/>
    <w:rsid w:val="00171500"/>
    <w:rsid w:val="001715DA"/>
    <w:rsid w:val="001721AA"/>
    <w:rsid w:val="00172AB6"/>
    <w:rsid w:val="00173531"/>
    <w:rsid w:val="00174956"/>
    <w:rsid w:val="0017536D"/>
    <w:rsid w:val="00175AD9"/>
    <w:rsid w:val="00177105"/>
    <w:rsid w:val="001808DE"/>
    <w:rsid w:val="00180B4C"/>
    <w:rsid w:val="001817B8"/>
    <w:rsid w:val="00181D9F"/>
    <w:rsid w:val="001836DE"/>
    <w:rsid w:val="00183B3C"/>
    <w:rsid w:val="00185795"/>
    <w:rsid w:val="00185F22"/>
    <w:rsid w:val="0018662D"/>
    <w:rsid w:val="00186F23"/>
    <w:rsid w:val="00187838"/>
    <w:rsid w:val="001903E6"/>
    <w:rsid w:val="00190D8C"/>
    <w:rsid w:val="0019129E"/>
    <w:rsid w:val="00191D75"/>
    <w:rsid w:val="00195319"/>
    <w:rsid w:val="001964C5"/>
    <w:rsid w:val="00196B96"/>
    <w:rsid w:val="00197303"/>
    <w:rsid w:val="001976C3"/>
    <w:rsid w:val="00197BD2"/>
    <w:rsid w:val="00197CDA"/>
    <w:rsid w:val="001A01C2"/>
    <w:rsid w:val="001A1869"/>
    <w:rsid w:val="001A18FB"/>
    <w:rsid w:val="001A2545"/>
    <w:rsid w:val="001A519E"/>
    <w:rsid w:val="001A6A86"/>
    <w:rsid w:val="001A72C2"/>
    <w:rsid w:val="001A75B7"/>
    <w:rsid w:val="001B12A1"/>
    <w:rsid w:val="001B2CD4"/>
    <w:rsid w:val="001B3892"/>
    <w:rsid w:val="001B3DFC"/>
    <w:rsid w:val="001B617F"/>
    <w:rsid w:val="001B711C"/>
    <w:rsid w:val="001B7AC0"/>
    <w:rsid w:val="001BF7F1"/>
    <w:rsid w:val="001C05CE"/>
    <w:rsid w:val="001C1092"/>
    <w:rsid w:val="001C2826"/>
    <w:rsid w:val="001C33C2"/>
    <w:rsid w:val="001C3CE8"/>
    <w:rsid w:val="001C3F96"/>
    <w:rsid w:val="001C5570"/>
    <w:rsid w:val="001C5E78"/>
    <w:rsid w:val="001C6122"/>
    <w:rsid w:val="001C67CD"/>
    <w:rsid w:val="001C6B9F"/>
    <w:rsid w:val="001C6E71"/>
    <w:rsid w:val="001C7797"/>
    <w:rsid w:val="001D13F4"/>
    <w:rsid w:val="001D1771"/>
    <w:rsid w:val="001D1F88"/>
    <w:rsid w:val="001D488E"/>
    <w:rsid w:val="001D7A38"/>
    <w:rsid w:val="001E09AC"/>
    <w:rsid w:val="001E1089"/>
    <w:rsid w:val="001E116E"/>
    <w:rsid w:val="001E34E1"/>
    <w:rsid w:val="001E35C1"/>
    <w:rsid w:val="001E3D37"/>
    <w:rsid w:val="001E41D3"/>
    <w:rsid w:val="001E4A3A"/>
    <w:rsid w:val="001F0EED"/>
    <w:rsid w:val="001F1E78"/>
    <w:rsid w:val="001F2AD5"/>
    <w:rsid w:val="001F2B98"/>
    <w:rsid w:val="001F328E"/>
    <w:rsid w:val="001F35A5"/>
    <w:rsid w:val="001F4BD4"/>
    <w:rsid w:val="001F4DBC"/>
    <w:rsid w:val="001F501A"/>
    <w:rsid w:val="001F532F"/>
    <w:rsid w:val="001F577B"/>
    <w:rsid w:val="001F5EDE"/>
    <w:rsid w:val="001F5F3A"/>
    <w:rsid w:val="001F6E71"/>
    <w:rsid w:val="001F7381"/>
    <w:rsid w:val="001F73F5"/>
    <w:rsid w:val="001F7419"/>
    <w:rsid w:val="001F784A"/>
    <w:rsid w:val="00200613"/>
    <w:rsid w:val="0020163E"/>
    <w:rsid w:val="00201768"/>
    <w:rsid w:val="00201896"/>
    <w:rsid w:val="00201DCC"/>
    <w:rsid w:val="00201E50"/>
    <w:rsid w:val="0020390F"/>
    <w:rsid w:val="00204F8A"/>
    <w:rsid w:val="00205703"/>
    <w:rsid w:val="00206A22"/>
    <w:rsid w:val="00206FF9"/>
    <w:rsid w:val="002076B4"/>
    <w:rsid w:val="00210028"/>
    <w:rsid w:val="00212571"/>
    <w:rsid w:val="002126D0"/>
    <w:rsid w:val="00213105"/>
    <w:rsid w:val="002134D6"/>
    <w:rsid w:val="00213CC6"/>
    <w:rsid w:val="00215256"/>
    <w:rsid w:val="00215908"/>
    <w:rsid w:val="00220371"/>
    <w:rsid w:val="00220392"/>
    <w:rsid w:val="00220511"/>
    <w:rsid w:val="0022094E"/>
    <w:rsid w:val="0022116F"/>
    <w:rsid w:val="00221D2F"/>
    <w:rsid w:val="0022279C"/>
    <w:rsid w:val="0022309D"/>
    <w:rsid w:val="002231F2"/>
    <w:rsid w:val="00223F34"/>
    <w:rsid w:val="0022552A"/>
    <w:rsid w:val="00226BC7"/>
    <w:rsid w:val="002279E3"/>
    <w:rsid w:val="00227B51"/>
    <w:rsid w:val="00232294"/>
    <w:rsid w:val="00232C64"/>
    <w:rsid w:val="00234B19"/>
    <w:rsid w:val="00234DD3"/>
    <w:rsid w:val="00235021"/>
    <w:rsid w:val="0023515D"/>
    <w:rsid w:val="00235799"/>
    <w:rsid w:val="00235DB6"/>
    <w:rsid w:val="00235FC1"/>
    <w:rsid w:val="002364DF"/>
    <w:rsid w:val="00236790"/>
    <w:rsid w:val="00237D06"/>
    <w:rsid w:val="0024026F"/>
    <w:rsid w:val="00240ED7"/>
    <w:rsid w:val="002415C0"/>
    <w:rsid w:val="00243F5C"/>
    <w:rsid w:val="00244552"/>
    <w:rsid w:val="00245F68"/>
    <w:rsid w:val="00247B09"/>
    <w:rsid w:val="00247D1F"/>
    <w:rsid w:val="002500B6"/>
    <w:rsid w:val="002507F6"/>
    <w:rsid w:val="00250D87"/>
    <w:rsid w:val="002521CF"/>
    <w:rsid w:val="002528F1"/>
    <w:rsid w:val="00253B71"/>
    <w:rsid w:val="00253B91"/>
    <w:rsid w:val="00254FC6"/>
    <w:rsid w:val="002555AC"/>
    <w:rsid w:val="00255B83"/>
    <w:rsid w:val="002573A3"/>
    <w:rsid w:val="0025799D"/>
    <w:rsid w:val="002610D6"/>
    <w:rsid w:val="00261E07"/>
    <w:rsid w:val="00262A28"/>
    <w:rsid w:val="00263FFB"/>
    <w:rsid w:val="00265A42"/>
    <w:rsid w:val="00265CEF"/>
    <w:rsid w:val="00270A6E"/>
    <w:rsid w:val="002726FD"/>
    <w:rsid w:val="0027276B"/>
    <w:rsid w:val="002729D3"/>
    <w:rsid w:val="00273287"/>
    <w:rsid w:val="00274CD0"/>
    <w:rsid w:val="0027616B"/>
    <w:rsid w:val="002764CF"/>
    <w:rsid w:val="00277103"/>
    <w:rsid w:val="00280AFB"/>
    <w:rsid w:val="00281705"/>
    <w:rsid w:val="00282203"/>
    <w:rsid w:val="002841B4"/>
    <w:rsid w:val="00284F81"/>
    <w:rsid w:val="00285862"/>
    <w:rsid w:val="00287065"/>
    <w:rsid w:val="002871CA"/>
    <w:rsid w:val="00290587"/>
    <w:rsid w:val="0029183E"/>
    <w:rsid w:val="0029281D"/>
    <w:rsid w:val="00292B09"/>
    <w:rsid w:val="00293707"/>
    <w:rsid w:val="00293D81"/>
    <w:rsid w:val="0029404A"/>
    <w:rsid w:val="002940E4"/>
    <w:rsid w:val="00294596"/>
    <w:rsid w:val="00294BB6"/>
    <w:rsid w:val="00295955"/>
    <w:rsid w:val="00296823"/>
    <w:rsid w:val="002A1593"/>
    <w:rsid w:val="002A1C28"/>
    <w:rsid w:val="002A1E89"/>
    <w:rsid w:val="002A23DC"/>
    <w:rsid w:val="002A2527"/>
    <w:rsid w:val="002A4E31"/>
    <w:rsid w:val="002A52C4"/>
    <w:rsid w:val="002A62A1"/>
    <w:rsid w:val="002A780A"/>
    <w:rsid w:val="002B10E9"/>
    <w:rsid w:val="002B1F9F"/>
    <w:rsid w:val="002B27D9"/>
    <w:rsid w:val="002B379C"/>
    <w:rsid w:val="002B44FD"/>
    <w:rsid w:val="002B4C75"/>
    <w:rsid w:val="002B6293"/>
    <w:rsid w:val="002B6410"/>
    <w:rsid w:val="002B64D6"/>
    <w:rsid w:val="002B71C6"/>
    <w:rsid w:val="002B71F2"/>
    <w:rsid w:val="002C0A0F"/>
    <w:rsid w:val="002C2077"/>
    <w:rsid w:val="002C2A96"/>
    <w:rsid w:val="002C2E0B"/>
    <w:rsid w:val="002C3E00"/>
    <w:rsid w:val="002C50AE"/>
    <w:rsid w:val="002C5A49"/>
    <w:rsid w:val="002C674E"/>
    <w:rsid w:val="002C6A83"/>
    <w:rsid w:val="002D09FF"/>
    <w:rsid w:val="002D17BD"/>
    <w:rsid w:val="002D2540"/>
    <w:rsid w:val="002D2702"/>
    <w:rsid w:val="002D4595"/>
    <w:rsid w:val="002D4683"/>
    <w:rsid w:val="002D59DC"/>
    <w:rsid w:val="002D5FA8"/>
    <w:rsid w:val="002D659C"/>
    <w:rsid w:val="002D666A"/>
    <w:rsid w:val="002D6714"/>
    <w:rsid w:val="002D7C08"/>
    <w:rsid w:val="002D7DED"/>
    <w:rsid w:val="002E00AF"/>
    <w:rsid w:val="002E159E"/>
    <w:rsid w:val="002E24EE"/>
    <w:rsid w:val="002E3286"/>
    <w:rsid w:val="002E355C"/>
    <w:rsid w:val="002E373E"/>
    <w:rsid w:val="002E6257"/>
    <w:rsid w:val="002E6D86"/>
    <w:rsid w:val="002E74A5"/>
    <w:rsid w:val="002E7E15"/>
    <w:rsid w:val="002F1CBD"/>
    <w:rsid w:val="002F2BE6"/>
    <w:rsid w:val="002F3798"/>
    <w:rsid w:val="002F4330"/>
    <w:rsid w:val="002F4A6C"/>
    <w:rsid w:val="002F57A0"/>
    <w:rsid w:val="002F5A79"/>
    <w:rsid w:val="002F5EC2"/>
    <w:rsid w:val="002F607A"/>
    <w:rsid w:val="002F6875"/>
    <w:rsid w:val="00300509"/>
    <w:rsid w:val="0030053B"/>
    <w:rsid w:val="00300B67"/>
    <w:rsid w:val="00300F3D"/>
    <w:rsid w:val="00301566"/>
    <w:rsid w:val="00301B04"/>
    <w:rsid w:val="00301DE6"/>
    <w:rsid w:val="003021E7"/>
    <w:rsid w:val="00302850"/>
    <w:rsid w:val="00302896"/>
    <w:rsid w:val="003039C1"/>
    <w:rsid w:val="00305046"/>
    <w:rsid w:val="003063D3"/>
    <w:rsid w:val="003065D6"/>
    <w:rsid w:val="003067A2"/>
    <w:rsid w:val="00306BE6"/>
    <w:rsid w:val="00307C6E"/>
    <w:rsid w:val="0031116F"/>
    <w:rsid w:val="00311300"/>
    <w:rsid w:val="003124D6"/>
    <w:rsid w:val="00312F48"/>
    <w:rsid w:val="00314B5F"/>
    <w:rsid w:val="00314D89"/>
    <w:rsid w:val="00315760"/>
    <w:rsid w:val="003157D4"/>
    <w:rsid w:val="00315964"/>
    <w:rsid w:val="00315A85"/>
    <w:rsid w:val="00316D72"/>
    <w:rsid w:val="00317EE1"/>
    <w:rsid w:val="00317FFE"/>
    <w:rsid w:val="00320AFC"/>
    <w:rsid w:val="0032175A"/>
    <w:rsid w:val="00322119"/>
    <w:rsid w:val="003223EF"/>
    <w:rsid w:val="00322B39"/>
    <w:rsid w:val="00323096"/>
    <w:rsid w:val="00323951"/>
    <w:rsid w:val="003241EA"/>
    <w:rsid w:val="00325F2E"/>
    <w:rsid w:val="00330532"/>
    <w:rsid w:val="00330C84"/>
    <w:rsid w:val="00330FF9"/>
    <w:rsid w:val="00332B01"/>
    <w:rsid w:val="00332F95"/>
    <w:rsid w:val="00333699"/>
    <w:rsid w:val="0033374D"/>
    <w:rsid w:val="00333942"/>
    <w:rsid w:val="00334808"/>
    <w:rsid w:val="003350E1"/>
    <w:rsid w:val="00335B99"/>
    <w:rsid w:val="00337D0D"/>
    <w:rsid w:val="00341D7B"/>
    <w:rsid w:val="00341DA2"/>
    <w:rsid w:val="0034236C"/>
    <w:rsid w:val="00342689"/>
    <w:rsid w:val="0034280B"/>
    <w:rsid w:val="00343A8E"/>
    <w:rsid w:val="00343B64"/>
    <w:rsid w:val="003443CF"/>
    <w:rsid w:val="00344507"/>
    <w:rsid w:val="00344EF8"/>
    <w:rsid w:val="00345004"/>
    <w:rsid w:val="003455D2"/>
    <w:rsid w:val="00347477"/>
    <w:rsid w:val="003479B3"/>
    <w:rsid w:val="00347E6E"/>
    <w:rsid w:val="00350089"/>
    <w:rsid w:val="00350522"/>
    <w:rsid w:val="003526B0"/>
    <w:rsid w:val="00353340"/>
    <w:rsid w:val="00353664"/>
    <w:rsid w:val="003545CA"/>
    <w:rsid w:val="0035464F"/>
    <w:rsid w:val="003547A2"/>
    <w:rsid w:val="00354F48"/>
    <w:rsid w:val="00355331"/>
    <w:rsid w:val="00355D01"/>
    <w:rsid w:val="0035622E"/>
    <w:rsid w:val="00356948"/>
    <w:rsid w:val="00360105"/>
    <w:rsid w:val="003612C0"/>
    <w:rsid w:val="00361CF2"/>
    <w:rsid w:val="00362F17"/>
    <w:rsid w:val="00362F6C"/>
    <w:rsid w:val="0036324B"/>
    <w:rsid w:val="00363598"/>
    <w:rsid w:val="00363D47"/>
    <w:rsid w:val="00364FD1"/>
    <w:rsid w:val="0036575B"/>
    <w:rsid w:val="00365F13"/>
    <w:rsid w:val="0036692F"/>
    <w:rsid w:val="00366FD4"/>
    <w:rsid w:val="003673AD"/>
    <w:rsid w:val="00371709"/>
    <w:rsid w:val="00372356"/>
    <w:rsid w:val="00373039"/>
    <w:rsid w:val="003730F3"/>
    <w:rsid w:val="00373A70"/>
    <w:rsid w:val="00374987"/>
    <w:rsid w:val="00374B8E"/>
    <w:rsid w:val="0037547C"/>
    <w:rsid w:val="003756FD"/>
    <w:rsid w:val="003766C2"/>
    <w:rsid w:val="003767DE"/>
    <w:rsid w:val="003778ED"/>
    <w:rsid w:val="0038014E"/>
    <w:rsid w:val="0038037A"/>
    <w:rsid w:val="003803B5"/>
    <w:rsid w:val="00380430"/>
    <w:rsid w:val="003816F1"/>
    <w:rsid w:val="00381C22"/>
    <w:rsid w:val="00382902"/>
    <w:rsid w:val="00382A41"/>
    <w:rsid w:val="00383C52"/>
    <w:rsid w:val="00385691"/>
    <w:rsid w:val="00386497"/>
    <w:rsid w:val="00386E16"/>
    <w:rsid w:val="00392FBC"/>
    <w:rsid w:val="00392FCA"/>
    <w:rsid w:val="00393283"/>
    <w:rsid w:val="003938F5"/>
    <w:rsid w:val="00393FD9"/>
    <w:rsid w:val="003946F7"/>
    <w:rsid w:val="0039497D"/>
    <w:rsid w:val="00394F12"/>
    <w:rsid w:val="003956EC"/>
    <w:rsid w:val="00395D7A"/>
    <w:rsid w:val="00396157"/>
    <w:rsid w:val="0039688B"/>
    <w:rsid w:val="0039720B"/>
    <w:rsid w:val="003A11C4"/>
    <w:rsid w:val="003A1345"/>
    <w:rsid w:val="003A13BE"/>
    <w:rsid w:val="003A17AE"/>
    <w:rsid w:val="003A1A53"/>
    <w:rsid w:val="003A1AFD"/>
    <w:rsid w:val="003A1CF4"/>
    <w:rsid w:val="003A2085"/>
    <w:rsid w:val="003A26FD"/>
    <w:rsid w:val="003A3F87"/>
    <w:rsid w:val="003A46DB"/>
    <w:rsid w:val="003A4A04"/>
    <w:rsid w:val="003A6E72"/>
    <w:rsid w:val="003B034E"/>
    <w:rsid w:val="003B0E60"/>
    <w:rsid w:val="003B2194"/>
    <w:rsid w:val="003B230B"/>
    <w:rsid w:val="003B237E"/>
    <w:rsid w:val="003B4B8D"/>
    <w:rsid w:val="003B720D"/>
    <w:rsid w:val="003B721A"/>
    <w:rsid w:val="003B7851"/>
    <w:rsid w:val="003B7A4F"/>
    <w:rsid w:val="003B7B49"/>
    <w:rsid w:val="003B7C36"/>
    <w:rsid w:val="003C1C61"/>
    <w:rsid w:val="003C2ABA"/>
    <w:rsid w:val="003C2F75"/>
    <w:rsid w:val="003C3465"/>
    <w:rsid w:val="003C58C7"/>
    <w:rsid w:val="003C7111"/>
    <w:rsid w:val="003D035E"/>
    <w:rsid w:val="003D112D"/>
    <w:rsid w:val="003D158B"/>
    <w:rsid w:val="003D2BBA"/>
    <w:rsid w:val="003D2E8E"/>
    <w:rsid w:val="003D430B"/>
    <w:rsid w:val="003D4BFB"/>
    <w:rsid w:val="003D4E93"/>
    <w:rsid w:val="003D4EEE"/>
    <w:rsid w:val="003D5841"/>
    <w:rsid w:val="003D5A69"/>
    <w:rsid w:val="003D5B5E"/>
    <w:rsid w:val="003D63D7"/>
    <w:rsid w:val="003D74D4"/>
    <w:rsid w:val="003D7A00"/>
    <w:rsid w:val="003D7AFC"/>
    <w:rsid w:val="003E0E7F"/>
    <w:rsid w:val="003E186D"/>
    <w:rsid w:val="003E31F0"/>
    <w:rsid w:val="003E3CD2"/>
    <w:rsid w:val="003E43F9"/>
    <w:rsid w:val="003E535D"/>
    <w:rsid w:val="003E5EE9"/>
    <w:rsid w:val="003E6B26"/>
    <w:rsid w:val="003E7351"/>
    <w:rsid w:val="003E776B"/>
    <w:rsid w:val="003E7E98"/>
    <w:rsid w:val="003F0D84"/>
    <w:rsid w:val="003F0F51"/>
    <w:rsid w:val="003F10DD"/>
    <w:rsid w:val="003F1424"/>
    <w:rsid w:val="003F18E0"/>
    <w:rsid w:val="003F395E"/>
    <w:rsid w:val="003F4179"/>
    <w:rsid w:val="003F41CC"/>
    <w:rsid w:val="003F447D"/>
    <w:rsid w:val="003F5F08"/>
    <w:rsid w:val="003F67FF"/>
    <w:rsid w:val="003F6ACE"/>
    <w:rsid w:val="003F7110"/>
    <w:rsid w:val="003F7355"/>
    <w:rsid w:val="003F767E"/>
    <w:rsid w:val="00400654"/>
    <w:rsid w:val="004032F6"/>
    <w:rsid w:val="0040357B"/>
    <w:rsid w:val="0040377F"/>
    <w:rsid w:val="00404112"/>
    <w:rsid w:val="0040440F"/>
    <w:rsid w:val="00404531"/>
    <w:rsid w:val="00404721"/>
    <w:rsid w:val="004103AF"/>
    <w:rsid w:val="00410D06"/>
    <w:rsid w:val="00411702"/>
    <w:rsid w:val="00412CF8"/>
    <w:rsid w:val="00414894"/>
    <w:rsid w:val="00414BC5"/>
    <w:rsid w:val="00415905"/>
    <w:rsid w:val="004167C0"/>
    <w:rsid w:val="00416C92"/>
    <w:rsid w:val="00416F0D"/>
    <w:rsid w:val="004179D9"/>
    <w:rsid w:val="00417D25"/>
    <w:rsid w:val="004212BD"/>
    <w:rsid w:val="0042161A"/>
    <w:rsid w:val="00421E43"/>
    <w:rsid w:val="00422C91"/>
    <w:rsid w:val="00423894"/>
    <w:rsid w:val="00423C72"/>
    <w:rsid w:val="004244B1"/>
    <w:rsid w:val="0042486E"/>
    <w:rsid w:val="004249EF"/>
    <w:rsid w:val="00426370"/>
    <w:rsid w:val="004273B2"/>
    <w:rsid w:val="00430414"/>
    <w:rsid w:val="00430757"/>
    <w:rsid w:val="004309A8"/>
    <w:rsid w:val="00431C7F"/>
    <w:rsid w:val="004324C2"/>
    <w:rsid w:val="004326F6"/>
    <w:rsid w:val="00433EE5"/>
    <w:rsid w:val="00434ACA"/>
    <w:rsid w:val="00434B18"/>
    <w:rsid w:val="00434EDD"/>
    <w:rsid w:val="004365CA"/>
    <w:rsid w:val="00437D7E"/>
    <w:rsid w:val="00440B4E"/>
    <w:rsid w:val="004412FE"/>
    <w:rsid w:val="00441904"/>
    <w:rsid w:val="00442763"/>
    <w:rsid w:val="00442A7B"/>
    <w:rsid w:val="00444531"/>
    <w:rsid w:val="00444600"/>
    <w:rsid w:val="00446C7D"/>
    <w:rsid w:val="00446CD5"/>
    <w:rsid w:val="0044701F"/>
    <w:rsid w:val="00447408"/>
    <w:rsid w:val="00447BD5"/>
    <w:rsid w:val="00450FC9"/>
    <w:rsid w:val="004522E2"/>
    <w:rsid w:val="00452E18"/>
    <w:rsid w:val="00453A18"/>
    <w:rsid w:val="004551CB"/>
    <w:rsid w:val="00455F27"/>
    <w:rsid w:val="00455FB4"/>
    <w:rsid w:val="00456B88"/>
    <w:rsid w:val="0046014E"/>
    <w:rsid w:val="00461D9E"/>
    <w:rsid w:val="00462EF4"/>
    <w:rsid w:val="00463C42"/>
    <w:rsid w:val="004647AF"/>
    <w:rsid w:val="00465092"/>
    <w:rsid w:val="00465C1F"/>
    <w:rsid w:val="00466C61"/>
    <w:rsid w:val="00467A19"/>
    <w:rsid w:val="00470F42"/>
    <w:rsid w:val="00471C35"/>
    <w:rsid w:val="00473ACC"/>
    <w:rsid w:val="004740C1"/>
    <w:rsid w:val="00474950"/>
    <w:rsid w:val="00474FBF"/>
    <w:rsid w:val="00475539"/>
    <w:rsid w:val="00477FA8"/>
    <w:rsid w:val="0048045C"/>
    <w:rsid w:val="0048054E"/>
    <w:rsid w:val="0048120D"/>
    <w:rsid w:val="00482EE8"/>
    <w:rsid w:val="00484115"/>
    <w:rsid w:val="00484C91"/>
    <w:rsid w:val="00485A7B"/>
    <w:rsid w:val="00485EC7"/>
    <w:rsid w:val="00485ECA"/>
    <w:rsid w:val="0048792D"/>
    <w:rsid w:val="00487F9F"/>
    <w:rsid w:val="00490689"/>
    <w:rsid w:val="00490737"/>
    <w:rsid w:val="00491298"/>
    <w:rsid w:val="00491343"/>
    <w:rsid w:val="004932E4"/>
    <w:rsid w:val="0049472F"/>
    <w:rsid w:val="00495243"/>
    <w:rsid w:val="00495826"/>
    <w:rsid w:val="00495F79"/>
    <w:rsid w:val="00495F95"/>
    <w:rsid w:val="00496066"/>
    <w:rsid w:val="00497026"/>
    <w:rsid w:val="004973AE"/>
    <w:rsid w:val="00497EA9"/>
    <w:rsid w:val="004A0A31"/>
    <w:rsid w:val="004A1BD2"/>
    <w:rsid w:val="004A1CE1"/>
    <w:rsid w:val="004A3949"/>
    <w:rsid w:val="004A4075"/>
    <w:rsid w:val="004A4A34"/>
    <w:rsid w:val="004A4FFD"/>
    <w:rsid w:val="004A55A8"/>
    <w:rsid w:val="004A752C"/>
    <w:rsid w:val="004A7E50"/>
    <w:rsid w:val="004B0CCD"/>
    <w:rsid w:val="004B2061"/>
    <w:rsid w:val="004B24EB"/>
    <w:rsid w:val="004B2CAA"/>
    <w:rsid w:val="004B3C40"/>
    <w:rsid w:val="004B3DBF"/>
    <w:rsid w:val="004B44E3"/>
    <w:rsid w:val="004C067A"/>
    <w:rsid w:val="004C06E0"/>
    <w:rsid w:val="004C10BD"/>
    <w:rsid w:val="004C1C8E"/>
    <w:rsid w:val="004C1E6E"/>
    <w:rsid w:val="004C3778"/>
    <w:rsid w:val="004C3C52"/>
    <w:rsid w:val="004C4C4C"/>
    <w:rsid w:val="004C50C1"/>
    <w:rsid w:val="004C5953"/>
    <w:rsid w:val="004C709B"/>
    <w:rsid w:val="004C70E2"/>
    <w:rsid w:val="004C7F9B"/>
    <w:rsid w:val="004D0DBB"/>
    <w:rsid w:val="004D0E0F"/>
    <w:rsid w:val="004D14EE"/>
    <w:rsid w:val="004D1F6F"/>
    <w:rsid w:val="004D2DF8"/>
    <w:rsid w:val="004D72DE"/>
    <w:rsid w:val="004D7909"/>
    <w:rsid w:val="004E0978"/>
    <w:rsid w:val="004E0C25"/>
    <w:rsid w:val="004E165C"/>
    <w:rsid w:val="004E1FFC"/>
    <w:rsid w:val="004E306B"/>
    <w:rsid w:val="004E3879"/>
    <w:rsid w:val="004E3EE2"/>
    <w:rsid w:val="004E468A"/>
    <w:rsid w:val="004E635D"/>
    <w:rsid w:val="004E64CE"/>
    <w:rsid w:val="004E72D0"/>
    <w:rsid w:val="004E7536"/>
    <w:rsid w:val="004E7969"/>
    <w:rsid w:val="004E79CC"/>
    <w:rsid w:val="004F129D"/>
    <w:rsid w:val="004F13FA"/>
    <w:rsid w:val="004F1A18"/>
    <w:rsid w:val="004F29A3"/>
    <w:rsid w:val="004F2A2E"/>
    <w:rsid w:val="004F2A5B"/>
    <w:rsid w:val="004F3227"/>
    <w:rsid w:val="004F3F42"/>
    <w:rsid w:val="004F4024"/>
    <w:rsid w:val="004F48AB"/>
    <w:rsid w:val="004F5022"/>
    <w:rsid w:val="004F5144"/>
    <w:rsid w:val="004F567B"/>
    <w:rsid w:val="004F5F32"/>
    <w:rsid w:val="004F7B79"/>
    <w:rsid w:val="004F870D"/>
    <w:rsid w:val="00500568"/>
    <w:rsid w:val="00500851"/>
    <w:rsid w:val="00500898"/>
    <w:rsid w:val="00500D69"/>
    <w:rsid w:val="00500DC1"/>
    <w:rsid w:val="00501C72"/>
    <w:rsid w:val="00503733"/>
    <w:rsid w:val="00503B43"/>
    <w:rsid w:val="00504783"/>
    <w:rsid w:val="00504CA7"/>
    <w:rsid w:val="00504FF6"/>
    <w:rsid w:val="00505A12"/>
    <w:rsid w:val="00505A33"/>
    <w:rsid w:val="00507AD6"/>
    <w:rsid w:val="005126BD"/>
    <w:rsid w:val="00512AC2"/>
    <w:rsid w:val="00513526"/>
    <w:rsid w:val="005136BF"/>
    <w:rsid w:val="005139F3"/>
    <w:rsid w:val="0051508E"/>
    <w:rsid w:val="005153A8"/>
    <w:rsid w:val="00515631"/>
    <w:rsid w:val="0051587C"/>
    <w:rsid w:val="00516DA6"/>
    <w:rsid w:val="0051767D"/>
    <w:rsid w:val="00517956"/>
    <w:rsid w:val="0051DE79"/>
    <w:rsid w:val="005214C2"/>
    <w:rsid w:val="00521618"/>
    <w:rsid w:val="00521679"/>
    <w:rsid w:val="005229AF"/>
    <w:rsid w:val="00524811"/>
    <w:rsid w:val="00524E92"/>
    <w:rsid w:val="00525265"/>
    <w:rsid w:val="0052567E"/>
    <w:rsid w:val="00525DC1"/>
    <w:rsid w:val="00526E6D"/>
    <w:rsid w:val="00527879"/>
    <w:rsid w:val="005301CD"/>
    <w:rsid w:val="00530AD6"/>
    <w:rsid w:val="00530C42"/>
    <w:rsid w:val="00531EB7"/>
    <w:rsid w:val="0053211C"/>
    <w:rsid w:val="00533A86"/>
    <w:rsid w:val="0053505C"/>
    <w:rsid w:val="00535326"/>
    <w:rsid w:val="00535D32"/>
    <w:rsid w:val="0053711D"/>
    <w:rsid w:val="005377A7"/>
    <w:rsid w:val="005409B9"/>
    <w:rsid w:val="00541557"/>
    <w:rsid w:val="00541DB8"/>
    <w:rsid w:val="00541DD3"/>
    <w:rsid w:val="00542D46"/>
    <w:rsid w:val="00542F4D"/>
    <w:rsid w:val="00543083"/>
    <w:rsid w:val="005433E2"/>
    <w:rsid w:val="005438EB"/>
    <w:rsid w:val="00544167"/>
    <w:rsid w:val="00544B6E"/>
    <w:rsid w:val="005457DD"/>
    <w:rsid w:val="005464F5"/>
    <w:rsid w:val="00547365"/>
    <w:rsid w:val="00547F03"/>
    <w:rsid w:val="005501B2"/>
    <w:rsid w:val="005511C3"/>
    <w:rsid w:val="005519FF"/>
    <w:rsid w:val="00552510"/>
    <w:rsid w:val="005541CE"/>
    <w:rsid w:val="005552FC"/>
    <w:rsid w:val="00556DD8"/>
    <w:rsid w:val="0055756E"/>
    <w:rsid w:val="00560B1A"/>
    <w:rsid w:val="00560D35"/>
    <w:rsid w:val="00560DE3"/>
    <w:rsid w:val="00562D06"/>
    <w:rsid w:val="005630A1"/>
    <w:rsid w:val="0056325B"/>
    <w:rsid w:val="0056409D"/>
    <w:rsid w:val="005653B1"/>
    <w:rsid w:val="0056642D"/>
    <w:rsid w:val="00567BA3"/>
    <w:rsid w:val="00571E92"/>
    <w:rsid w:val="005725D2"/>
    <w:rsid w:val="00573248"/>
    <w:rsid w:val="005735A3"/>
    <w:rsid w:val="00573FC4"/>
    <w:rsid w:val="00574233"/>
    <w:rsid w:val="005753A9"/>
    <w:rsid w:val="005761D8"/>
    <w:rsid w:val="0057650C"/>
    <w:rsid w:val="00580059"/>
    <w:rsid w:val="005804D5"/>
    <w:rsid w:val="00580F20"/>
    <w:rsid w:val="00580FDB"/>
    <w:rsid w:val="00581248"/>
    <w:rsid w:val="005816FB"/>
    <w:rsid w:val="00581B59"/>
    <w:rsid w:val="00582914"/>
    <w:rsid w:val="00582EB6"/>
    <w:rsid w:val="005838CD"/>
    <w:rsid w:val="00583F24"/>
    <w:rsid w:val="005844ED"/>
    <w:rsid w:val="00585946"/>
    <w:rsid w:val="0058631D"/>
    <w:rsid w:val="00590606"/>
    <w:rsid w:val="00591267"/>
    <w:rsid w:val="00592072"/>
    <w:rsid w:val="0059326C"/>
    <w:rsid w:val="0059328F"/>
    <w:rsid w:val="00593526"/>
    <w:rsid w:val="00593650"/>
    <w:rsid w:val="00593F53"/>
    <w:rsid w:val="0059444C"/>
    <w:rsid w:val="005950A2"/>
    <w:rsid w:val="00595CDD"/>
    <w:rsid w:val="00597875"/>
    <w:rsid w:val="005979E2"/>
    <w:rsid w:val="00597A41"/>
    <w:rsid w:val="00597CF7"/>
    <w:rsid w:val="005A3362"/>
    <w:rsid w:val="005A4450"/>
    <w:rsid w:val="005A5E31"/>
    <w:rsid w:val="005A63CE"/>
    <w:rsid w:val="005A7288"/>
    <w:rsid w:val="005A73BD"/>
    <w:rsid w:val="005B0926"/>
    <w:rsid w:val="005B0EF2"/>
    <w:rsid w:val="005B2A1D"/>
    <w:rsid w:val="005B2E23"/>
    <w:rsid w:val="005B2EC3"/>
    <w:rsid w:val="005B36D1"/>
    <w:rsid w:val="005B50DC"/>
    <w:rsid w:val="005B5948"/>
    <w:rsid w:val="005B5991"/>
    <w:rsid w:val="005B5A12"/>
    <w:rsid w:val="005B696B"/>
    <w:rsid w:val="005B6FFF"/>
    <w:rsid w:val="005C15BB"/>
    <w:rsid w:val="005C2323"/>
    <w:rsid w:val="005C273F"/>
    <w:rsid w:val="005C2BB2"/>
    <w:rsid w:val="005C30E2"/>
    <w:rsid w:val="005C3DFE"/>
    <w:rsid w:val="005C5887"/>
    <w:rsid w:val="005C66BB"/>
    <w:rsid w:val="005C73C0"/>
    <w:rsid w:val="005C7724"/>
    <w:rsid w:val="005C7B2E"/>
    <w:rsid w:val="005D00DE"/>
    <w:rsid w:val="005D057A"/>
    <w:rsid w:val="005D1758"/>
    <w:rsid w:val="005D1A82"/>
    <w:rsid w:val="005D23B2"/>
    <w:rsid w:val="005D3DA9"/>
    <w:rsid w:val="005D40AF"/>
    <w:rsid w:val="005D40B5"/>
    <w:rsid w:val="005D4D81"/>
    <w:rsid w:val="005D51B2"/>
    <w:rsid w:val="005D59B0"/>
    <w:rsid w:val="005D5C78"/>
    <w:rsid w:val="005D6EA4"/>
    <w:rsid w:val="005E0427"/>
    <w:rsid w:val="005E1141"/>
    <w:rsid w:val="005E126D"/>
    <w:rsid w:val="005E1E59"/>
    <w:rsid w:val="005E2254"/>
    <w:rsid w:val="005E2944"/>
    <w:rsid w:val="005E2CE3"/>
    <w:rsid w:val="005E2FD3"/>
    <w:rsid w:val="005E33BB"/>
    <w:rsid w:val="005E36AB"/>
    <w:rsid w:val="005E4FCB"/>
    <w:rsid w:val="005E5E5F"/>
    <w:rsid w:val="005E64A8"/>
    <w:rsid w:val="005E7613"/>
    <w:rsid w:val="005E7808"/>
    <w:rsid w:val="005E7A20"/>
    <w:rsid w:val="005F0D03"/>
    <w:rsid w:val="005F0DE9"/>
    <w:rsid w:val="005F0F41"/>
    <w:rsid w:val="005F12DD"/>
    <w:rsid w:val="005F1305"/>
    <w:rsid w:val="005F17A4"/>
    <w:rsid w:val="005F1DFF"/>
    <w:rsid w:val="005F2318"/>
    <w:rsid w:val="005F3512"/>
    <w:rsid w:val="005F3E23"/>
    <w:rsid w:val="005F46DC"/>
    <w:rsid w:val="005F5EF6"/>
    <w:rsid w:val="005F6304"/>
    <w:rsid w:val="005F6E17"/>
    <w:rsid w:val="005F7D83"/>
    <w:rsid w:val="006019FA"/>
    <w:rsid w:val="0060241A"/>
    <w:rsid w:val="0060415E"/>
    <w:rsid w:val="006058AF"/>
    <w:rsid w:val="00606347"/>
    <w:rsid w:val="00606626"/>
    <w:rsid w:val="0060662D"/>
    <w:rsid w:val="00606A38"/>
    <w:rsid w:val="00607D23"/>
    <w:rsid w:val="00610704"/>
    <w:rsid w:val="0061089F"/>
    <w:rsid w:val="00611200"/>
    <w:rsid w:val="0061192F"/>
    <w:rsid w:val="00613480"/>
    <w:rsid w:val="00613870"/>
    <w:rsid w:val="00613AB6"/>
    <w:rsid w:val="00613B1C"/>
    <w:rsid w:val="006145BD"/>
    <w:rsid w:val="006147B1"/>
    <w:rsid w:val="00614FE5"/>
    <w:rsid w:val="00616248"/>
    <w:rsid w:val="0061633A"/>
    <w:rsid w:val="00617556"/>
    <w:rsid w:val="00617976"/>
    <w:rsid w:val="00617C32"/>
    <w:rsid w:val="0062034F"/>
    <w:rsid w:val="00622E97"/>
    <w:rsid w:val="00623C69"/>
    <w:rsid w:val="006246B4"/>
    <w:rsid w:val="006250AF"/>
    <w:rsid w:val="00625609"/>
    <w:rsid w:val="00625940"/>
    <w:rsid w:val="006269DD"/>
    <w:rsid w:val="0062783C"/>
    <w:rsid w:val="0063110A"/>
    <w:rsid w:val="006320F7"/>
    <w:rsid w:val="006323A9"/>
    <w:rsid w:val="00632866"/>
    <w:rsid w:val="00632A5A"/>
    <w:rsid w:val="0063337E"/>
    <w:rsid w:val="006335A2"/>
    <w:rsid w:val="0063402D"/>
    <w:rsid w:val="0063478E"/>
    <w:rsid w:val="00634EE2"/>
    <w:rsid w:val="00635738"/>
    <w:rsid w:val="00635B66"/>
    <w:rsid w:val="0063680F"/>
    <w:rsid w:val="00636F3C"/>
    <w:rsid w:val="00637B7F"/>
    <w:rsid w:val="00640098"/>
    <w:rsid w:val="0064265F"/>
    <w:rsid w:val="00642690"/>
    <w:rsid w:val="00642C19"/>
    <w:rsid w:val="00643911"/>
    <w:rsid w:val="00643C63"/>
    <w:rsid w:val="006448A8"/>
    <w:rsid w:val="00646720"/>
    <w:rsid w:val="006469D7"/>
    <w:rsid w:val="00650359"/>
    <w:rsid w:val="0065064F"/>
    <w:rsid w:val="006506C0"/>
    <w:rsid w:val="00650B87"/>
    <w:rsid w:val="00651045"/>
    <w:rsid w:val="006510A2"/>
    <w:rsid w:val="00651AF4"/>
    <w:rsid w:val="006524B0"/>
    <w:rsid w:val="00652657"/>
    <w:rsid w:val="00652794"/>
    <w:rsid w:val="00652A17"/>
    <w:rsid w:val="006539AA"/>
    <w:rsid w:val="00655429"/>
    <w:rsid w:val="00661E6F"/>
    <w:rsid w:val="0066275F"/>
    <w:rsid w:val="00663563"/>
    <w:rsid w:val="006641A6"/>
    <w:rsid w:val="0066694C"/>
    <w:rsid w:val="00666BCE"/>
    <w:rsid w:val="006677BF"/>
    <w:rsid w:val="00670BF7"/>
    <w:rsid w:val="00672E07"/>
    <w:rsid w:val="00672FAA"/>
    <w:rsid w:val="006738F3"/>
    <w:rsid w:val="00674040"/>
    <w:rsid w:val="00674E17"/>
    <w:rsid w:val="00675275"/>
    <w:rsid w:val="0067667F"/>
    <w:rsid w:val="00676B02"/>
    <w:rsid w:val="00677238"/>
    <w:rsid w:val="00680ED0"/>
    <w:rsid w:val="00681923"/>
    <w:rsid w:val="00681CA4"/>
    <w:rsid w:val="00682375"/>
    <w:rsid w:val="00682440"/>
    <w:rsid w:val="00683079"/>
    <w:rsid w:val="00683A6D"/>
    <w:rsid w:val="00683E16"/>
    <w:rsid w:val="00684624"/>
    <w:rsid w:val="0068506C"/>
    <w:rsid w:val="006857B6"/>
    <w:rsid w:val="0068646E"/>
    <w:rsid w:val="00686F00"/>
    <w:rsid w:val="006874E2"/>
    <w:rsid w:val="0069087C"/>
    <w:rsid w:val="00690D13"/>
    <w:rsid w:val="00691706"/>
    <w:rsid w:val="00691D44"/>
    <w:rsid w:val="006923B9"/>
    <w:rsid w:val="00692CA9"/>
    <w:rsid w:val="00692FB5"/>
    <w:rsid w:val="00693983"/>
    <w:rsid w:val="00693F23"/>
    <w:rsid w:val="006940CF"/>
    <w:rsid w:val="00694A77"/>
    <w:rsid w:val="00694A82"/>
    <w:rsid w:val="006950A9"/>
    <w:rsid w:val="0069669A"/>
    <w:rsid w:val="00696A22"/>
    <w:rsid w:val="00697875"/>
    <w:rsid w:val="006A0801"/>
    <w:rsid w:val="006A118F"/>
    <w:rsid w:val="006A427A"/>
    <w:rsid w:val="006A5981"/>
    <w:rsid w:val="006A5B10"/>
    <w:rsid w:val="006A6286"/>
    <w:rsid w:val="006A693F"/>
    <w:rsid w:val="006A76FE"/>
    <w:rsid w:val="006A79C9"/>
    <w:rsid w:val="006B011F"/>
    <w:rsid w:val="006B0701"/>
    <w:rsid w:val="006B144D"/>
    <w:rsid w:val="006B20FF"/>
    <w:rsid w:val="006B2A7B"/>
    <w:rsid w:val="006B4685"/>
    <w:rsid w:val="006B5733"/>
    <w:rsid w:val="006B6096"/>
    <w:rsid w:val="006B6FD1"/>
    <w:rsid w:val="006B7B9F"/>
    <w:rsid w:val="006B7D55"/>
    <w:rsid w:val="006C0A7A"/>
    <w:rsid w:val="006C1064"/>
    <w:rsid w:val="006C1B5E"/>
    <w:rsid w:val="006C1E50"/>
    <w:rsid w:val="006C2257"/>
    <w:rsid w:val="006C35B7"/>
    <w:rsid w:val="006C37F7"/>
    <w:rsid w:val="006C52E6"/>
    <w:rsid w:val="006C5AFE"/>
    <w:rsid w:val="006C6B85"/>
    <w:rsid w:val="006C75AF"/>
    <w:rsid w:val="006C7B21"/>
    <w:rsid w:val="006D19DC"/>
    <w:rsid w:val="006D1B00"/>
    <w:rsid w:val="006D1B55"/>
    <w:rsid w:val="006D1EB5"/>
    <w:rsid w:val="006D22BA"/>
    <w:rsid w:val="006D2EA5"/>
    <w:rsid w:val="006D3980"/>
    <w:rsid w:val="006D40F4"/>
    <w:rsid w:val="006D41CC"/>
    <w:rsid w:val="006D4B83"/>
    <w:rsid w:val="006D4C4D"/>
    <w:rsid w:val="006D5B83"/>
    <w:rsid w:val="006D6783"/>
    <w:rsid w:val="006D7A45"/>
    <w:rsid w:val="006D7D86"/>
    <w:rsid w:val="006E0229"/>
    <w:rsid w:val="006E0D1C"/>
    <w:rsid w:val="006E1D82"/>
    <w:rsid w:val="006E3309"/>
    <w:rsid w:val="006E399F"/>
    <w:rsid w:val="006E43D7"/>
    <w:rsid w:val="006E475E"/>
    <w:rsid w:val="006E4FD6"/>
    <w:rsid w:val="006E6238"/>
    <w:rsid w:val="006E7034"/>
    <w:rsid w:val="006F0BD8"/>
    <w:rsid w:val="006F1985"/>
    <w:rsid w:val="006F1F22"/>
    <w:rsid w:val="006F21A7"/>
    <w:rsid w:val="006F354D"/>
    <w:rsid w:val="006F378B"/>
    <w:rsid w:val="006F3BBC"/>
    <w:rsid w:val="006F3D1F"/>
    <w:rsid w:val="006F44E0"/>
    <w:rsid w:val="006F4639"/>
    <w:rsid w:val="006F5D2F"/>
    <w:rsid w:val="006F6275"/>
    <w:rsid w:val="006F7442"/>
    <w:rsid w:val="0070017C"/>
    <w:rsid w:val="00701E06"/>
    <w:rsid w:val="00702803"/>
    <w:rsid w:val="0070372E"/>
    <w:rsid w:val="00706C70"/>
    <w:rsid w:val="00707138"/>
    <w:rsid w:val="00707AA2"/>
    <w:rsid w:val="00707B40"/>
    <w:rsid w:val="00707EAD"/>
    <w:rsid w:val="00710BF1"/>
    <w:rsid w:val="00711A88"/>
    <w:rsid w:val="00712238"/>
    <w:rsid w:val="007127D9"/>
    <w:rsid w:val="00712E12"/>
    <w:rsid w:val="00713102"/>
    <w:rsid w:val="00713EC0"/>
    <w:rsid w:val="00714FA7"/>
    <w:rsid w:val="007160E3"/>
    <w:rsid w:val="00716416"/>
    <w:rsid w:val="00716898"/>
    <w:rsid w:val="00717292"/>
    <w:rsid w:val="007177BE"/>
    <w:rsid w:val="00717E3E"/>
    <w:rsid w:val="00720585"/>
    <w:rsid w:val="00721052"/>
    <w:rsid w:val="0072157C"/>
    <w:rsid w:val="00722410"/>
    <w:rsid w:val="007234DA"/>
    <w:rsid w:val="00723708"/>
    <w:rsid w:val="007237BB"/>
    <w:rsid w:val="00723FF5"/>
    <w:rsid w:val="007246CC"/>
    <w:rsid w:val="007259A9"/>
    <w:rsid w:val="00725A8A"/>
    <w:rsid w:val="00727655"/>
    <w:rsid w:val="007316E0"/>
    <w:rsid w:val="007329AA"/>
    <w:rsid w:val="00732AB9"/>
    <w:rsid w:val="007338DC"/>
    <w:rsid w:val="00733DB4"/>
    <w:rsid w:val="00736371"/>
    <w:rsid w:val="0073669A"/>
    <w:rsid w:val="00740789"/>
    <w:rsid w:val="007427FC"/>
    <w:rsid w:val="0074293C"/>
    <w:rsid w:val="007429BF"/>
    <w:rsid w:val="0074415B"/>
    <w:rsid w:val="00744B40"/>
    <w:rsid w:val="00744BC0"/>
    <w:rsid w:val="007450FE"/>
    <w:rsid w:val="007459A2"/>
    <w:rsid w:val="00745DF3"/>
    <w:rsid w:val="007466FB"/>
    <w:rsid w:val="007505DA"/>
    <w:rsid w:val="00750ADE"/>
    <w:rsid w:val="00751A10"/>
    <w:rsid w:val="00751CCD"/>
    <w:rsid w:val="007523ED"/>
    <w:rsid w:val="007535AF"/>
    <w:rsid w:val="007539CB"/>
    <w:rsid w:val="00753DA4"/>
    <w:rsid w:val="00754A26"/>
    <w:rsid w:val="00756259"/>
    <w:rsid w:val="007567F6"/>
    <w:rsid w:val="00757325"/>
    <w:rsid w:val="00761043"/>
    <w:rsid w:val="00761D55"/>
    <w:rsid w:val="0076317A"/>
    <w:rsid w:val="007641A2"/>
    <w:rsid w:val="00765065"/>
    <w:rsid w:val="00765631"/>
    <w:rsid w:val="0076580E"/>
    <w:rsid w:val="00765833"/>
    <w:rsid w:val="00766A60"/>
    <w:rsid w:val="00767BE5"/>
    <w:rsid w:val="007702F5"/>
    <w:rsid w:val="00771530"/>
    <w:rsid w:val="007719BF"/>
    <w:rsid w:val="00771CBE"/>
    <w:rsid w:val="00773793"/>
    <w:rsid w:val="007741DE"/>
    <w:rsid w:val="00774433"/>
    <w:rsid w:val="00776E5D"/>
    <w:rsid w:val="00780140"/>
    <w:rsid w:val="0078014B"/>
    <w:rsid w:val="00780A1D"/>
    <w:rsid w:val="00780FA0"/>
    <w:rsid w:val="00781723"/>
    <w:rsid w:val="00782D69"/>
    <w:rsid w:val="00783AB7"/>
    <w:rsid w:val="0078412F"/>
    <w:rsid w:val="00785AE3"/>
    <w:rsid w:val="00786EAD"/>
    <w:rsid w:val="007874D5"/>
    <w:rsid w:val="00787626"/>
    <w:rsid w:val="00787806"/>
    <w:rsid w:val="00791755"/>
    <w:rsid w:val="00792A75"/>
    <w:rsid w:val="0079499D"/>
    <w:rsid w:val="00794C25"/>
    <w:rsid w:val="0079559B"/>
    <w:rsid w:val="007958DC"/>
    <w:rsid w:val="007A0CF6"/>
    <w:rsid w:val="007A2F39"/>
    <w:rsid w:val="007A33C3"/>
    <w:rsid w:val="007A4D34"/>
    <w:rsid w:val="007A5A1F"/>
    <w:rsid w:val="007A6152"/>
    <w:rsid w:val="007A70C2"/>
    <w:rsid w:val="007A70F6"/>
    <w:rsid w:val="007A7484"/>
    <w:rsid w:val="007A76DA"/>
    <w:rsid w:val="007A7BF3"/>
    <w:rsid w:val="007B3EC7"/>
    <w:rsid w:val="007B454B"/>
    <w:rsid w:val="007B6FD0"/>
    <w:rsid w:val="007B74C9"/>
    <w:rsid w:val="007B794A"/>
    <w:rsid w:val="007C0334"/>
    <w:rsid w:val="007C52ED"/>
    <w:rsid w:val="007C5D87"/>
    <w:rsid w:val="007C6A21"/>
    <w:rsid w:val="007C6D94"/>
    <w:rsid w:val="007C74A4"/>
    <w:rsid w:val="007C7E61"/>
    <w:rsid w:val="007D0332"/>
    <w:rsid w:val="007D0A67"/>
    <w:rsid w:val="007D12F5"/>
    <w:rsid w:val="007D1C81"/>
    <w:rsid w:val="007D2DB7"/>
    <w:rsid w:val="007D2E94"/>
    <w:rsid w:val="007D36B5"/>
    <w:rsid w:val="007D3F23"/>
    <w:rsid w:val="007D5A06"/>
    <w:rsid w:val="007D6BF8"/>
    <w:rsid w:val="007D6F3D"/>
    <w:rsid w:val="007D7588"/>
    <w:rsid w:val="007E0255"/>
    <w:rsid w:val="007E1B23"/>
    <w:rsid w:val="007E29A5"/>
    <w:rsid w:val="007E363C"/>
    <w:rsid w:val="007E3664"/>
    <w:rsid w:val="007E484D"/>
    <w:rsid w:val="007E527C"/>
    <w:rsid w:val="007F04F9"/>
    <w:rsid w:val="007F12F9"/>
    <w:rsid w:val="007F1C42"/>
    <w:rsid w:val="007F2C58"/>
    <w:rsid w:val="007F38AC"/>
    <w:rsid w:val="007F4D39"/>
    <w:rsid w:val="007F78F3"/>
    <w:rsid w:val="00800298"/>
    <w:rsid w:val="00800DC5"/>
    <w:rsid w:val="00801B43"/>
    <w:rsid w:val="00802041"/>
    <w:rsid w:val="00802B6D"/>
    <w:rsid w:val="00803A04"/>
    <w:rsid w:val="00803C22"/>
    <w:rsid w:val="00804115"/>
    <w:rsid w:val="008057BC"/>
    <w:rsid w:val="00806031"/>
    <w:rsid w:val="00806A75"/>
    <w:rsid w:val="00807E2E"/>
    <w:rsid w:val="0081017F"/>
    <w:rsid w:val="00810A58"/>
    <w:rsid w:val="00812FD3"/>
    <w:rsid w:val="008146B2"/>
    <w:rsid w:val="008149E7"/>
    <w:rsid w:val="00820193"/>
    <w:rsid w:val="00820FBA"/>
    <w:rsid w:val="00821BF6"/>
    <w:rsid w:val="0082242D"/>
    <w:rsid w:val="00822B2A"/>
    <w:rsid w:val="00822DA3"/>
    <w:rsid w:val="00822F35"/>
    <w:rsid w:val="0082337F"/>
    <w:rsid w:val="008238A7"/>
    <w:rsid w:val="008252BC"/>
    <w:rsid w:val="008267B1"/>
    <w:rsid w:val="008268B6"/>
    <w:rsid w:val="008270F2"/>
    <w:rsid w:val="008305F0"/>
    <w:rsid w:val="00831317"/>
    <w:rsid w:val="008316DF"/>
    <w:rsid w:val="0083215A"/>
    <w:rsid w:val="00834FB9"/>
    <w:rsid w:val="00834FE8"/>
    <w:rsid w:val="00835244"/>
    <w:rsid w:val="0083573A"/>
    <w:rsid w:val="00836800"/>
    <w:rsid w:val="00837219"/>
    <w:rsid w:val="0083768B"/>
    <w:rsid w:val="00837696"/>
    <w:rsid w:val="0084009B"/>
    <w:rsid w:val="008402F6"/>
    <w:rsid w:val="008411EA"/>
    <w:rsid w:val="00841C32"/>
    <w:rsid w:val="00841D1F"/>
    <w:rsid w:val="00842181"/>
    <w:rsid w:val="008423B7"/>
    <w:rsid w:val="00842467"/>
    <w:rsid w:val="00842D54"/>
    <w:rsid w:val="00843626"/>
    <w:rsid w:val="00843957"/>
    <w:rsid w:val="00846C7B"/>
    <w:rsid w:val="00846F1E"/>
    <w:rsid w:val="00847895"/>
    <w:rsid w:val="00850490"/>
    <w:rsid w:val="00852B0A"/>
    <w:rsid w:val="008532B5"/>
    <w:rsid w:val="008537A8"/>
    <w:rsid w:val="00853B27"/>
    <w:rsid w:val="008555C7"/>
    <w:rsid w:val="00855CCA"/>
    <w:rsid w:val="0085622C"/>
    <w:rsid w:val="00856AED"/>
    <w:rsid w:val="00857D61"/>
    <w:rsid w:val="00857EF4"/>
    <w:rsid w:val="008607B3"/>
    <w:rsid w:val="008611D3"/>
    <w:rsid w:val="00861912"/>
    <w:rsid w:val="00861AB8"/>
    <w:rsid w:val="00861D42"/>
    <w:rsid w:val="00861F90"/>
    <w:rsid w:val="00862DDC"/>
    <w:rsid w:val="00866BB1"/>
    <w:rsid w:val="008670BA"/>
    <w:rsid w:val="008673EB"/>
    <w:rsid w:val="00867E51"/>
    <w:rsid w:val="00869838"/>
    <w:rsid w:val="008715F6"/>
    <w:rsid w:val="008717EA"/>
    <w:rsid w:val="00874195"/>
    <w:rsid w:val="00874A59"/>
    <w:rsid w:val="0087553C"/>
    <w:rsid w:val="00876959"/>
    <w:rsid w:val="00876E99"/>
    <w:rsid w:val="008775D8"/>
    <w:rsid w:val="00877798"/>
    <w:rsid w:val="00880375"/>
    <w:rsid w:val="00881897"/>
    <w:rsid w:val="008838F6"/>
    <w:rsid w:val="008839E7"/>
    <w:rsid w:val="00883FC8"/>
    <w:rsid w:val="00884CAC"/>
    <w:rsid w:val="00884FC4"/>
    <w:rsid w:val="00885518"/>
    <w:rsid w:val="0088691B"/>
    <w:rsid w:val="008875B4"/>
    <w:rsid w:val="0088770F"/>
    <w:rsid w:val="008910E7"/>
    <w:rsid w:val="008910F2"/>
    <w:rsid w:val="0089123D"/>
    <w:rsid w:val="00891823"/>
    <w:rsid w:val="00894285"/>
    <w:rsid w:val="00894DA0"/>
    <w:rsid w:val="00896DBE"/>
    <w:rsid w:val="008A2252"/>
    <w:rsid w:val="008A27B8"/>
    <w:rsid w:val="008A35F5"/>
    <w:rsid w:val="008A3E9C"/>
    <w:rsid w:val="008A4683"/>
    <w:rsid w:val="008A5BA2"/>
    <w:rsid w:val="008B0C90"/>
    <w:rsid w:val="008B11E4"/>
    <w:rsid w:val="008B1FDB"/>
    <w:rsid w:val="008B3A7D"/>
    <w:rsid w:val="008B3F88"/>
    <w:rsid w:val="008B4282"/>
    <w:rsid w:val="008B4364"/>
    <w:rsid w:val="008B609C"/>
    <w:rsid w:val="008B6FF1"/>
    <w:rsid w:val="008B7649"/>
    <w:rsid w:val="008B7F2F"/>
    <w:rsid w:val="008C088A"/>
    <w:rsid w:val="008C147D"/>
    <w:rsid w:val="008C3954"/>
    <w:rsid w:val="008C3A07"/>
    <w:rsid w:val="008C4F44"/>
    <w:rsid w:val="008C7F8A"/>
    <w:rsid w:val="008D0668"/>
    <w:rsid w:val="008D1010"/>
    <w:rsid w:val="008D114D"/>
    <w:rsid w:val="008D13A7"/>
    <w:rsid w:val="008D1706"/>
    <w:rsid w:val="008D328C"/>
    <w:rsid w:val="008D540D"/>
    <w:rsid w:val="008D63E3"/>
    <w:rsid w:val="008D767C"/>
    <w:rsid w:val="008D7DA6"/>
    <w:rsid w:val="008E11E9"/>
    <w:rsid w:val="008E3B5E"/>
    <w:rsid w:val="008E5CC0"/>
    <w:rsid w:val="008E6820"/>
    <w:rsid w:val="008E6E22"/>
    <w:rsid w:val="008E6F88"/>
    <w:rsid w:val="008F067C"/>
    <w:rsid w:val="008F1016"/>
    <w:rsid w:val="008F1CB3"/>
    <w:rsid w:val="008F1D07"/>
    <w:rsid w:val="008F1F1B"/>
    <w:rsid w:val="008F4B13"/>
    <w:rsid w:val="008F4EED"/>
    <w:rsid w:val="008F5DF3"/>
    <w:rsid w:val="008F6566"/>
    <w:rsid w:val="008F6AE7"/>
    <w:rsid w:val="008F6F3B"/>
    <w:rsid w:val="008F7381"/>
    <w:rsid w:val="00900121"/>
    <w:rsid w:val="0090017D"/>
    <w:rsid w:val="00900367"/>
    <w:rsid w:val="00901456"/>
    <w:rsid w:val="00901A3C"/>
    <w:rsid w:val="009024BB"/>
    <w:rsid w:val="00902954"/>
    <w:rsid w:val="00903909"/>
    <w:rsid w:val="00903B1E"/>
    <w:rsid w:val="0090575B"/>
    <w:rsid w:val="00905CAD"/>
    <w:rsid w:val="009072C5"/>
    <w:rsid w:val="009078CD"/>
    <w:rsid w:val="009105D6"/>
    <w:rsid w:val="00910F76"/>
    <w:rsid w:val="00911900"/>
    <w:rsid w:val="00911A8E"/>
    <w:rsid w:val="00912693"/>
    <w:rsid w:val="00912D5F"/>
    <w:rsid w:val="00913E91"/>
    <w:rsid w:val="00914D9D"/>
    <w:rsid w:val="00915195"/>
    <w:rsid w:val="00915B00"/>
    <w:rsid w:val="00915F50"/>
    <w:rsid w:val="009164B6"/>
    <w:rsid w:val="00916561"/>
    <w:rsid w:val="00916CAD"/>
    <w:rsid w:val="00917198"/>
    <w:rsid w:val="009175A4"/>
    <w:rsid w:val="00920581"/>
    <w:rsid w:val="009207F1"/>
    <w:rsid w:val="00921682"/>
    <w:rsid w:val="009221ED"/>
    <w:rsid w:val="00922E6D"/>
    <w:rsid w:val="00923C35"/>
    <w:rsid w:val="00923CB7"/>
    <w:rsid w:val="009244E6"/>
    <w:rsid w:val="00924532"/>
    <w:rsid w:val="00925EC1"/>
    <w:rsid w:val="00926DED"/>
    <w:rsid w:val="00927068"/>
    <w:rsid w:val="009277C4"/>
    <w:rsid w:val="00927851"/>
    <w:rsid w:val="00930756"/>
    <w:rsid w:val="0093162D"/>
    <w:rsid w:val="00931FB0"/>
    <w:rsid w:val="0093207B"/>
    <w:rsid w:val="009324FB"/>
    <w:rsid w:val="00933365"/>
    <w:rsid w:val="00934F25"/>
    <w:rsid w:val="00935204"/>
    <w:rsid w:val="00935D5D"/>
    <w:rsid w:val="00936487"/>
    <w:rsid w:val="00936D6A"/>
    <w:rsid w:val="00937000"/>
    <w:rsid w:val="00937E0C"/>
    <w:rsid w:val="00940C18"/>
    <w:rsid w:val="00941C45"/>
    <w:rsid w:val="00941E6A"/>
    <w:rsid w:val="009420D1"/>
    <w:rsid w:val="00943DA1"/>
    <w:rsid w:val="00944206"/>
    <w:rsid w:val="00944921"/>
    <w:rsid w:val="00944CF9"/>
    <w:rsid w:val="009458DE"/>
    <w:rsid w:val="00945A4B"/>
    <w:rsid w:val="00946549"/>
    <w:rsid w:val="00946847"/>
    <w:rsid w:val="00947B3E"/>
    <w:rsid w:val="00950201"/>
    <w:rsid w:val="009502F5"/>
    <w:rsid w:val="00952883"/>
    <w:rsid w:val="00952E92"/>
    <w:rsid w:val="00952F14"/>
    <w:rsid w:val="00952FF0"/>
    <w:rsid w:val="0095313F"/>
    <w:rsid w:val="00953309"/>
    <w:rsid w:val="00953F1A"/>
    <w:rsid w:val="009550F6"/>
    <w:rsid w:val="0095635B"/>
    <w:rsid w:val="009570D8"/>
    <w:rsid w:val="00960518"/>
    <w:rsid w:val="00960831"/>
    <w:rsid w:val="00960A8B"/>
    <w:rsid w:val="00960CD9"/>
    <w:rsid w:val="0096203F"/>
    <w:rsid w:val="009640A0"/>
    <w:rsid w:val="00966254"/>
    <w:rsid w:val="00966278"/>
    <w:rsid w:val="009667B6"/>
    <w:rsid w:val="00966ACC"/>
    <w:rsid w:val="00967C2D"/>
    <w:rsid w:val="00967CD2"/>
    <w:rsid w:val="00970DFA"/>
    <w:rsid w:val="009712ED"/>
    <w:rsid w:val="00972B1A"/>
    <w:rsid w:val="00972D8A"/>
    <w:rsid w:val="00973178"/>
    <w:rsid w:val="00973749"/>
    <w:rsid w:val="00974308"/>
    <w:rsid w:val="00974838"/>
    <w:rsid w:val="00975652"/>
    <w:rsid w:val="00975EA5"/>
    <w:rsid w:val="00975F40"/>
    <w:rsid w:val="0097647D"/>
    <w:rsid w:val="00976853"/>
    <w:rsid w:val="00977A7F"/>
    <w:rsid w:val="00980097"/>
    <w:rsid w:val="00980130"/>
    <w:rsid w:val="009808AD"/>
    <w:rsid w:val="00980C38"/>
    <w:rsid w:val="0098113D"/>
    <w:rsid w:val="009815DB"/>
    <w:rsid w:val="009817A9"/>
    <w:rsid w:val="009820B0"/>
    <w:rsid w:val="00982161"/>
    <w:rsid w:val="00982F72"/>
    <w:rsid w:val="0098341E"/>
    <w:rsid w:val="0098518C"/>
    <w:rsid w:val="009864B6"/>
    <w:rsid w:val="009871A6"/>
    <w:rsid w:val="0098726E"/>
    <w:rsid w:val="00990A32"/>
    <w:rsid w:val="0099166C"/>
    <w:rsid w:val="00991874"/>
    <w:rsid w:val="00991A69"/>
    <w:rsid w:val="0099244B"/>
    <w:rsid w:val="00992893"/>
    <w:rsid w:val="00994B39"/>
    <w:rsid w:val="00994B58"/>
    <w:rsid w:val="00995592"/>
    <w:rsid w:val="00996012"/>
    <w:rsid w:val="00996720"/>
    <w:rsid w:val="00997E84"/>
    <w:rsid w:val="009A21E2"/>
    <w:rsid w:val="009A47F3"/>
    <w:rsid w:val="009A4E0B"/>
    <w:rsid w:val="009A50F1"/>
    <w:rsid w:val="009A54C5"/>
    <w:rsid w:val="009A57CE"/>
    <w:rsid w:val="009A5C11"/>
    <w:rsid w:val="009A6372"/>
    <w:rsid w:val="009A7B6D"/>
    <w:rsid w:val="009A7DEB"/>
    <w:rsid w:val="009A7EBF"/>
    <w:rsid w:val="009A7F1E"/>
    <w:rsid w:val="009B0D09"/>
    <w:rsid w:val="009B0DD5"/>
    <w:rsid w:val="009B2205"/>
    <w:rsid w:val="009B34B0"/>
    <w:rsid w:val="009B45F0"/>
    <w:rsid w:val="009C040E"/>
    <w:rsid w:val="009C2425"/>
    <w:rsid w:val="009C294E"/>
    <w:rsid w:val="009C2A92"/>
    <w:rsid w:val="009C2E17"/>
    <w:rsid w:val="009C35E1"/>
    <w:rsid w:val="009C383B"/>
    <w:rsid w:val="009C49C6"/>
    <w:rsid w:val="009C68E9"/>
    <w:rsid w:val="009C7200"/>
    <w:rsid w:val="009C7715"/>
    <w:rsid w:val="009C7E38"/>
    <w:rsid w:val="009C7F93"/>
    <w:rsid w:val="009D038A"/>
    <w:rsid w:val="009D046B"/>
    <w:rsid w:val="009D23C1"/>
    <w:rsid w:val="009D2BBC"/>
    <w:rsid w:val="009D2D0A"/>
    <w:rsid w:val="009D3AE5"/>
    <w:rsid w:val="009D40B2"/>
    <w:rsid w:val="009D4574"/>
    <w:rsid w:val="009D49B6"/>
    <w:rsid w:val="009D4B9C"/>
    <w:rsid w:val="009D4F64"/>
    <w:rsid w:val="009D665C"/>
    <w:rsid w:val="009D75C5"/>
    <w:rsid w:val="009E138E"/>
    <w:rsid w:val="009E154F"/>
    <w:rsid w:val="009E169D"/>
    <w:rsid w:val="009E2F8A"/>
    <w:rsid w:val="009E3528"/>
    <w:rsid w:val="009E364D"/>
    <w:rsid w:val="009E5145"/>
    <w:rsid w:val="009E6112"/>
    <w:rsid w:val="009E63AD"/>
    <w:rsid w:val="009E6524"/>
    <w:rsid w:val="009E66AE"/>
    <w:rsid w:val="009F012C"/>
    <w:rsid w:val="009F0B81"/>
    <w:rsid w:val="009F1C91"/>
    <w:rsid w:val="009F1E2C"/>
    <w:rsid w:val="009F3E15"/>
    <w:rsid w:val="009F41D3"/>
    <w:rsid w:val="009F4EE4"/>
    <w:rsid w:val="009F6061"/>
    <w:rsid w:val="009F6550"/>
    <w:rsid w:val="009F6802"/>
    <w:rsid w:val="009F6CC8"/>
    <w:rsid w:val="009F7972"/>
    <w:rsid w:val="00A00791"/>
    <w:rsid w:val="00A00C84"/>
    <w:rsid w:val="00A00F56"/>
    <w:rsid w:val="00A01D2C"/>
    <w:rsid w:val="00A037C2"/>
    <w:rsid w:val="00A03F38"/>
    <w:rsid w:val="00A045FD"/>
    <w:rsid w:val="00A04849"/>
    <w:rsid w:val="00A04CED"/>
    <w:rsid w:val="00A053C3"/>
    <w:rsid w:val="00A06D35"/>
    <w:rsid w:val="00A07BD7"/>
    <w:rsid w:val="00A07E7E"/>
    <w:rsid w:val="00A100B0"/>
    <w:rsid w:val="00A1011E"/>
    <w:rsid w:val="00A10F01"/>
    <w:rsid w:val="00A12779"/>
    <w:rsid w:val="00A12A55"/>
    <w:rsid w:val="00A13FA5"/>
    <w:rsid w:val="00A14917"/>
    <w:rsid w:val="00A14B79"/>
    <w:rsid w:val="00A14BC8"/>
    <w:rsid w:val="00A15A5C"/>
    <w:rsid w:val="00A15C37"/>
    <w:rsid w:val="00A16599"/>
    <w:rsid w:val="00A175CC"/>
    <w:rsid w:val="00A17A43"/>
    <w:rsid w:val="00A207B5"/>
    <w:rsid w:val="00A20B22"/>
    <w:rsid w:val="00A20BB3"/>
    <w:rsid w:val="00A20E33"/>
    <w:rsid w:val="00A21167"/>
    <w:rsid w:val="00A2155E"/>
    <w:rsid w:val="00A215E1"/>
    <w:rsid w:val="00A219F1"/>
    <w:rsid w:val="00A21C17"/>
    <w:rsid w:val="00A22252"/>
    <w:rsid w:val="00A22848"/>
    <w:rsid w:val="00A23493"/>
    <w:rsid w:val="00A23ECE"/>
    <w:rsid w:val="00A241C6"/>
    <w:rsid w:val="00A2434F"/>
    <w:rsid w:val="00A244D8"/>
    <w:rsid w:val="00A25103"/>
    <w:rsid w:val="00A25889"/>
    <w:rsid w:val="00A26D2A"/>
    <w:rsid w:val="00A2758A"/>
    <w:rsid w:val="00A30FE5"/>
    <w:rsid w:val="00A31636"/>
    <w:rsid w:val="00A32A84"/>
    <w:rsid w:val="00A3300A"/>
    <w:rsid w:val="00A338C1"/>
    <w:rsid w:val="00A33A00"/>
    <w:rsid w:val="00A34CB4"/>
    <w:rsid w:val="00A34D15"/>
    <w:rsid w:val="00A35797"/>
    <w:rsid w:val="00A360B2"/>
    <w:rsid w:val="00A37EDA"/>
    <w:rsid w:val="00A400D9"/>
    <w:rsid w:val="00A440E7"/>
    <w:rsid w:val="00A44282"/>
    <w:rsid w:val="00A446AD"/>
    <w:rsid w:val="00A44C17"/>
    <w:rsid w:val="00A4520C"/>
    <w:rsid w:val="00A516F1"/>
    <w:rsid w:val="00A518CC"/>
    <w:rsid w:val="00A51ECF"/>
    <w:rsid w:val="00A52A8E"/>
    <w:rsid w:val="00A53B9C"/>
    <w:rsid w:val="00A544AF"/>
    <w:rsid w:val="00A548E7"/>
    <w:rsid w:val="00A5506F"/>
    <w:rsid w:val="00A551AC"/>
    <w:rsid w:val="00A55767"/>
    <w:rsid w:val="00A571A8"/>
    <w:rsid w:val="00A57393"/>
    <w:rsid w:val="00A5EB7B"/>
    <w:rsid w:val="00A60442"/>
    <w:rsid w:val="00A61CB8"/>
    <w:rsid w:val="00A6201A"/>
    <w:rsid w:val="00A631B9"/>
    <w:rsid w:val="00A636A3"/>
    <w:rsid w:val="00A637FE"/>
    <w:rsid w:val="00A63EC8"/>
    <w:rsid w:val="00A64252"/>
    <w:rsid w:val="00A64531"/>
    <w:rsid w:val="00A66A6E"/>
    <w:rsid w:val="00A710C2"/>
    <w:rsid w:val="00A71738"/>
    <w:rsid w:val="00A729D5"/>
    <w:rsid w:val="00A729FA"/>
    <w:rsid w:val="00A74394"/>
    <w:rsid w:val="00A7469D"/>
    <w:rsid w:val="00A74711"/>
    <w:rsid w:val="00A75A8A"/>
    <w:rsid w:val="00A75F62"/>
    <w:rsid w:val="00A764C4"/>
    <w:rsid w:val="00A768EB"/>
    <w:rsid w:val="00A76A8B"/>
    <w:rsid w:val="00A774D7"/>
    <w:rsid w:val="00A806F5"/>
    <w:rsid w:val="00A80EE3"/>
    <w:rsid w:val="00A816AE"/>
    <w:rsid w:val="00A82592"/>
    <w:rsid w:val="00A83577"/>
    <w:rsid w:val="00A8413B"/>
    <w:rsid w:val="00A87050"/>
    <w:rsid w:val="00A877F6"/>
    <w:rsid w:val="00A905DE"/>
    <w:rsid w:val="00A91184"/>
    <w:rsid w:val="00A91474"/>
    <w:rsid w:val="00A92C6E"/>
    <w:rsid w:val="00A93403"/>
    <w:rsid w:val="00A95EAC"/>
    <w:rsid w:val="00A96177"/>
    <w:rsid w:val="00AA01FD"/>
    <w:rsid w:val="00AA0487"/>
    <w:rsid w:val="00AA058B"/>
    <w:rsid w:val="00AA1781"/>
    <w:rsid w:val="00AA1DE7"/>
    <w:rsid w:val="00AA1E91"/>
    <w:rsid w:val="00AA252A"/>
    <w:rsid w:val="00AA2FFF"/>
    <w:rsid w:val="00AA365A"/>
    <w:rsid w:val="00AA4C06"/>
    <w:rsid w:val="00AA520C"/>
    <w:rsid w:val="00AA56A5"/>
    <w:rsid w:val="00AA5BC9"/>
    <w:rsid w:val="00AA5E0E"/>
    <w:rsid w:val="00AA682B"/>
    <w:rsid w:val="00AB09C1"/>
    <w:rsid w:val="00AB13E5"/>
    <w:rsid w:val="00AB16EB"/>
    <w:rsid w:val="00AB2CE5"/>
    <w:rsid w:val="00AB37BD"/>
    <w:rsid w:val="00AB3AA0"/>
    <w:rsid w:val="00AB4713"/>
    <w:rsid w:val="00AB4B0E"/>
    <w:rsid w:val="00AB4BCF"/>
    <w:rsid w:val="00AB55E0"/>
    <w:rsid w:val="00AB5903"/>
    <w:rsid w:val="00AB5E0E"/>
    <w:rsid w:val="00AB67CA"/>
    <w:rsid w:val="00AB6B5D"/>
    <w:rsid w:val="00AB7615"/>
    <w:rsid w:val="00AB7CC0"/>
    <w:rsid w:val="00AB7E37"/>
    <w:rsid w:val="00AC10AF"/>
    <w:rsid w:val="00AC1622"/>
    <w:rsid w:val="00AC22D3"/>
    <w:rsid w:val="00AC3CF2"/>
    <w:rsid w:val="00AC4A8E"/>
    <w:rsid w:val="00AC5380"/>
    <w:rsid w:val="00AC55E0"/>
    <w:rsid w:val="00AC6AC1"/>
    <w:rsid w:val="00AC7C0C"/>
    <w:rsid w:val="00AC7CD6"/>
    <w:rsid w:val="00AC7EF8"/>
    <w:rsid w:val="00AD0E2F"/>
    <w:rsid w:val="00AD1192"/>
    <w:rsid w:val="00AD16C3"/>
    <w:rsid w:val="00AD1719"/>
    <w:rsid w:val="00AD3B26"/>
    <w:rsid w:val="00AD5385"/>
    <w:rsid w:val="00AD562D"/>
    <w:rsid w:val="00AD57D1"/>
    <w:rsid w:val="00AD6148"/>
    <w:rsid w:val="00AD7B6E"/>
    <w:rsid w:val="00ADDFD6"/>
    <w:rsid w:val="00AE0110"/>
    <w:rsid w:val="00AE044A"/>
    <w:rsid w:val="00AE103A"/>
    <w:rsid w:val="00AE1C02"/>
    <w:rsid w:val="00AE2EFC"/>
    <w:rsid w:val="00AE2F86"/>
    <w:rsid w:val="00AE3B58"/>
    <w:rsid w:val="00AE3C02"/>
    <w:rsid w:val="00AE53EC"/>
    <w:rsid w:val="00AE5C74"/>
    <w:rsid w:val="00AE5DA2"/>
    <w:rsid w:val="00AE69D9"/>
    <w:rsid w:val="00AE6DAC"/>
    <w:rsid w:val="00AE72D6"/>
    <w:rsid w:val="00AF05F3"/>
    <w:rsid w:val="00AF1BE4"/>
    <w:rsid w:val="00AF1EE7"/>
    <w:rsid w:val="00AF1FD7"/>
    <w:rsid w:val="00AF22DC"/>
    <w:rsid w:val="00AF2D73"/>
    <w:rsid w:val="00AF2D88"/>
    <w:rsid w:val="00AF2E70"/>
    <w:rsid w:val="00AF2F42"/>
    <w:rsid w:val="00AF4C3C"/>
    <w:rsid w:val="00AF4E27"/>
    <w:rsid w:val="00AF5034"/>
    <w:rsid w:val="00AF55A6"/>
    <w:rsid w:val="00AF5BC1"/>
    <w:rsid w:val="00AF5EA7"/>
    <w:rsid w:val="00AF6BDF"/>
    <w:rsid w:val="00AF7073"/>
    <w:rsid w:val="00AF76AA"/>
    <w:rsid w:val="00AF7997"/>
    <w:rsid w:val="00AF7AA1"/>
    <w:rsid w:val="00B01003"/>
    <w:rsid w:val="00B01033"/>
    <w:rsid w:val="00B01ADB"/>
    <w:rsid w:val="00B01C1D"/>
    <w:rsid w:val="00B01FBB"/>
    <w:rsid w:val="00B043D7"/>
    <w:rsid w:val="00B047D4"/>
    <w:rsid w:val="00B04835"/>
    <w:rsid w:val="00B056D1"/>
    <w:rsid w:val="00B058BE"/>
    <w:rsid w:val="00B05CF8"/>
    <w:rsid w:val="00B07115"/>
    <w:rsid w:val="00B071A9"/>
    <w:rsid w:val="00B071F6"/>
    <w:rsid w:val="00B072CC"/>
    <w:rsid w:val="00B07C85"/>
    <w:rsid w:val="00B10774"/>
    <w:rsid w:val="00B113AE"/>
    <w:rsid w:val="00B11510"/>
    <w:rsid w:val="00B11670"/>
    <w:rsid w:val="00B140FA"/>
    <w:rsid w:val="00B1534F"/>
    <w:rsid w:val="00B1584A"/>
    <w:rsid w:val="00B15BC2"/>
    <w:rsid w:val="00B160C1"/>
    <w:rsid w:val="00B16DF8"/>
    <w:rsid w:val="00B20253"/>
    <w:rsid w:val="00B20559"/>
    <w:rsid w:val="00B206A8"/>
    <w:rsid w:val="00B21186"/>
    <w:rsid w:val="00B21986"/>
    <w:rsid w:val="00B23435"/>
    <w:rsid w:val="00B242CD"/>
    <w:rsid w:val="00B2462D"/>
    <w:rsid w:val="00B24935"/>
    <w:rsid w:val="00B31FE9"/>
    <w:rsid w:val="00B32538"/>
    <w:rsid w:val="00B32611"/>
    <w:rsid w:val="00B33237"/>
    <w:rsid w:val="00B33A5F"/>
    <w:rsid w:val="00B33A9D"/>
    <w:rsid w:val="00B373EE"/>
    <w:rsid w:val="00B37912"/>
    <w:rsid w:val="00B37DF3"/>
    <w:rsid w:val="00B40B4C"/>
    <w:rsid w:val="00B41211"/>
    <w:rsid w:val="00B413F5"/>
    <w:rsid w:val="00B42E3F"/>
    <w:rsid w:val="00B43A35"/>
    <w:rsid w:val="00B43C92"/>
    <w:rsid w:val="00B4541E"/>
    <w:rsid w:val="00B47B87"/>
    <w:rsid w:val="00B47EF2"/>
    <w:rsid w:val="00B501EB"/>
    <w:rsid w:val="00B508CF"/>
    <w:rsid w:val="00B5150A"/>
    <w:rsid w:val="00B517D6"/>
    <w:rsid w:val="00B52BA3"/>
    <w:rsid w:val="00B54008"/>
    <w:rsid w:val="00B5521B"/>
    <w:rsid w:val="00B55456"/>
    <w:rsid w:val="00B55658"/>
    <w:rsid w:val="00B5566B"/>
    <w:rsid w:val="00B569EB"/>
    <w:rsid w:val="00B56E5F"/>
    <w:rsid w:val="00B601C7"/>
    <w:rsid w:val="00B60216"/>
    <w:rsid w:val="00B611F9"/>
    <w:rsid w:val="00B61341"/>
    <w:rsid w:val="00B63276"/>
    <w:rsid w:val="00B63E24"/>
    <w:rsid w:val="00B63E81"/>
    <w:rsid w:val="00B653DE"/>
    <w:rsid w:val="00B6556C"/>
    <w:rsid w:val="00B6595C"/>
    <w:rsid w:val="00B65980"/>
    <w:rsid w:val="00B67068"/>
    <w:rsid w:val="00B67531"/>
    <w:rsid w:val="00B6770E"/>
    <w:rsid w:val="00B70D52"/>
    <w:rsid w:val="00B72498"/>
    <w:rsid w:val="00B72B01"/>
    <w:rsid w:val="00B72C25"/>
    <w:rsid w:val="00B73E86"/>
    <w:rsid w:val="00B75264"/>
    <w:rsid w:val="00B75735"/>
    <w:rsid w:val="00B762A6"/>
    <w:rsid w:val="00B76B3A"/>
    <w:rsid w:val="00B776EA"/>
    <w:rsid w:val="00B77F40"/>
    <w:rsid w:val="00B804B9"/>
    <w:rsid w:val="00B810BF"/>
    <w:rsid w:val="00B8185B"/>
    <w:rsid w:val="00B81C6E"/>
    <w:rsid w:val="00B829C0"/>
    <w:rsid w:val="00B84170"/>
    <w:rsid w:val="00B8473D"/>
    <w:rsid w:val="00B85256"/>
    <w:rsid w:val="00B85370"/>
    <w:rsid w:val="00B85DBD"/>
    <w:rsid w:val="00B86921"/>
    <w:rsid w:val="00B86CB1"/>
    <w:rsid w:val="00B87A5A"/>
    <w:rsid w:val="00B91185"/>
    <w:rsid w:val="00B921CB"/>
    <w:rsid w:val="00B927A4"/>
    <w:rsid w:val="00B93473"/>
    <w:rsid w:val="00B93904"/>
    <w:rsid w:val="00B943BB"/>
    <w:rsid w:val="00B94452"/>
    <w:rsid w:val="00B94E1B"/>
    <w:rsid w:val="00B9503A"/>
    <w:rsid w:val="00B96276"/>
    <w:rsid w:val="00B9640C"/>
    <w:rsid w:val="00B9679F"/>
    <w:rsid w:val="00B9FA22"/>
    <w:rsid w:val="00BA032E"/>
    <w:rsid w:val="00BA0AAB"/>
    <w:rsid w:val="00BA1061"/>
    <w:rsid w:val="00BA1966"/>
    <w:rsid w:val="00BA1EB6"/>
    <w:rsid w:val="00BA2557"/>
    <w:rsid w:val="00BA2621"/>
    <w:rsid w:val="00BA2973"/>
    <w:rsid w:val="00BA3091"/>
    <w:rsid w:val="00BA5502"/>
    <w:rsid w:val="00BA58FB"/>
    <w:rsid w:val="00BA5E7B"/>
    <w:rsid w:val="00BA6D9E"/>
    <w:rsid w:val="00BA70DB"/>
    <w:rsid w:val="00BA71B3"/>
    <w:rsid w:val="00BA7BB8"/>
    <w:rsid w:val="00BB1D99"/>
    <w:rsid w:val="00BB32C5"/>
    <w:rsid w:val="00BB4B55"/>
    <w:rsid w:val="00BC052C"/>
    <w:rsid w:val="00BC0CA8"/>
    <w:rsid w:val="00BC1D08"/>
    <w:rsid w:val="00BC21C8"/>
    <w:rsid w:val="00BC328F"/>
    <w:rsid w:val="00BC32FC"/>
    <w:rsid w:val="00BC334D"/>
    <w:rsid w:val="00BC3789"/>
    <w:rsid w:val="00BC4322"/>
    <w:rsid w:val="00BC61ED"/>
    <w:rsid w:val="00BC7699"/>
    <w:rsid w:val="00BD01A9"/>
    <w:rsid w:val="00BD11FC"/>
    <w:rsid w:val="00BD42BB"/>
    <w:rsid w:val="00BD5511"/>
    <w:rsid w:val="00BD5567"/>
    <w:rsid w:val="00BD5726"/>
    <w:rsid w:val="00BD7B74"/>
    <w:rsid w:val="00BD7EF6"/>
    <w:rsid w:val="00BE0D83"/>
    <w:rsid w:val="00BE162A"/>
    <w:rsid w:val="00BE18D6"/>
    <w:rsid w:val="00BE18DB"/>
    <w:rsid w:val="00BE1A39"/>
    <w:rsid w:val="00BE244A"/>
    <w:rsid w:val="00BE2E75"/>
    <w:rsid w:val="00BE3653"/>
    <w:rsid w:val="00BE3B5E"/>
    <w:rsid w:val="00BE4C1E"/>
    <w:rsid w:val="00BE5F87"/>
    <w:rsid w:val="00BE6700"/>
    <w:rsid w:val="00BE72DA"/>
    <w:rsid w:val="00BE7AB5"/>
    <w:rsid w:val="00BF28D1"/>
    <w:rsid w:val="00BF3479"/>
    <w:rsid w:val="00BF3AE4"/>
    <w:rsid w:val="00BF3DC5"/>
    <w:rsid w:val="00BF7F00"/>
    <w:rsid w:val="00C01776"/>
    <w:rsid w:val="00C02C17"/>
    <w:rsid w:val="00C06C49"/>
    <w:rsid w:val="00C07125"/>
    <w:rsid w:val="00C07677"/>
    <w:rsid w:val="00C076FF"/>
    <w:rsid w:val="00C12596"/>
    <w:rsid w:val="00C12D57"/>
    <w:rsid w:val="00C12F70"/>
    <w:rsid w:val="00C1311D"/>
    <w:rsid w:val="00C14724"/>
    <w:rsid w:val="00C14CA0"/>
    <w:rsid w:val="00C15623"/>
    <w:rsid w:val="00C15AE5"/>
    <w:rsid w:val="00C15F6B"/>
    <w:rsid w:val="00C1643A"/>
    <w:rsid w:val="00C166C6"/>
    <w:rsid w:val="00C16C2D"/>
    <w:rsid w:val="00C16C39"/>
    <w:rsid w:val="00C17063"/>
    <w:rsid w:val="00C20726"/>
    <w:rsid w:val="00C211C6"/>
    <w:rsid w:val="00C223BA"/>
    <w:rsid w:val="00C22C85"/>
    <w:rsid w:val="00C22DBD"/>
    <w:rsid w:val="00C235D1"/>
    <w:rsid w:val="00C2362B"/>
    <w:rsid w:val="00C23762"/>
    <w:rsid w:val="00C242AC"/>
    <w:rsid w:val="00C24A89"/>
    <w:rsid w:val="00C259F7"/>
    <w:rsid w:val="00C26347"/>
    <w:rsid w:val="00C26E6F"/>
    <w:rsid w:val="00C2751F"/>
    <w:rsid w:val="00C27D00"/>
    <w:rsid w:val="00C30114"/>
    <w:rsid w:val="00C3108B"/>
    <w:rsid w:val="00C31D17"/>
    <w:rsid w:val="00C31FF5"/>
    <w:rsid w:val="00C321C6"/>
    <w:rsid w:val="00C323E7"/>
    <w:rsid w:val="00C32646"/>
    <w:rsid w:val="00C32BAA"/>
    <w:rsid w:val="00C343A4"/>
    <w:rsid w:val="00C344C9"/>
    <w:rsid w:val="00C349A0"/>
    <w:rsid w:val="00C35CE3"/>
    <w:rsid w:val="00C35FE6"/>
    <w:rsid w:val="00C361FD"/>
    <w:rsid w:val="00C36EF7"/>
    <w:rsid w:val="00C36F70"/>
    <w:rsid w:val="00C370CB"/>
    <w:rsid w:val="00C37200"/>
    <w:rsid w:val="00C37AC3"/>
    <w:rsid w:val="00C37D24"/>
    <w:rsid w:val="00C37D6B"/>
    <w:rsid w:val="00C401C8"/>
    <w:rsid w:val="00C40273"/>
    <w:rsid w:val="00C40925"/>
    <w:rsid w:val="00C41E13"/>
    <w:rsid w:val="00C42A09"/>
    <w:rsid w:val="00C45043"/>
    <w:rsid w:val="00C452F8"/>
    <w:rsid w:val="00C45504"/>
    <w:rsid w:val="00C468D4"/>
    <w:rsid w:val="00C46A5D"/>
    <w:rsid w:val="00C47FC9"/>
    <w:rsid w:val="00C5046C"/>
    <w:rsid w:val="00C511F6"/>
    <w:rsid w:val="00C51AE4"/>
    <w:rsid w:val="00C51DE6"/>
    <w:rsid w:val="00C5520D"/>
    <w:rsid w:val="00C555E5"/>
    <w:rsid w:val="00C55CA8"/>
    <w:rsid w:val="00C55E96"/>
    <w:rsid w:val="00C563D0"/>
    <w:rsid w:val="00C60F23"/>
    <w:rsid w:val="00C6137A"/>
    <w:rsid w:val="00C6139B"/>
    <w:rsid w:val="00C61866"/>
    <w:rsid w:val="00C63B6A"/>
    <w:rsid w:val="00C65DEA"/>
    <w:rsid w:val="00C65DFE"/>
    <w:rsid w:val="00C674D1"/>
    <w:rsid w:val="00C67554"/>
    <w:rsid w:val="00C67870"/>
    <w:rsid w:val="00C70424"/>
    <w:rsid w:val="00C70736"/>
    <w:rsid w:val="00C713DD"/>
    <w:rsid w:val="00C7199B"/>
    <w:rsid w:val="00C737BB"/>
    <w:rsid w:val="00C73C20"/>
    <w:rsid w:val="00C74574"/>
    <w:rsid w:val="00C751B7"/>
    <w:rsid w:val="00C75A4D"/>
    <w:rsid w:val="00C75CC1"/>
    <w:rsid w:val="00C75D6E"/>
    <w:rsid w:val="00C7636B"/>
    <w:rsid w:val="00C76847"/>
    <w:rsid w:val="00C77470"/>
    <w:rsid w:val="00C774BA"/>
    <w:rsid w:val="00C8019E"/>
    <w:rsid w:val="00C80A06"/>
    <w:rsid w:val="00C810F3"/>
    <w:rsid w:val="00C81F11"/>
    <w:rsid w:val="00C82B85"/>
    <w:rsid w:val="00C83ABD"/>
    <w:rsid w:val="00C846B1"/>
    <w:rsid w:val="00C84F8B"/>
    <w:rsid w:val="00C85FD9"/>
    <w:rsid w:val="00C875F6"/>
    <w:rsid w:val="00C90167"/>
    <w:rsid w:val="00C90325"/>
    <w:rsid w:val="00C914EB"/>
    <w:rsid w:val="00C9248A"/>
    <w:rsid w:val="00C9256A"/>
    <w:rsid w:val="00C92D3E"/>
    <w:rsid w:val="00C92DB1"/>
    <w:rsid w:val="00C92FA9"/>
    <w:rsid w:val="00C9363F"/>
    <w:rsid w:val="00C955E9"/>
    <w:rsid w:val="00C95666"/>
    <w:rsid w:val="00C95E21"/>
    <w:rsid w:val="00C9613C"/>
    <w:rsid w:val="00C97149"/>
    <w:rsid w:val="00CA004F"/>
    <w:rsid w:val="00CA1236"/>
    <w:rsid w:val="00CA17C1"/>
    <w:rsid w:val="00CA1ADA"/>
    <w:rsid w:val="00CA2E7B"/>
    <w:rsid w:val="00CA60A0"/>
    <w:rsid w:val="00CB0AE1"/>
    <w:rsid w:val="00CB0CE8"/>
    <w:rsid w:val="00CB1408"/>
    <w:rsid w:val="00CB1584"/>
    <w:rsid w:val="00CB29DE"/>
    <w:rsid w:val="00CB38FD"/>
    <w:rsid w:val="00CB462D"/>
    <w:rsid w:val="00CB545D"/>
    <w:rsid w:val="00CB5BD6"/>
    <w:rsid w:val="00CB5E5B"/>
    <w:rsid w:val="00CB739B"/>
    <w:rsid w:val="00CC014A"/>
    <w:rsid w:val="00CC1770"/>
    <w:rsid w:val="00CC185F"/>
    <w:rsid w:val="00CC1CB6"/>
    <w:rsid w:val="00CC295B"/>
    <w:rsid w:val="00CC2B93"/>
    <w:rsid w:val="00CC5422"/>
    <w:rsid w:val="00CC6639"/>
    <w:rsid w:val="00CC66FC"/>
    <w:rsid w:val="00CC6BF9"/>
    <w:rsid w:val="00CC72AF"/>
    <w:rsid w:val="00CC7811"/>
    <w:rsid w:val="00CC7E27"/>
    <w:rsid w:val="00CD1C5D"/>
    <w:rsid w:val="00CD26A8"/>
    <w:rsid w:val="00CD2A2D"/>
    <w:rsid w:val="00CD300D"/>
    <w:rsid w:val="00CD35E2"/>
    <w:rsid w:val="00CD3C27"/>
    <w:rsid w:val="00CD49B3"/>
    <w:rsid w:val="00CD53AB"/>
    <w:rsid w:val="00CD5830"/>
    <w:rsid w:val="00CD737C"/>
    <w:rsid w:val="00CD7482"/>
    <w:rsid w:val="00CD763B"/>
    <w:rsid w:val="00CD7C4F"/>
    <w:rsid w:val="00CE005A"/>
    <w:rsid w:val="00CE0DE1"/>
    <w:rsid w:val="00CE15AC"/>
    <w:rsid w:val="00CE1A30"/>
    <w:rsid w:val="00CE2A8E"/>
    <w:rsid w:val="00CE2E1A"/>
    <w:rsid w:val="00CE3ED8"/>
    <w:rsid w:val="00CE49D9"/>
    <w:rsid w:val="00CE532D"/>
    <w:rsid w:val="00CE5710"/>
    <w:rsid w:val="00CE5964"/>
    <w:rsid w:val="00CE7955"/>
    <w:rsid w:val="00CE7BB5"/>
    <w:rsid w:val="00CF014B"/>
    <w:rsid w:val="00CF0A04"/>
    <w:rsid w:val="00CF24CB"/>
    <w:rsid w:val="00CF327D"/>
    <w:rsid w:val="00CF3689"/>
    <w:rsid w:val="00CF470C"/>
    <w:rsid w:val="00CF4853"/>
    <w:rsid w:val="00CF5A4A"/>
    <w:rsid w:val="00D0081F"/>
    <w:rsid w:val="00D008E4"/>
    <w:rsid w:val="00D00C95"/>
    <w:rsid w:val="00D02D3A"/>
    <w:rsid w:val="00D06022"/>
    <w:rsid w:val="00D07451"/>
    <w:rsid w:val="00D10370"/>
    <w:rsid w:val="00D106FA"/>
    <w:rsid w:val="00D10C83"/>
    <w:rsid w:val="00D11F35"/>
    <w:rsid w:val="00D1201C"/>
    <w:rsid w:val="00D1212D"/>
    <w:rsid w:val="00D1221E"/>
    <w:rsid w:val="00D12A9C"/>
    <w:rsid w:val="00D13BD0"/>
    <w:rsid w:val="00D13E6F"/>
    <w:rsid w:val="00D145E7"/>
    <w:rsid w:val="00D14D1C"/>
    <w:rsid w:val="00D14E10"/>
    <w:rsid w:val="00D17288"/>
    <w:rsid w:val="00D20B10"/>
    <w:rsid w:val="00D21ACF"/>
    <w:rsid w:val="00D249A3"/>
    <w:rsid w:val="00D253F6"/>
    <w:rsid w:val="00D2544F"/>
    <w:rsid w:val="00D258AF"/>
    <w:rsid w:val="00D25C69"/>
    <w:rsid w:val="00D275EA"/>
    <w:rsid w:val="00D33069"/>
    <w:rsid w:val="00D33432"/>
    <w:rsid w:val="00D34394"/>
    <w:rsid w:val="00D350B2"/>
    <w:rsid w:val="00D355AE"/>
    <w:rsid w:val="00D36391"/>
    <w:rsid w:val="00D363CD"/>
    <w:rsid w:val="00D40912"/>
    <w:rsid w:val="00D40C0A"/>
    <w:rsid w:val="00D417B1"/>
    <w:rsid w:val="00D419FB"/>
    <w:rsid w:val="00D41BBC"/>
    <w:rsid w:val="00D424A2"/>
    <w:rsid w:val="00D425BA"/>
    <w:rsid w:val="00D441A3"/>
    <w:rsid w:val="00D44F8F"/>
    <w:rsid w:val="00D45CB0"/>
    <w:rsid w:val="00D45FB0"/>
    <w:rsid w:val="00D46240"/>
    <w:rsid w:val="00D462A1"/>
    <w:rsid w:val="00D50A73"/>
    <w:rsid w:val="00D510AC"/>
    <w:rsid w:val="00D51366"/>
    <w:rsid w:val="00D54A37"/>
    <w:rsid w:val="00D55E11"/>
    <w:rsid w:val="00D564D3"/>
    <w:rsid w:val="00D56659"/>
    <w:rsid w:val="00D56B49"/>
    <w:rsid w:val="00D60820"/>
    <w:rsid w:val="00D63AB3"/>
    <w:rsid w:val="00D63EFC"/>
    <w:rsid w:val="00D642B3"/>
    <w:rsid w:val="00D65370"/>
    <w:rsid w:val="00D65F23"/>
    <w:rsid w:val="00D715B5"/>
    <w:rsid w:val="00D756CA"/>
    <w:rsid w:val="00D75B56"/>
    <w:rsid w:val="00D75C74"/>
    <w:rsid w:val="00D75CD5"/>
    <w:rsid w:val="00D76237"/>
    <w:rsid w:val="00D76D7D"/>
    <w:rsid w:val="00D76E6A"/>
    <w:rsid w:val="00D807E1"/>
    <w:rsid w:val="00D818E8"/>
    <w:rsid w:val="00D8267D"/>
    <w:rsid w:val="00D829C1"/>
    <w:rsid w:val="00D82FE2"/>
    <w:rsid w:val="00D83458"/>
    <w:rsid w:val="00D83758"/>
    <w:rsid w:val="00D8543A"/>
    <w:rsid w:val="00D86FBB"/>
    <w:rsid w:val="00D878DA"/>
    <w:rsid w:val="00D90051"/>
    <w:rsid w:val="00D905AD"/>
    <w:rsid w:val="00D90AA3"/>
    <w:rsid w:val="00D90F72"/>
    <w:rsid w:val="00D91B60"/>
    <w:rsid w:val="00D94880"/>
    <w:rsid w:val="00D95205"/>
    <w:rsid w:val="00D95726"/>
    <w:rsid w:val="00D96349"/>
    <w:rsid w:val="00D96432"/>
    <w:rsid w:val="00D9870E"/>
    <w:rsid w:val="00DA04F4"/>
    <w:rsid w:val="00DA088E"/>
    <w:rsid w:val="00DA172E"/>
    <w:rsid w:val="00DA2695"/>
    <w:rsid w:val="00DA3D3F"/>
    <w:rsid w:val="00DA3FEE"/>
    <w:rsid w:val="00DA4EBB"/>
    <w:rsid w:val="00DA62A2"/>
    <w:rsid w:val="00DA6948"/>
    <w:rsid w:val="00DA6BE7"/>
    <w:rsid w:val="00DB0A40"/>
    <w:rsid w:val="00DB12CD"/>
    <w:rsid w:val="00DB28AF"/>
    <w:rsid w:val="00DB714D"/>
    <w:rsid w:val="00DC05D9"/>
    <w:rsid w:val="00DC0DC7"/>
    <w:rsid w:val="00DC1556"/>
    <w:rsid w:val="00DC2932"/>
    <w:rsid w:val="00DC317E"/>
    <w:rsid w:val="00DC37CA"/>
    <w:rsid w:val="00DC3AB2"/>
    <w:rsid w:val="00DC4498"/>
    <w:rsid w:val="00DC48CC"/>
    <w:rsid w:val="00DC4C71"/>
    <w:rsid w:val="00DC4D25"/>
    <w:rsid w:val="00DC678B"/>
    <w:rsid w:val="00DC7C6A"/>
    <w:rsid w:val="00DD08F8"/>
    <w:rsid w:val="00DD146D"/>
    <w:rsid w:val="00DD3D3B"/>
    <w:rsid w:val="00DD5A9A"/>
    <w:rsid w:val="00DD63F2"/>
    <w:rsid w:val="00DD75EA"/>
    <w:rsid w:val="00DD79A0"/>
    <w:rsid w:val="00DE0C05"/>
    <w:rsid w:val="00DE0D02"/>
    <w:rsid w:val="00DE13A5"/>
    <w:rsid w:val="00DE237C"/>
    <w:rsid w:val="00DE2575"/>
    <w:rsid w:val="00DE2C60"/>
    <w:rsid w:val="00DE313C"/>
    <w:rsid w:val="00DE37CE"/>
    <w:rsid w:val="00DE4573"/>
    <w:rsid w:val="00DE47B0"/>
    <w:rsid w:val="00DE4F54"/>
    <w:rsid w:val="00DE50E3"/>
    <w:rsid w:val="00DE5C38"/>
    <w:rsid w:val="00DE6139"/>
    <w:rsid w:val="00DE64EA"/>
    <w:rsid w:val="00DE6DD6"/>
    <w:rsid w:val="00DE6E4E"/>
    <w:rsid w:val="00DE7176"/>
    <w:rsid w:val="00DE7349"/>
    <w:rsid w:val="00DF0241"/>
    <w:rsid w:val="00DF0F73"/>
    <w:rsid w:val="00DF1349"/>
    <w:rsid w:val="00DF16BC"/>
    <w:rsid w:val="00DF1DEF"/>
    <w:rsid w:val="00DF2C1E"/>
    <w:rsid w:val="00DF32DA"/>
    <w:rsid w:val="00DF6199"/>
    <w:rsid w:val="00DF6774"/>
    <w:rsid w:val="00DF7304"/>
    <w:rsid w:val="00DF732E"/>
    <w:rsid w:val="00E007FA"/>
    <w:rsid w:val="00E0113B"/>
    <w:rsid w:val="00E01498"/>
    <w:rsid w:val="00E0186D"/>
    <w:rsid w:val="00E01EEF"/>
    <w:rsid w:val="00E03035"/>
    <w:rsid w:val="00E032EA"/>
    <w:rsid w:val="00E043A0"/>
    <w:rsid w:val="00E045D1"/>
    <w:rsid w:val="00E04C18"/>
    <w:rsid w:val="00E05B6F"/>
    <w:rsid w:val="00E0613C"/>
    <w:rsid w:val="00E06BE1"/>
    <w:rsid w:val="00E07687"/>
    <w:rsid w:val="00E12021"/>
    <w:rsid w:val="00E13281"/>
    <w:rsid w:val="00E135D8"/>
    <w:rsid w:val="00E14855"/>
    <w:rsid w:val="00E15729"/>
    <w:rsid w:val="00E1576E"/>
    <w:rsid w:val="00E164D0"/>
    <w:rsid w:val="00E1722D"/>
    <w:rsid w:val="00E201DC"/>
    <w:rsid w:val="00E20C7B"/>
    <w:rsid w:val="00E2160D"/>
    <w:rsid w:val="00E223CF"/>
    <w:rsid w:val="00E23A43"/>
    <w:rsid w:val="00E23B12"/>
    <w:rsid w:val="00E24CF1"/>
    <w:rsid w:val="00E25367"/>
    <w:rsid w:val="00E25AA8"/>
    <w:rsid w:val="00E26721"/>
    <w:rsid w:val="00E27FDC"/>
    <w:rsid w:val="00E2D6C7"/>
    <w:rsid w:val="00E33B67"/>
    <w:rsid w:val="00E34AA6"/>
    <w:rsid w:val="00E34C99"/>
    <w:rsid w:val="00E364EC"/>
    <w:rsid w:val="00E369E8"/>
    <w:rsid w:val="00E370D8"/>
    <w:rsid w:val="00E37C08"/>
    <w:rsid w:val="00E40061"/>
    <w:rsid w:val="00E41D76"/>
    <w:rsid w:val="00E41E15"/>
    <w:rsid w:val="00E41FC2"/>
    <w:rsid w:val="00E423C2"/>
    <w:rsid w:val="00E42E76"/>
    <w:rsid w:val="00E42F8E"/>
    <w:rsid w:val="00E4333A"/>
    <w:rsid w:val="00E434FC"/>
    <w:rsid w:val="00E4405F"/>
    <w:rsid w:val="00E457FA"/>
    <w:rsid w:val="00E4588E"/>
    <w:rsid w:val="00E466F8"/>
    <w:rsid w:val="00E46B73"/>
    <w:rsid w:val="00E50088"/>
    <w:rsid w:val="00E50A1D"/>
    <w:rsid w:val="00E50E47"/>
    <w:rsid w:val="00E50EE1"/>
    <w:rsid w:val="00E512DA"/>
    <w:rsid w:val="00E516F9"/>
    <w:rsid w:val="00E53157"/>
    <w:rsid w:val="00E53628"/>
    <w:rsid w:val="00E53CCF"/>
    <w:rsid w:val="00E54EFA"/>
    <w:rsid w:val="00E57ED8"/>
    <w:rsid w:val="00E60663"/>
    <w:rsid w:val="00E6143A"/>
    <w:rsid w:val="00E61602"/>
    <w:rsid w:val="00E61F54"/>
    <w:rsid w:val="00E6241C"/>
    <w:rsid w:val="00E63AEE"/>
    <w:rsid w:val="00E63CD9"/>
    <w:rsid w:val="00E63F01"/>
    <w:rsid w:val="00E64567"/>
    <w:rsid w:val="00E65B98"/>
    <w:rsid w:val="00E65CD1"/>
    <w:rsid w:val="00E664C9"/>
    <w:rsid w:val="00E6754A"/>
    <w:rsid w:val="00E706C6"/>
    <w:rsid w:val="00E725DE"/>
    <w:rsid w:val="00E72725"/>
    <w:rsid w:val="00E727AF"/>
    <w:rsid w:val="00E7381C"/>
    <w:rsid w:val="00E74081"/>
    <w:rsid w:val="00E743F3"/>
    <w:rsid w:val="00E7478A"/>
    <w:rsid w:val="00E750E2"/>
    <w:rsid w:val="00E75310"/>
    <w:rsid w:val="00E766D5"/>
    <w:rsid w:val="00E77285"/>
    <w:rsid w:val="00E77E5A"/>
    <w:rsid w:val="00E803E9"/>
    <w:rsid w:val="00E8093C"/>
    <w:rsid w:val="00E81276"/>
    <w:rsid w:val="00E822E1"/>
    <w:rsid w:val="00E83104"/>
    <w:rsid w:val="00E833DC"/>
    <w:rsid w:val="00E834BF"/>
    <w:rsid w:val="00E83FCA"/>
    <w:rsid w:val="00E841FE"/>
    <w:rsid w:val="00E8506D"/>
    <w:rsid w:val="00E85E4F"/>
    <w:rsid w:val="00E860A7"/>
    <w:rsid w:val="00E87664"/>
    <w:rsid w:val="00E87AA2"/>
    <w:rsid w:val="00E87B8B"/>
    <w:rsid w:val="00E90962"/>
    <w:rsid w:val="00E9096F"/>
    <w:rsid w:val="00E91186"/>
    <w:rsid w:val="00E91F10"/>
    <w:rsid w:val="00E938A6"/>
    <w:rsid w:val="00E9480D"/>
    <w:rsid w:val="00E94FF0"/>
    <w:rsid w:val="00E951B9"/>
    <w:rsid w:val="00E97291"/>
    <w:rsid w:val="00E97A0E"/>
    <w:rsid w:val="00E97F51"/>
    <w:rsid w:val="00EA0B05"/>
    <w:rsid w:val="00EA252A"/>
    <w:rsid w:val="00EA2CC2"/>
    <w:rsid w:val="00EA3169"/>
    <w:rsid w:val="00EA4632"/>
    <w:rsid w:val="00EA5168"/>
    <w:rsid w:val="00EA559A"/>
    <w:rsid w:val="00EB1161"/>
    <w:rsid w:val="00EB1FF8"/>
    <w:rsid w:val="00EB2ACA"/>
    <w:rsid w:val="00EB3649"/>
    <w:rsid w:val="00EB4294"/>
    <w:rsid w:val="00EB493E"/>
    <w:rsid w:val="00EB5834"/>
    <w:rsid w:val="00EB5886"/>
    <w:rsid w:val="00EB6453"/>
    <w:rsid w:val="00EB6457"/>
    <w:rsid w:val="00EB6BCB"/>
    <w:rsid w:val="00EC1D65"/>
    <w:rsid w:val="00EC3EED"/>
    <w:rsid w:val="00EC4197"/>
    <w:rsid w:val="00EC420E"/>
    <w:rsid w:val="00EC4997"/>
    <w:rsid w:val="00EC4EC1"/>
    <w:rsid w:val="00EC4FE1"/>
    <w:rsid w:val="00EC57F2"/>
    <w:rsid w:val="00EC6045"/>
    <w:rsid w:val="00EC64F2"/>
    <w:rsid w:val="00EC724F"/>
    <w:rsid w:val="00ED103D"/>
    <w:rsid w:val="00ED1155"/>
    <w:rsid w:val="00ED29DD"/>
    <w:rsid w:val="00ED4331"/>
    <w:rsid w:val="00ED4551"/>
    <w:rsid w:val="00ED4609"/>
    <w:rsid w:val="00ED5045"/>
    <w:rsid w:val="00ED5D0B"/>
    <w:rsid w:val="00ED6D5C"/>
    <w:rsid w:val="00ED6FA4"/>
    <w:rsid w:val="00ED78F2"/>
    <w:rsid w:val="00ED7EBF"/>
    <w:rsid w:val="00EE25E2"/>
    <w:rsid w:val="00EE3F8A"/>
    <w:rsid w:val="00EE449D"/>
    <w:rsid w:val="00EE4F9D"/>
    <w:rsid w:val="00EE53BA"/>
    <w:rsid w:val="00EE629A"/>
    <w:rsid w:val="00EE6355"/>
    <w:rsid w:val="00EE6452"/>
    <w:rsid w:val="00EE64E1"/>
    <w:rsid w:val="00EE6B73"/>
    <w:rsid w:val="00EE7046"/>
    <w:rsid w:val="00EE7AF2"/>
    <w:rsid w:val="00EF0B3D"/>
    <w:rsid w:val="00EF0C32"/>
    <w:rsid w:val="00EF0DFA"/>
    <w:rsid w:val="00EF2896"/>
    <w:rsid w:val="00EF2D24"/>
    <w:rsid w:val="00EF46A0"/>
    <w:rsid w:val="00EF47FA"/>
    <w:rsid w:val="00EF4B68"/>
    <w:rsid w:val="00EF4D31"/>
    <w:rsid w:val="00EF5FEB"/>
    <w:rsid w:val="00EF64C2"/>
    <w:rsid w:val="00EF6B2F"/>
    <w:rsid w:val="00EF7758"/>
    <w:rsid w:val="00F023AC"/>
    <w:rsid w:val="00F02764"/>
    <w:rsid w:val="00F0393E"/>
    <w:rsid w:val="00F04DBB"/>
    <w:rsid w:val="00F053CE"/>
    <w:rsid w:val="00F05559"/>
    <w:rsid w:val="00F05D11"/>
    <w:rsid w:val="00F05DC3"/>
    <w:rsid w:val="00F064F7"/>
    <w:rsid w:val="00F06555"/>
    <w:rsid w:val="00F0668B"/>
    <w:rsid w:val="00F06B61"/>
    <w:rsid w:val="00F07FC8"/>
    <w:rsid w:val="00F10108"/>
    <w:rsid w:val="00F114E9"/>
    <w:rsid w:val="00F1158B"/>
    <w:rsid w:val="00F12FD0"/>
    <w:rsid w:val="00F135F6"/>
    <w:rsid w:val="00F13900"/>
    <w:rsid w:val="00F1397A"/>
    <w:rsid w:val="00F14EC1"/>
    <w:rsid w:val="00F15C4E"/>
    <w:rsid w:val="00F16670"/>
    <w:rsid w:val="00F17FB8"/>
    <w:rsid w:val="00F209D7"/>
    <w:rsid w:val="00F22D24"/>
    <w:rsid w:val="00F22F56"/>
    <w:rsid w:val="00F23579"/>
    <w:rsid w:val="00F23FC9"/>
    <w:rsid w:val="00F24823"/>
    <w:rsid w:val="00F24A28"/>
    <w:rsid w:val="00F25193"/>
    <w:rsid w:val="00F253CC"/>
    <w:rsid w:val="00F25968"/>
    <w:rsid w:val="00F25A0C"/>
    <w:rsid w:val="00F26090"/>
    <w:rsid w:val="00F26176"/>
    <w:rsid w:val="00F26887"/>
    <w:rsid w:val="00F26D5B"/>
    <w:rsid w:val="00F27633"/>
    <w:rsid w:val="00F2BD0C"/>
    <w:rsid w:val="00F30BFF"/>
    <w:rsid w:val="00F311F4"/>
    <w:rsid w:val="00F31B75"/>
    <w:rsid w:val="00F31CE9"/>
    <w:rsid w:val="00F323C8"/>
    <w:rsid w:val="00F32400"/>
    <w:rsid w:val="00F32527"/>
    <w:rsid w:val="00F32549"/>
    <w:rsid w:val="00F32D36"/>
    <w:rsid w:val="00F3366B"/>
    <w:rsid w:val="00F33ED6"/>
    <w:rsid w:val="00F35C08"/>
    <w:rsid w:val="00F36126"/>
    <w:rsid w:val="00F3687A"/>
    <w:rsid w:val="00F36B33"/>
    <w:rsid w:val="00F406CB"/>
    <w:rsid w:val="00F406F7"/>
    <w:rsid w:val="00F41C48"/>
    <w:rsid w:val="00F4296B"/>
    <w:rsid w:val="00F42BC6"/>
    <w:rsid w:val="00F43881"/>
    <w:rsid w:val="00F44AA5"/>
    <w:rsid w:val="00F45661"/>
    <w:rsid w:val="00F46ABF"/>
    <w:rsid w:val="00F47006"/>
    <w:rsid w:val="00F5044B"/>
    <w:rsid w:val="00F50B64"/>
    <w:rsid w:val="00F50C4B"/>
    <w:rsid w:val="00F50CDD"/>
    <w:rsid w:val="00F50D05"/>
    <w:rsid w:val="00F51396"/>
    <w:rsid w:val="00F522F5"/>
    <w:rsid w:val="00F5392B"/>
    <w:rsid w:val="00F53C81"/>
    <w:rsid w:val="00F60725"/>
    <w:rsid w:val="00F60781"/>
    <w:rsid w:val="00F6085B"/>
    <w:rsid w:val="00F60A6D"/>
    <w:rsid w:val="00F610C3"/>
    <w:rsid w:val="00F61107"/>
    <w:rsid w:val="00F6186D"/>
    <w:rsid w:val="00F62718"/>
    <w:rsid w:val="00F62B74"/>
    <w:rsid w:val="00F634E4"/>
    <w:rsid w:val="00F63C78"/>
    <w:rsid w:val="00F64961"/>
    <w:rsid w:val="00F64E22"/>
    <w:rsid w:val="00F654CE"/>
    <w:rsid w:val="00F65605"/>
    <w:rsid w:val="00F673DB"/>
    <w:rsid w:val="00F70E25"/>
    <w:rsid w:val="00F714EC"/>
    <w:rsid w:val="00F7198F"/>
    <w:rsid w:val="00F71ADA"/>
    <w:rsid w:val="00F7218F"/>
    <w:rsid w:val="00F727E5"/>
    <w:rsid w:val="00F72EC2"/>
    <w:rsid w:val="00F740D5"/>
    <w:rsid w:val="00F7443D"/>
    <w:rsid w:val="00F7472D"/>
    <w:rsid w:val="00F751FF"/>
    <w:rsid w:val="00F753DE"/>
    <w:rsid w:val="00F7545E"/>
    <w:rsid w:val="00F75886"/>
    <w:rsid w:val="00F761E8"/>
    <w:rsid w:val="00F7620E"/>
    <w:rsid w:val="00F7636C"/>
    <w:rsid w:val="00F77704"/>
    <w:rsid w:val="00F8052E"/>
    <w:rsid w:val="00F810A3"/>
    <w:rsid w:val="00F8117E"/>
    <w:rsid w:val="00F825B6"/>
    <w:rsid w:val="00F833BA"/>
    <w:rsid w:val="00F8383B"/>
    <w:rsid w:val="00F8471D"/>
    <w:rsid w:val="00F84976"/>
    <w:rsid w:val="00F85EF7"/>
    <w:rsid w:val="00F87112"/>
    <w:rsid w:val="00F8744A"/>
    <w:rsid w:val="00F90156"/>
    <w:rsid w:val="00F902BD"/>
    <w:rsid w:val="00F90D4F"/>
    <w:rsid w:val="00F913C7"/>
    <w:rsid w:val="00F918F3"/>
    <w:rsid w:val="00F94159"/>
    <w:rsid w:val="00F9426D"/>
    <w:rsid w:val="00F96699"/>
    <w:rsid w:val="00F96A2D"/>
    <w:rsid w:val="00F970B0"/>
    <w:rsid w:val="00F97653"/>
    <w:rsid w:val="00F97A1C"/>
    <w:rsid w:val="00FA07B6"/>
    <w:rsid w:val="00FA1154"/>
    <w:rsid w:val="00FA196C"/>
    <w:rsid w:val="00FA2241"/>
    <w:rsid w:val="00FA28E4"/>
    <w:rsid w:val="00FA5476"/>
    <w:rsid w:val="00FA54B6"/>
    <w:rsid w:val="00FA5D24"/>
    <w:rsid w:val="00FA5E2D"/>
    <w:rsid w:val="00FA5FD4"/>
    <w:rsid w:val="00FA615D"/>
    <w:rsid w:val="00FA6C6F"/>
    <w:rsid w:val="00FA7BD0"/>
    <w:rsid w:val="00FB0FF2"/>
    <w:rsid w:val="00FB1D0F"/>
    <w:rsid w:val="00FB2BCF"/>
    <w:rsid w:val="00FB5A0D"/>
    <w:rsid w:val="00FB6B32"/>
    <w:rsid w:val="00FC0BDE"/>
    <w:rsid w:val="00FC19AA"/>
    <w:rsid w:val="00FC269E"/>
    <w:rsid w:val="00FC2F46"/>
    <w:rsid w:val="00FC4480"/>
    <w:rsid w:val="00FC51F0"/>
    <w:rsid w:val="00FC531B"/>
    <w:rsid w:val="00FC5FA1"/>
    <w:rsid w:val="00FC634D"/>
    <w:rsid w:val="00FC7984"/>
    <w:rsid w:val="00FD0F98"/>
    <w:rsid w:val="00FD19C6"/>
    <w:rsid w:val="00FD1AB9"/>
    <w:rsid w:val="00FD1BBD"/>
    <w:rsid w:val="00FD44F2"/>
    <w:rsid w:val="00FD4C89"/>
    <w:rsid w:val="00FD5A09"/>
    <w:rsid w:val="00FD5E36"/>
    <w:rsid w:val="00FD6A6E"/>
    <w:rsid w:val="00FD6A82"/>
    <w:rsid w:val="00FD74D7"/>
    <w:rsid w:val="00FD75F7"/>
    <w:rsid w:val="00FD7815"/>
    <w:rsid w:val="00FE05A3"/>
    <w:rsid w:val="00FE07FC"/>
    <w:rsid w:val="00FE09E1"/>
    <w:rsid w:val="00FE3440"/>
    <w:rsid w:val="00FE3C0C"/>
    <w:rsid w:val="00FE4BA3"/>
    <w:rsid w:val="00FE512E"/>
    <w:rsid w:val="00FE5266"/>
    <w:rsid w:val="00FE5304"/>
    <w:rsid w:val="00FE53B4"/>
    <w:rsid w:val="00FE5C7A"/>
    <w:rsid w:val="00FE6956"/>
    <w:rsid w:val="00FE721D"/>
    <w:rsid w:val="00FE75B9"/>
    <w:rsid w:val="00FE7FB4"/>
    <w:rsid w:val="00FF04C4"/>
    <w:rsid w:val="00FF0635"/>
    <w:rsid w:val="00FF0DD5"/>
    <w:rsid w:val="00FF134F"/>
    <w:rsid w:val="00FF18BB"/>
    <w:rsid w:val="00FF2B51"/>
    <w:rsid w:val="00FF3B09"/>
    <w:rsid w:val="00FF5248"/>
    <w:rsid w:val="00FF5889"/>
    <w:rsid w:val="00FF5B01"/>
    <w:rsid w:val="00FF5C56"/>
    <w:rsid w:val="00FF5F3F"/>
    <w:rsid w:val="00FF64F4"/>
    <w:rsid w:val="00FF6778"/>
    <w:rsid w:val="01031AE0"/>
    <w:rsid w:val="01066307"/>
    <w:rsid w:val="0126EAD4"/>
    <w:rsid w:val="012A7126"/>
    <w:rsid w:val="016CCF1F"/>
    <w:rsid w:val="016F2952"/>
    <w:rsid w:val="017B1411"/>
    <w:rsid w:val="0182B66D"/>
    <w:rsid w:val="019F4CB8"/>
    <w:rsid w:val="01B45C7A"/>
    <w:rsid w:val="01BE867F"/>
    <w:rsid w:val="01BE9226"/>
    <w:rsid w:val="01E8AB47"/>
    <w:rsid w:val="01FCC9C5"/>
    <w:rsid w:val="01FE4815"/>
    <w:rsid w:val="0200B204"/>
    <w:rsid w:val="02037821"/>
    <w:rsid w:val="025C404F"/>
    <w:rsid w:val="02629F83"/>
    <w:rsid w:val="026483F4"/>
    <w:rsid w:val="026BA66A"/>
    <w:rsid w:val="0276C140"/>
    <w:rsid w:val="0279F3FF"/>
    <w:rsid w:val="02856112"/>
    <w:rsid w:val="02BF57D2"/>
    <w:rsid w:val="02D3D866"/>
    <w:rsid w:val="02E70883"/>
    <w:rsid w:val="02F0FE02"/>
    <w:rsid w:val="02F65E57"/>
    <w:rsid w:val="031E8103"/>
    <w:rsid w:val="031F9657"/>
    <w:rsid w:val="034A4386"/>
    <w:rsid w:val="035824D3"/>
    <w:rsid w:val="035F233E"/>
    <w:rsid w:val="0369AAE3"/>
    <w:rsid w:val="036C7CFD"/>
    <w:rsid w:val="03784036"/>
    <w:rsid w:val="037F669D"/>
    <w:rsid w:val="03942DDB"/>
    <w:rsid w:val="039DE00E"/>
    <w:rsid w:val="03A0B697"/>
    <w:rsid w:val="03A6D493"/>
    <w:rsid w:val="03AE2250"/>
    <w:rsid w:val="03B010C3"/>
    <w:rsid w:val="03B91319"/>
    <w:rsid w:val="03C9ADB3"/>
    <w:rsid w:val="03CCECFF"/>
    <w:rsid w:val="03CDB80A"/>
    <w:rsid w:val="03D9FC7C"/>
    <w:rsid w:val="03DDB9A7"/>
    <w:rsid w:val="03E16A7D"/>
    <w:rsid w:val="03E18EAA"/>
    <w:rsid w:val="03E6D516"/>
    <w:rsid w:val="04601DEA"/>
    <w:rsid w:val="046079BB"/>
    <w:rsid w:val="04635A0C"/>
    <w:rsid w:val="046C1C96"/>
    <w:rsid w:val="047A7D7D"/>
    <w:rsid w:val="04A29C90"/>
    <w:rsid w:val="04B4CC72"/>
    <w:rsid w:val="04C84DA9"/>
    <w:rsid w:val="04CABFF6"/>
    <w:rsid w:val="04CF1B27"/>
    <w:rsid w:val="04E1555A"/>
    <w:rsid w:val="04EC466C"/>
    <w:rsid w:val="05119F17"/>
    <w:rsid w:val="051E88A4"/>
    <w:rsid w:val="05245B01"/>
    <w:rsid w:val="05477FD9"/>
    <w:rsid w:val="05481500"/>
    <w:rsid w:val="0556E025"/>
    <w:rsid w:val="05637DD9"/>
    <w:rsid w:val="05687B41"/>
    <w:rsid w:val="056F27B4"/>
    <w:rsid w:val="05795A52"/>
    <w:rsid w:val="057A4DA0"/>
    <w:rsid w:val="058ADC09"/>
    <w:rsid w:val="0591B986"/>
    <w:rsid w:val="0599330C"/>
    <w:rsid w:val="05A09F42"/>
    <w:rsid w:val="05A9BB85"/>
    <w:rsid w:val="05AA31DA"/>
    <w:rsid w:val="05D90A08"/>
    <w:rsid w:val="05DD125C"/>
    <w:rsid w:val="05DFFD7E"/>
    <w:rsid w:val="05FA96D9"/>
    <w:rsid w:val="062181FA"/>
    <w:rsid w:val="062AA8DD"/>
    <w:rsid w:val="062E4450"/>
    <w:rsid w:val="06512CD2"/>
    <w:rsid w:val="068B43BE"/>
    <w:rsid w:val="0699DBD3"/>
    <w:rsid w:val="06D124AA"/>
    <w:rsid w:val="06D7C1E5"/>
    <w:rsid w:val="06E4EBA6"/>
    <w:rsid w:val="070C39B5"/>
    <w:rsid w:val="070CED07"/>
    <w:rsid w:val="071DB0BB"/>
    <w:rsid w:val="072370E4"/>
    <w:rsid w:val="07702D48"/>
    <w:rsid w:val="079B35CB"/>
    <w:rsid w:val="07B4DF89"/>
    <w:rsid w:val="07BF3200"/>
    <w:rsid w:val="07DBDFB5"/>
    <w:rsid w:val="07FAC9E7"/>
    <w:rsid w:val="0808435F"/>
    <w:rsid w:val="080FE664"/>
    <w:rsid w:val="0828E3ED"/>
    <w:rsid w:val="082C2CC7"/>
    <w:rsid w:val="08386904"/>
    <w:rsid w:val="083DBA2E"/>
    <w:rsid w:val="0840BFA1"/>
    <w:rsid w:val="084B47CC"/>
    <w:rsid w:val="0855DC12"/>
    <w:rsid w:val="08581ACC"/>
    <w:rsid w:val="085BF8F5"/>
    <w:rsid w:val="08625BA7"/>
    <w:rsid w:val="0877B8F5"/>
    <w:rsid w:val="0886F764"/>
    <w:rsid w:val="088D5DF7"/>
    <w:rsid w:val="089FABB7"/>
    <w:rsid w:val="08A193EC"/>
    <w:rsid w:val="08F5B2FE"/>
    <w:rsid w:val="091DAED8"/>
    <w:rsid w:val="091FEA0F"/>
    <w:rsid w:val="092F3C0A"/>
    <w:rsid w:val="093438A8"/>
    <w:rsid w:val="096371BC"/>
    <w:rsid w:val="09719B7C"/>
    <w:rsid w:val="09776FA0"/>
    <w:rsid w:val="098BDB77"/>
    <w:rsid w:val="09A41863"/>
    <w:rsid w:val="09A461CD"/>
    <w:rsid w:val="09ABF9BB"/>
    <w:rsid w:val="09B178BD"/>
    <w:rsid w:val="09BB6BEA"/>
    <w:rsid w:val="09D2C331"/>
    <w:rsid w:val="0A099AED"/>
    <w:rsid w:val="0A0E9FF6"/>
    <w:rsid w:val="0A5AADD6"/>
    <w:rsid w:val="0A5FA221"/>
    <w:rsid w:val="0A6DF06E"/>
    <w:rsid w:val="0A714F49"/>
    <w:rsid w:val="0A7D6C20"/>
    <w:rsid w:val="0AA29DAD"/>
    <w:rsid w:val="0AAB4320"/>
    <w:rsid w:val="0AAE6DA6"/>
    <w:rsid w:val="0AB0E14E"/>
    <w:rsid w:val="0AB5F301"/>
    <w:rsid w:val="0ABDE9D6"/>
    <w:rsid w:val="0AC56720"/>
    <w:rsid w:val="0AD1F96E"/>
    <w:rsid w:val="0B0A3BFD"/>
    <w:rsid w:val="0B11038E"/>
    <w:rsid w:val="0B16AB09"/>
    <w:rsid w:val="0B1DC8EF"/>
    <w:rsid w:val="0B22AEE2"/>
    <w:rsid w:val="0B3B2C04"/>
    <w:rsid w:val="0B4DA236"/>
    <w:rsid w:val="0B788F76"/>
    <w:rsid w:val="0B7AE9EC"/>
    <w:rsid w:val="0B7BE50D"/>
    <w:rsid w:val="0B80D5CB"/>
    <w:rsid w:val="0B9C48DA"/>
    <w:rsid w:val="0BA1884E"/>
    <w:rsid w:val="0BA6447E"/>
    <w:rsid w:val="0BACB298"/>
    <w:rsid w:val="0BBD6DE9"/>
    <w:rsid w:val="0BC03F6D"/>
    <w:rsid w:val="0BD0547C"/>
    <w:rsid w:val="0BD31052"/>
    <w:rsid w:val="0BD65C0E"/>
    <w:rsid w:val="0BE3F129"/>
    <w:rsid w:val="0BE7139E"/>
    <w:rsid w:val="0BEB847A"/>
    <w:rsid w:val="0C159DD8"/>
    <w:rsid w:val="0C1F390C"/>
    <w:rsid w:val="0C457721"/>
    <w:rsid w:val="0C5268D1"/>
    <w:rsid w:val="0C552C52"/>
    <w:rsid w:val="0C7809C3"/>
    <w:rsid w:val="0C922248"/>
    <w:rsid w:val="0C94E121"/>
    <w:rsid w:val="0C9C3CB3"/>
    <w:rsid w:val="0CA27C77"/>
    <w:rsid w:val="0CA5338A"/>
    <w:rsid w:val="0CA716FE"/>
    <w:rsid w:val="0CC297AB"/>
    <w:rsid w:val="0CCE67EE"/>
    <w:rsid w:val="0CD85F96"/>
    <w:rsid w:val="0CE94EDB"/>
    <w:rsid w:val="0CF46977"/>
    <w:rsid w:val="0CFC8128"/>
    <w:rsid w:val="0D1A5C72"/>
    <w:rsid w:val="0D295C99"/>
    <w:rsid w:val="0D2F529F"/>
    <w:rsid w:val="0D322775"/>
    <w:rsid w:val="0D3B0E6D"/>
    <w:rsid w:val="0D693AF4"/>
    <w:rsid w:val="0D7E3623"/>
    <w:rsid w:val="0D8FA4F5"/>
    <w:rsid w:val="0D8FEF37"/>
    <w:rsid w:val="0D9F6228"/>
    <w:rsid w:val="0D9F7F86"/>
    <w:rsid w:val="0DA2B93A"/>
    <w:rsid w:val="0DA43E59"/>
    <w:rsid w:val="0DB668F8"/>
    <w:rsid w:val="0DC220B7"/>
    <w:rsid w:val="0DD28917"/>
    <w:rsid w:val="0DD4D7A0"/>
    <w:rsid w:val="0DDC527F"/>
    <w:rsid w:val="0DDE8DE5"/>
    <w:rsid w:val="0DF844D7"/>
    <w:rsid w:val="0E08FA9B"/>
    <w:rsid w:val="0E144276"/>
    <w:rsid w:val="0E3BA0AF"/>
    <w:rsid w:val="0E4D69A2"/>
    <w:rsid w:val="0E5DD846"/>
    <w:rsid w:val="0E8B2663"/>
    <w:rsid w:val="0E8DF11D"/>
    <w:rsid w:val="0E9BC474"/>
    <w:rsid w:val="0EA76224"/>
    <w:rsid w:val="0EB66198"/>
    <w:rsid w:val="0EB90824"/>
    <w:rsid w:val="0EDBD982"/>
    <w:rsid w:val="0EE996DA"/>
    <w:rsid w:val="0EF07490"/>
    <w:rsid w:val="0EF5E6A3"/>
    <w:rsid w:val="0F3FED59"/>
    <w:rsid w:val="0F521B3D"/>
    <w:rsid w:val="0F62FCBD"/>
    <w:rsid w:val="0F6D7278"/>
    <w:rsid w:val="0F8557BB"/>
    <w:rsid w:val="0F88231E"/>
    <w:rsid w:val="0FA060CD"/>
    <w:rsid w:val="0FA231B8"/>
    <w:rsid w:val="0FABFA93"/>
    <w:rsid w:val="0FB22AF2"/>
    <w:rsid w:val="0FB23E45"/>
    <w:rsid w:val="0FC759D6"/>
    <w:rsid w:val="0FC9CC94"/>
    <w:rsid w:val="0FCABFA1"/>
    <w:rsid w:val="0FDAB53A"/>
    <w:rsid w:val="0FE1C1C5"/>
    <w:rsid w:val="0FE77654"/>
    <w:rsid w:val="0FEB7339"/>
    <w:rsid w:val="0FFC1615"/>
    <w:rsid w:val="1007BC75"/>
    <w:rsid w:val="1019CEFA"/>
    <w:rsid w:val="102C9861"/>
    <w:rsid w:val="102EFE8A"/>
    <w:rsid w:val="103698BA"/>
    <w:rsid w:val="1047D0FA"/>
    <w:rsid w:val="1060AAEF"/>
    <w:rsid w:val="106114FE"/>
    <w:rsid w:val="10A0DF04"/>
    <w:rsid w:val="10AA1042"/>
    <w:rsid w:val="10C243DB"/>
    <w:rsid w:val="10CE853A"/>
    <w:rsid w:val="10D2FC4A"/>
    <w:rsid w:val="10D3B733"/>
    <w:rsid w:val="10E27870"/>
    <w:rsid w:val="10FC28A7"/>
    <w:rsid w:val="110DCBD8"/>
    <w:rsid w:val="11380F21"/>
    <w:rsid w:val="11414F71"/>
    <w:rsid w:val="115356D7"/>
    <w:rsid w:val="115DDC7D"/>
    <w:rsid w:val="11773AF9"/>
    <w:rsid w:val="11B57569"/>
    <w:rsid w:val="11BCB591"/>
    <w:rsid w:val="11C49D57"/>
    <w:rsid w:val="11C7085E"/>
    <w:rsid w:val="11CE44CA"/>
    <w:rsid w:val="11CF2DBE"/>
    <w:rsid w:val="11E11E1B"/>
    <w:rsid w:val="11E8EF51"/>
    <w:rsid w:val="11ED5EC2"/>
    <w:rsid w:val="11F1BCBF"/>
    <w:rsid w:val="11F4C665"/>
    <w:rsid w:val="11F7830B"/>
    <w:rsid w:val="11FCFB1B"/>
    <w:rsid w:val="12173BF2"/>
    <w:rsid w:val="1250B9FE"/>
    <w:rsid w:val="128673A4"/>
    <w:rsid w:val="12962E2D"/>
    <w:rsid w:val="1297AC07"/>
    <w:rsid w:val="129E2360"/>
    <w:rsid w:val="12C0F516"/>
    <w:rsid w:val="12ED8E35"/>
    <w:rsid w:val="12FE6116"/>
    <w:rsid w:val="1321D069"/>
    <w:rsid w:val="1325358B"/>
    <w:rsid w:val="1328EB21"/>
    <w:rsid w:val="13373BE7"/>
    <w:rsid w:val="136A1483"/>
    <w:rsid w:val="137E9F6A"/>
    <w:rsid w:val="1394CEAF"/>
    <w:rsid w:val="13A169E5"/>
    <w:rsid w:val="13AF54D0"/>
    <w:rsid w:val="13B17C18"/>
    <w:rsid w:val="13E2D3DE"/>
    <w:rsid w:val="13F8A45D"/>
    <w:rsid w:val="13FE1D1A"/>
    <w:rsid w:val="140BF7D7"/>
    <w:rsid w:val="141269EA"/>
    <w:rsid w:val="141F0DC6"/>
    <w:rsid w:val="14253231"/>
    <w:rsid w:val="142C27E6"/>
    <w:rsid w:val="14449A55"/>
    <w:rsid w:val="1450F162"/>
    <w:rsid w:val="146DDC62"/>
    <w:rsid w:val="146DF2DA"/>
    <w:rsid w:val="147F2957"/>
    <w:rsid w:val="148AFD58"/>
    <w:rsid w:val="149584A0"/>
    <w:rsid w:val="14B49AAD"/>
    <w:rsid w:val="14BC48C7"/>
    <w:rsid w:val="14DCB0AA"/>
    <w:rsid w:val="14F5791F"/>
    <w:rsid w:val="15124B89"/>
    <w:rsid w:val="152F14CE"/>
    <w:rsid w:val="153762CB"/>
    <w:rsid w:val="155BE036"/>
    <w:rsid w:val="15739651"/>
    <w:rsid w:val="157D6B80"/>
    <w:rsid w:val="157E16F7"/>
    <w:rsid w:val="15867CAF"/>
    <w:rsid w:val="158C0A6F"/>
    <w:rsid w:val="158D3BFE"/>
    <w:rsid w:val="15ACAD2A"/>
    <w:rsid w:val="15BB3D1B"/>
    <w:rsid w:val="15DBC673"/>
    <w:rsid w:val="1605AD8C"/>
    <w:rsid w:val="160E86F0"/>
    <w:rsid w:val="1614A867"/>
    <w:rsid w:val="16162241"/>
    <w:rsid w:val="161B3698"/>
    <w:rsid w:val="162F6998"/>
    <w:rsid w:val="1634C723"/>
    <w:rsid w:val="1638EEE4"/>
    <w:rsid w:val="16396697"/>
    <w:rsid w:val="163F0FE5"/>
    <w:rsid w:val="165406C0"/>
    <w:rsid w:val="16704E7A"/>
    <w:rsid w:val="167AAC6D"/>
    <w:rsid w:val="167FACE3"/>
    <w:rsid w:val="168F5669"/>
    <w:rsid w:val="1698515C"/>
    <w:rsid w:val="169FC735"/>
    <w:rsid w:val="16CB2AE4"/>
    <w:rsid w:val="16D84034"/>
    <w:rsid w:val="16DCE6B1"/>
    <w:rsid w:val="16DEAF65"/>
    <w:rsid w:val="16E3863C"/>
    <w:rsid w:val="171D846E"/>
    <w:rsid w:val="172E862E"/>
    <w:rsid w:val="17348DD8"/>
    <w:rsid w:val="17397B66"/>
    <w:rsid w:val="174B1903"/>
    <w:rsid w:val="1764B05E"/>
    <w:rsid w:val="179D7B2E"/>
    <w:rsid w:val="17A987CF"/>
    <w:rsid w:val="17B87DEC"/>
    <w:rsid w:val="17E5574D"/>
    <w:rsid w:val="17E7B90F"/>
    <w:rsid w:val="17F3B198"/>
    <w:rsid w:val="180382FC"/>
    <w:rsid w:val="18201BDF"/>
    <w:rsid w:val="182E85BF"/>
    <w:rsid w:val="18437FF1"/>
    <w:rsid w:val="1855050B"/>
    <w:rsid w:val="18A0A5DE"/>
    <w:rsid w:val="18CAB6AF"/>
    <w:rsid w:val="18CFC55B"/>
    <w:rsid w:val="18D7D487"/>
    <w:rsid w:val="18E8374F"/>
    <w:rsid w:val="18EA7E1B"/>
    <w:rsid w:val="18ECEBE9"/>
    <w:rsid w:val="18FFB6B3"/>
    <w:rsid w:val="19105F26"/>
    <w:rsid w:val="1910C5BF"/>
    <w:rsid w:val="1919343B"/>
    <w:rsid w:val="1927D5EF"/>
    <w:rsid w:val="19353814"/>
    <w:rsid w:val="194A6DDD"/>
    <w:rsid w:val="194FC5FF"/>
    <w:rsid w:val="195AEE15"/>
    <w:rsid w:val="19677CAD"/>
    <w:rsid w:val="197BB8DC"/>
    <w:rsid w:val="197EB47B"/>
    <w:rsid w:val="198A9AC8"/>
    <w:rsid w:val="198AADCF"/>
    <w:rsid w:val="198ECB6A"/>
    <w:rsid w:val="19A524B8"/>
    <w:rsid w:val="19B53197"/>
    <w:rsid w:val="19B57AB5"/>
    <w:rsid w:val="19B6E22A"/>
    <w:rsid w:val="19B7D0C6"/>
    <w:rsid w:val="19BB86EF"/>
    <w:rsid w:val="19BE5FFE"/>
    <w:rsid w:val="19EE6FAD"/>
    <w:rsid w:val="1A0D43F6"/>
    <w:rsid w:val="1A1296EB"/>
    <w:rsid w:val="1A15E16F"/>
    <w:rsid w:val="1A1E0A74"/>
    <w:rsid w:val="1A392DFC"/>
    <w:rsid w:val="1A5163BD"/>
    <w:rsid w:val="1A5E7A0B"/>
    <w:rsid w:val="1A72B43C"/>
    <w:rsid w:val="1A8286DA"/>
    <w:rsid w:val="1A858717"/>
    <w:rsid w:val="1A956631"/>
    <w:rsid w:val="1A998BE3"/>
    <w:rsid w:val="1A9FDD26"/>
    <w:rsid w:val="1AC456CF"/>
    <w:rsid w:val="1ADCEECA"/>
    <w:rsid w:val="1AE7FBA1"/>
    <w:rsid w:val="1B07157E"/>
    <w:rsid w:val="1B07A7C8"/>
    <w:rsid w:val="1B081557"/>
    <w:rsid w:val="1B088690"/>
    <w:rsid w:val="1B0B0BF2"/>
    <w:rsid w:val="1B12368A"/>
    <w:rsid w:val="1B280994"/>
    <w:rsid w:val="1B2946DB"/>
    <w:rsid w:val="1B2AE7CE"/>
    <w:rsid w:val="1B2E7D1E"/>
    <w:rsid w:val="1B3C9BF3"/>
    <w:rsid w:val="1B3E7A08"/>
    <w:rsid w:val="1B563ECC"/>
    <w:rsid w:val="1B57AA43"/>
    <w:rsid w:val="1B642D51"/>
    <w:rsid w:val="1B776E15"/>
    <w:rsid w:val="1B7CF0F4"/>
    <w:rsid w:val="1B8F80BA"/>
    <w:rsid w:val="1B90BEF0"/>
    <w:rsid w:val="1B9D8051"/>
    <w:rsid w:val="1BA736F3"/>
    <w:rsid w:val="1BBBDFC5"/>
    <w:rsid w:val="1BBF9468"/>
    <w:rsid w:val="1BC2F1ED"/>
    <w:rsid w:val="1BC5F571"/>
    <w:rsid w:val="1BD3C05E"/>
    <w:rsid w:val="1BE4A1C1"/>
    <w:rsid w:val="1BF10C37"/>
    <w:rsid w:val="1BF1B2B8"/>
    <w:rsid w:val="1BF389E0"/>
    <w:rsid w:val="1C17FE18"/>
    <w:rsid w:val="1C1E5EB3"/>
    <w:rsid w:val="1C240AAF"/>
    <w:rsid w:val="1C2E280B"/>
    <w:rsid w:val="1C33CE01"/>
    <w:rsid w:val="1C38EF27"/>
    <w:rsid w:val="1C3A3E3C"/>
    <w:rsid w:val="1C69073B"/>
    <w:rsid w:val="1C69F776"/>
    <w:rsid w:val="1C6F2C1A"/>
    <w:rsid w:val="1C6FD5DA"/>
    <w:rsid w:val="1C88E1C5"/>
    <w:rsid w:val="1CB54A91"/>
    <w:rsid w:val="1CBCCE34"/>
    <w:rsid w:val="1CF0E220"/>
    <w:rsid w:val="1D042379"/>
    <w:rsid w:val="1D0EEFEC"/>
    <w:rsid w:val="1D10EF9B"/>
    <w:rsid w:val="1D2BF7DE"/>
    <w:rsid w:val="1D34CF53"/>
    <w:rsid w:val="1D3B728A"/>
    <w:rsid w:val="1D3F390D"/>
    <w:rsid w:val="1D673E78"/>
    <w:rsid w:val="1D7305AF"/>
    <w:rsid w:val="1D76FBC5"/>
    <w:rsid w:val="1D816FC8"/>
    <w:rsid w:val="1D89D9CB"/>
    <w:rsid w:val="1D8F4401"/>
    <w:rsid w:val="1D96DC73"/>
    <w:rsid w:val="1DC6170C"/>
    <w:rsid w:val="1DCE1F68"/>
    <w:rsid w:val="1DCE4721"/>
    <w:rsid w:val="1DD82680"/>
    <w:rsid w:val="1DE633B0"/>
    <w:rsid w:val="1E0B54B1"/>
    <w:rsid w:val="1E122AD5"/>
    <w:rsid w:val="1E2F8DC3"/>
    <w:rsid w:val="1E34CE68"/>
    <w:rsid w:val="1E3E2D75"/>
    <w:rsid w:val="1E49AB7A"/>
    <w:rsid w:val="1E4A35A0"/>
    <w:rsid w:val="1E605991"/>
    <w:rsid w:val="1E70CB11"/>
    <w:rsid w:val="1E75652B"/>
    <w:rsid w:val="1E7F18E7"/>
    <w:rsid w:val="1E820FE9"/>
    <w:rsid w:val="1E8931A9"/>
    <w:rsid w:val="1E9BEE11"/>
    <w:rsid w:val="1EA3FA45"/>
    <w:rsid w:val="1EA61D79"/>
    <w:rsid w:val="1EC122A6"/>
    <w:rsid w:val="1EE53BBC"/>
    <w:rsid w:val="1EEFEC0B"/>
    <w:rsid w:val="1EF01DF4"/>
    <w:rsid w:val="1EF83C05"/>
    <w:rsid w:val="1EFED374"/>
    <w:rsid w:val="1F433086"/>
    <w:rsid w:val="1F56A7BC"/>
    <w:rsid w:val="1F627098"/>
    <w:rsid w:val="1F836B44"/>
    <w:rsid w:val="1F8428A8"/>
    <w:rsid w:val="1F948C3F"/>
    <w:rsid w:val="1F9C4D7C"/>
    <w:rsid w:val="1F9FAD27"/>
    <w:rsid w:val="1FB18378"/>
    <w:rsid w:val="1FC6DD09"/>
    <w:rsid w:val="1FCA93BA"/>
    <w:rsid w:val="1FCEEAC3"/>
    <w:rsid w:val="1FCF7707"/>
    <w:rsid w:val="1FD52FA7"/>
    <w:rsid w:val="1FE8A137"/>
    <w:rsid w:val="1FFE60E7"/>
    <w:rsid w:val="20156B4F"/>
    <w:rsid w:val="20184AF5"/>
    <w:rsid w:val="20282415"/>
    <w:rsid w:val="204EAFC4"/>
    <w:rsid w:val="204F132E"/>
    <w:rsid w:val="2052A3F4"/>
    <w:rsid w:val="205E6D39"/>
    <w:rsid w:val="206588BD"/>
    <w:rsid w:val="2065C04A"/>
    <w:rsid w:val="206E2DA9"/>
    <w:rsid w:val="2079148B"/>
    <w:rsid w:val="208733D2"/>
    <w:rsid w:val="20A308EC"/>
    <w:rsid w:val="20A4DF74"/>
    <w:rsid w:val="20B108E4"/>
    <w:rsid w:val="20B36DC8"/>
    <w:rsid w:val="20BCE102"/>
    <w:rsid w:val="20CD0FAC"/>
    <w:rsid w:val="20D40B09"/>
    <w:rsid w:val="20D9FA5E"/>
    <w:rsid w:val="20E8FB9D"/>
    <w:rsid w:val="20F0F59A"/>
    <w:rsid w:val="210367A6"/>
    <w:rsid w:val="211AF388"/>
    <w:rsid w:val="2138EA52"/>
    <w:rsid w:val="216C6F7B"/>
    <w:rsid w:val="2176ADEB"/>
    <w:rsid w:val="21C270EF"/>
    <w:rsid w:val="21DB8EB4"/>
    <w:rsid w:val="21EF56FC"/>
    <w:rsid w:val="22157367"/>
    <w:rsid w:val="2222A392"/>
    <w:rsid w:val="22253576"/>
    <w:rsid w:val="2243F586"/>
    <w:rsid w:val="225BE72A"/>
    <w:rsid w:val="2270076B"/>
    <w:rsid w:val="22754AD6"/>
    <w:rsid w:val="227C9312"/>
    <w:rsid w:val="22A1AC0A"/>
    <w:rsid w:val="22AFD0A3"/>
    <w:rsid w:val="22B50C48"/>
    <w:rsid w:val="22BD34D2"/>
    <w:rsid w:val="22DAE527"/>
    <w:rsid w:val="22E20EF9"/>
    <w:rsid w:val="22EE8749"/>
    <w:rsid w:val="22FB3FE6"/>
    <w:rsid w:val="2310D15C"/>
    <w:rsid w:val="231A1F0E"/>
    <w:rsid w:val="233FEA52"/>
    <w:rsid w:val="23576B91"/>
    <w:rsid w:val="236AE123"/>
    <w:rsid w:val="23B41E67"/>
    <w:rsid w:val="23C54286"/>
    <w:rsid w:val="23CEB9AC"/>
    <w:rsid w:val="23D26ECF"/>
    <w:rsid w:val="23EBD686"/>
    <w:rsid w:val="23EEC707"/>
    <w:rsid w:val="23F10851"/>
    <w:rsid w:val="240397DB"/>
    <w:rsid w:val="24076683"/>
    <w:rsid w:val="240F2FFA"/>
    <w:rsid w:val="240F63EC"/>
    <w:rsid w:val="241B6D14"/>
    <w:rsid w:val="242AD4D6"/>
    <w:rsid w:val="245BAE86"/>
    <w:rsid w:val="24639BA3"/>
    <w:rsid w:val="2473CF4D"/>
    <w:rsid w:val="247BEADA"/>
    <w:rsid w:val="2482B709"/>
    <w:rsid w:val="249A626A"/>
    <w:rsid w:val="24AFB5E5"/>
    <w:rsid w:val="24C6641E"/>
    <w:rsid w:val="24CBC11A"/>
    <w:rsid w:val="24DDCA4A"/>
    <w:rsid w:val="24DF8173"/>
    <w:rsid w:val="24EF8D8D"/>
    <w:rsid w:val="24F691C2"/>
    <w:rsid w:val="2531663B"/>
    <w:rsid w:val="253A5304"/>
    <w:rsid w:val="253BBACD"/>
    <w:rsid w:val="253FC4BE"/>
    <w:rsid w:val="2540CAEC"/>
    <w:rsid w:val="25665D38"/>
    <w:rsid w:val="2568A1BA"/>
    <w:rsid w:val="256FCFDA"/>
    <w:rsid w:val="2585B332"/>
    <w:rsid w:val="258684F9"/>
    <w:rsid w:val="259FC1C3"/>
    <w:rsid w:val="25A62EA5"/>
    <w:rsid w:val="25B2EE3C"/>
    <w:rsid w:val="25CC425B"/>
    <w:rsid w:val="25D130FD"/>
    <w:rsid w:val="25F3E69A"/>
    <w:rsid w:val="25F71193"/>
    <w:rsid w:val="25F8108C"/>
    <w:rsid w:val="25FA64A8"/>
    <w:rsid w:val="2619440A"/>
    <w:rsid w:val="26688215"/>
    <w:rsid w:val="266E7B40"/>
    <w:rsid w:val="267C4D52"/>
    <w:rsid w:val="268556E7"/>
    <w:rsid w:val="268B7968"/>
    <w:rsid w:val="269574A2"/>
    <w:rsid w:val="2699085C"/>
    <w:rsid w:val="26B94DA7"/>
    <w:rsid w:val="26BA3E88"/>
    <w:rsid w:val="26BE7730"/>
    <w:rsid w:val="26BEAD18"/>
    <w:rsid w:val="26D7BE0D"/>
    <w:rsid w:val="26FA6C5E"/>
    <w:rsid w:val="26FD1B23"/>
    <w:rsid w:val="2703D750"/>
    <w:rsid w:val="271CEBED"/>
    <w:rsid w:val="2722A4F5"/>
    <w:rsid w:val="272A2AC8"/>
    <w:rsid w:val="274CD868"/>
    <w:rsid w:val="27609433"/>
    <w:rsid w:val="27612204"/>
    <w:rsid w:val="277679E6"/>
    <w:rsid w:val="2777AAE7"/>
    <w:rsid w:val="27857DBE"/>
    <w:rsid w:val="27AAE24A"/>
    <w:rsid w:val="27ADBC7B"/>
    <w:rsid w:val="27B69268"/>
    <w:rsid w:val="27BF7CB9"/>
    <w:rsid w:val="27C0CC54"/>
    <w:rsid w:val="27C4A605"/>
    <w:rsid w:val="27C517BC"/>
    <w:rsid w:val="27E68075"/>
    <w:rsid w:val="28227AE9"/>
    <w:rsid w:val="2822E928"/>
    <w:rsid w:val="2827BB9F"/>
    <w:rsid w:val="28470D01"/>
    <w:rsid w:val="2855C67B"/>
    <w:rsid w:val="285A7263"/>
    <w:rsid w:val="28611A92"/>
    <w:rsid w:val="2884D5B8"/>
    <w:rsid w:val="28DB34DD"/>
    <w:rsid w:val="28DDAADC"/>
    <w:rsid w:val="28E02786"/>
    <w:rsid w:val="28F416EC"/>
    <w:rsid w:val="2948309F"/>
    <w:rsid w:val="295082B0"/>
    <w:rsid w:val="298E85A0"/>
    <w:rsid w:val="29ACD51B"/>
    <w:rsid w:val="29C8FCD1"/>
    <w:rsid w:val="29D1E806"/>
    <w:rsid w:val="29D2E54F"/>
    <w:rsid w:val="29DEB09A"/>
    <w:rsid w:val="29F8F573"/>
    <w:rsid w:val="2A1000C3"/>
    <w:rsid w:val="2A168BA3"/>
    <w:rsid w:val="2A18E156"/>
    <w:rsid w:val="2A2D39AB"/>
    <w:rsid w:val="2A4C029E"/>
    <w:rsid w:val="2A5929E6"/>
    <w:rsid w:val="2A794833"/>
    <w:rsid w:val="2A7C14AF"/>
    <w:rsid w:val="2A9E3E45"/>
    <w:rsid w:val="2AE4138F"/>
    <w:rsid w:val="2AEA4A2B"/>
    <w:rsid w:val="2AEB9909"/>
    <w:rsid w:val="2AEF036A"/>
    <w:rsid w:val="2AEFC3A8"/>
    <w:rsid w:val="2B0DEBEA"/>
    <w:rsid w:val="2B127C50"/>
    <w:rsid w:val="2B14F4FB"/>
    <w:rsid w:val="2B162FC8"/>
    <w:rsid w:val="2B3203A7"/>
    <w:rsid w:val="2B32A87E"/>
    <w:rsid w:val="2B4C9C34"/>
    <w:rsid w:val="2B68E86E"/>
    <w:rsid w:val="2B6933DD"/>
    <w:rsid w:val="2B902C75"/>
    <w:rsid w:val="2BAF43A7"/>
    <w:rsid w:val="2BB7E581"/>
    <w:rsid w:val="2BF5413D"/>
    <w:rsid w:val="2C08A4FA"/>
    <w:rsid w:val="2C0C1EAA"/>
    <w:rsid w:val="2C110979"/>
    <w:rsid w:val="2C203921"/>
    <w:rsid w:val="2C284F42"/>
    <w:rsid w:val="2C3DE865"/>
    <w:rsid w:val="2C4FABA4"/>
    <w:rsid w:val="2C57590F"/>
    <w:rsid w:val="2C6816C5"/>
    <w:rsid w:val="2C6AA2E7"/>
    <w:rsid w:val="2C758DDA"/>
    <w:rsid w:val="2C933D9E"/>
    <w:rsid w:val="2CA88396"/>
    <w:rsid w:val="2CEF3F64"/>
    <w:rsid w:val="2CEFC91B"/>
    <w:rsid w:val="2CF8D630"/>
    <w:rsid w:val="2CFA4B53"/>
    <w:rsid w:val="2D09E208"/>
    <w:rsid w:val="2D09FB70"/>
    <w:rsid w:val="2D0B95B0"/>
    <w:rsid w:val="2D2E698F"/>
    <w:rsid w:val="2D4D9354"/>
    <w:rsid w:val="2D546950"/>
    <w:rsid w:val="2D5EF9BB"/>
    <w:rsid w:val="2D7323AB"/>
    <w:rsid w:val="2D97E31F"/>
    <w:rsid w:val="2D983A05"/>
    <w:rsid w:val="2D9DA782"/>
    <w:rsid w:val="2DA29C99"/>
    <w:rsid w:val="2DAF0DC0"/>
    <w:rsid w:val="2DC462FF"/>
    <w:rsid w:val="2DC486B9"/>
    <w:rsid w:val="2DC59359"/>
    <w:rsid w:val="2DCA0F57"/>
    <w:rsid w:val="2DCAE642"/>
    <w:rsid w:val="2DD833D2"/>
    <w:rsid w:val="2DDE1E4D"/>
    <w:rsid w:val="2DE1BE72"/>
    <w:rsid w:val="2DEA4301"/>
    <w:rsid w:val="2DED318C"/>
    <w:rsid w:val="2DEF48DD"/>
    <w:rsid w:val="2DFB1696"/>
    <w:rsid w:val="2E07A5FE"/>
    <w:rsid w:val="2E161860"/>
    <w:rsid w:val="2E3CB7DE"/>
    <w:rsid w:val="2E41DF88"/>
    <w:rsid w:val="2E6EC69C"/>
    <w:rsid w:val="2E8819E1"/>
    <w:rsid w:val="2E9526DD"/>
    <w:rsid w:val="2EAE208D"/>
    <w:rsid w:val="2EC5631A"/>
    <w:rsid w:val="2EC77150"/>
    <w:rsid w:val="2ECC0A6A"/>
    <w:rsid w:val="2ED22CB6"/>
    <w:rsid w:val="2EE57A57"/>
    <w:rsid w:val="2EEC3D94"/>
    <w:rsid w:val="2EF52FC4"/>
    <w:rsid w:val="2F0C412F"/>
    <w:rsid w:val="2F15C321"/>
    <w:rsid w:val="2F1836C8"/>
    <w:rsid w:val="2F5CBB0B"/>
    <w:rsid w:val="2F833F6C"/>
    <w:rsid w:val="2F8452F8"/>
    <w:rsid w:val="2F878205"/>
    <w:rsid w:val="2F8B245C"/>
    <w:rsid w:val="2F914A9A"/>
    <w:rsid w:val="2FA46438"/>
    <w:rsid w:val="2FAF107A"/>
    <w:rsid w:val="2FB0B02B"/>
    <w:rsid w:val="2FB5CE28"/>
    <w:rsid w:val="2FE0871C"/>
    <w:rsid w:val="2FF2349E"/>
    <w:rsid w:val="2FF239FE"/>
    <w:rsid w:val="2FFEB618"/>
    <w:rsid w:val="300A7A76"/>
    <w:rsid w:val="3012FA0F"/>
    <w:rsid w:val="301A2889"/>
    <w:rsid w:val="302B4575"/>
    <w:rsid w:val="302BA169"/>
    <w:rsid w:val="3031B01E"/>
    <w:rsid w:val="303AACCF"/>
    <w:rsid w:val="303E7D6A"/>
    <w:rsid w:val="30493A01"/>
    <w:rsid w:val="3049793E"/>
    <w:rsid w:val="306EAD66"/>
    <w:rsid w:val="308518BB"/>
    <w:rsid w:val="308EF1CB"/>
    <w:rsid w:val="30939333"/>
    <w:rsid w:val="3095F3FE"/>
    <w:rsid w:val="309CF641"/>
    <w:rsid w:val="30B6B14C"/>
    <w:rsid w:val="30C35203"/>
    <w:rsid w:val="30C7FDA8"/>
    <w:rsid w:val="310307A1"/>
    <w:rsid w:val="311F8DA4"/>
    <w:rsid w:val="3143FFF7"/>
    <w:rsid w:val="314EBE10"/>
    <w:rsid w:val="3153205C"/>
    <w:rsid w:val="31575717"/>
    <w:rsid w:val="315775A9"/>
    <w:rsid w:val="316037C8"/>
    <w:rsid w:val="3163BE73"/>
    <w:rsid w:val="31729EA7"/>
    <w:rsid w:val="3180741F"/>
    <w:rsid w:val="3196596A"/>
    <w:rsid w:val="319A223B"/>
    <w:rsid w:val="31A470D9"/>
    <w:rsid w:val="31BD3D8B"/>
    <w:rsid w:val="31E28403"/>
    <w:rsid w:val="31E709B4"/>
    <w:rsid w:val="320EA4E5"/>
    <w:rsid w:val="32309A8F"/>
    <w:rsid w:val="3240FC8D"/>
    <w:rsid w:val="325C35B1"/>
    <w:rsid w:val="326559ED"/>
    <w:rsid w:val="32672097"/>
    <w:rsid w:val="327288C9"/>
    <w:rsid w:val="32750A76"/>
    <w:rsid w:val="328D8EBD"/>
    <w:rsid w:val="329BC797"/>
    <w:rsid w:val="32A602D6"/>
    <w:rsid w:val="32AF3CD2"/>
    <w:rsid w:val="32B3F7DC"/>
    <w:rsid w:val="32E32225"/>
    <w:rsid w:val="32F02BD3"/>
    <w:rsid w:val="331C65E6"/>
    <w:rsid w:val="332CCDBC"/>
    <w:rsid w:val="33402243"/>
    <w:rsid w:val="334C044D"/>
    <w:rsid w:val="334EDC4F"/>
    <w:rsid w:val="33657F48"/>
    <w:rsid w:val="336FE88B"/>
    <w:rsid w:val="33822315"/>
    <w:rsid w:val="33938FFE"/>
    <w:rsid w:val="339B0389"/>
    <w:rsid w:val="339BABF2"/>
    <w:rsid w:val="33B08B3D"/>
    <w:rsid w:val="33BB71E6"/>
    <w:rsid w:val="33C85C0D"/>
    <w:rsid w:val="33E9E4D0"/>
    <w:rsid w:val="33FCA18A"/>
    <w:rsid w:val="34022E5A"/>
    <w:rsid w:val="341F2F2A"/>
    <w:rsid w:val="3450B4FA"/>
    <w:rsid w:val="345ECFBE"/>
    <w:rsid w:val="346FCA49"/>
    <w:rsid w:val="34945026"/>
    <w:rsid w:val="349DD699"/>
    <w:rsid w:val="34A10408"/>
    <w:rsid w:val="34CDC4DE"/>
    <w:rsid w:val="34D4E4B2"/>
    <w:rsid w:val="34DB654B"/>
    <w:rsid w:val="34F5E5AC"/>
    <w:rsid w:val="34F7C84D"/>
    <w:rsid w:val="34F85B4E"/>
    <w:rsid w:val="350AB0EB"/>
    <w:rsid w:val="353D5404"/>
    <w:rsid w:val="35412D42"/>
    <w:rsid w:val="355EFCA0"/>
    <w:rsid w:val="3560850C"/>
    <w:rsid w:val="3563F275"/>
    <w:rsid w:val="356DA552"/>
    <w:rsid w:val="35787CF1"/>
    <w:rsid w:val="357B8940"/>
    <w:rsid w:val="35838047"/>
    <w:rsid w:val="3597089F"/>
    <w:rsid w:val="3598FA48"/>
    <w:rsid w:val="359B6BC3"/>
    <w:rsid w:val="35BB64C1"/>
    <w:rsid w:val="35BBEB78"/>
    <w:rsid w:val="35CC23A5"/>
    <w:rsid w:val="35D9ED11"/>
    <w:rsid w:val="35DAC459"/>
    <w:rsid w:val="35E171E0"/>
    <w:rsid w:val="35EEE8A2"/>
    <w:rsid w:val="35F88DA4"/>
    <w:rsid w:val="360AEBEA"/>
    <w:rsid w:val="360F23AD"/>
    <w:rsid w:val="3613B32E"/>
    <w:rsid w:val="361954DF"/>
    <w:rsid w:val="36481927"/>
    <w:rsid w:val="367806E0"/>
    <w:rsid w:val="368F6EBE"/>
    <w:rsid w:val="368FAC34"/>
    <w:rsid w:val="36AFEF95"/>
    <w:rsid w:val="36B021A3"/>
    <w:rsid w:val="36B23C71"/>
    <w:rsid w:val="36CDA638"/>
    <w:rsid w:val="36CEBB8B"/>
    <w:rsid w:val="36D60903"/>
    <w:rsid w:val="36D7F806"/>
    <w:rsid w:val="36D8DD22"/>
    <w:rsid w:val="36F716FF"/>
    <w:rsid w:val="36FFDA26"/>
    <w:rsid w:val="3700B5E4"/>
    <w:rsid w:val="371BDC72"/>
    <w:rsid w:val="372A6192"/>
    <w:rsid w:val="3740A7D5"/>
    <w:rsid w:val="3754BE2D"/>
    <w:rsid w:val="37870D97"/>
    <w:rsid w:val="3788CFD5"/>
    <w:rsid w:val="378E57C8"/>
    <w:rsid w:val="379623F8"/>
    <w:rsid w:val="37BF4E2D"/>
    <w:rsid w:val="37C2BCAA"/>
    <w:rsid w:val="37C746C8"/>
    <w:rsid w:val="37D1399F"/>
    <w:rsid w:val="37D344B9"/>
    <w:rsid w:val="37FB0768"/>
    <w:rsid w:val="38176C22"/>
    <w:rsid w:val="381DE905"/>
    <w:rsid w:val="3823601B"/>
    <w:rsid w:val="3824F379"/>
    <w:rsid w:val="382CD407"/>
    <w:rsid w:val="382F7EC1"/>
    <w:rsid w:val="3861BF90"/>
    <w:rsid w:val="3898C45F"/>
    <w:rsid w:val="389D3136"/>
    <w:rsid w:val="39379FD5"/>
    <w:rsid w:val="39473F55"/>
    <w:rsid w:val="3951EAC5"/>
    <w:rsid w:val="396B9FCD"/>
    <w:rsid w:val="397DDC31"/>
    <w:rsid w:val="398A179B"/>
    <w:rsid w:val="398EBF67"/>
    <w:rsid w:val="399C00F8"/>
    <w:rsid w:val="39A06832"/>
    <w:rsid w:val="39AE18AA"/>
    <w:rsid w:val="39CE0F9B"/>
    <w:rsid w:val="39E4FC5C"/>
    <w:rsid w:val="39E69091"/>
    <w:rsid w:val="39F5F481"/>
    <w:rsid w:val="39F65153"/>
    <w:rsid w:val="39F88D24"/>
    <w:rsid w:val="39FA46AF"/>
    <w:rsid w:val="3A0D9500"/>
    <w:rsid w:val="3A282BC5"/>
    <w:rsid w:val="3A4005CF"/>
    <w:rsid w:val="3A6180A5"/>
    <w:rsid w:val="3A689972"/>
    <w:rsid w:val="3A6B31E5"/>
    <w:rsid w:val="3A73C89E"/>
    <w:rsid w:val="3A822520"/>
    <w:rsid w:val="3A8D821F"/>
    <w:rsid w:val="3A959226"/>
    <w:rsid w:val="3AB9C9A7"/>
    <w:rsid w:val="3AC7EC5D"/>
    <w:rsid w:val="3AD04534"/>
    <w:rsid w:val="3AFF8E5F"/>
    <w:rsid w:val="3B00CA06"/>
    <w:rsid w:val="3B025516"/>
    <w:rsid w:val="3B0F6EE7"/>
    <w:rsid w:val="3B0F786A"/>
    <w:rsid w:val="3B2330BB"/>
    <w:rsid w:val="3B25A3D0"/>
    <w:rsid w:val="3B27AC65"/>
    <w:rsid w:val="3B2EB1FC"/>
    <w:rsid w:val="3B31A03E"/>
    <w:rsid w:val="3B35A2C1"/>
    <w:rsid w:val="3B3C39BF"/>
    <w:rsid w:val="3B4190EE"/>
    <w:rsid w:val="3B521299"/>
    <w:rsid w:val="3B589013"/>
    <w:rsid w:val="3B5C38F4"/>
    <w:rsid w:val="3B83A3C0"/>
    <w:rsid w:val="3B9D6CB7"/>
    <w:rsid w:val="3BC427FF"/>
    <w:rsid w:val="3BDDCC00"/>
    <w:rsid w:val="3BE19297"/>
    <w:rsid w:val="3BE43ED5"/>
    <w:rsid w:val="3BE94211"/>
    <w:rsid w:val="3BF8BBA2"/>
    <w:rsid w:val="3C23F5C3"/>
    <w:rsid w:val="3C34420D"/>
    <w:rsid w:val="3C3B33FF"/>
    <w:rsid w:val="3C554CE0"/>
    <w:rsid w:val="3C71B425"/>
    <w:rsid w:val="3C7565E0"/>
    <w:rsid w:val="3C75AF7F"/>
    <w:rsid w:val="3C814032"/>
    <w:rsid w:val="3C8FBE8E"/>
    <w:rsid w:val="3CADD643"/>
    <w:rsid w:val="3CADD732"/>
    <w:rsid w:val="3CB40729"/>
    <w:rsid w:val="3CB52AC3"/>
    <w:rsid w:val="3CBC53A7"/>
    <w:rsid w:val="3CCCD6DF"/>
    <w:rsid w:val="3CF22E65"/>
    <w:rsid w:val="3D432E87"/>
    <w:rsid w:val="3D785300"/>
    <w:rsid w:val="3D7D85C5"/>
    <w:rsid w:val="3D826ADF"/>
    <w:rsid w:val="3D9A5837"/>
    <w:rsid w:val="3D9DC896"/>
    <w:rsid w:val="3DABC79B"/>
    <w:rsid w:val="3DB963FB"/>
    <w:rsid w:val="3DBA2390"/>
    <w:rsid w:val="3DBBFD17"/>
    <w:rsid w:val="3DC5B121"/>
    <w:rsid w:val="3DD096B9"/>
    <w:rsid w:val="3DD8D31C"/>
    <w:rsid w:val="3DE4E74B"/>
    <w:rsid w:val="3DF90621"/>
    <w:rsid w:val="3E3571E0"/>
    <w:rsid w:val="3E40C71E"/>
    <w:rsid w:val="3E42B22E"/>
    <w:rsid w:val="3E42BE39"/>
    <w:rsid w:val="3E45B598"/>
    <w:rsid w:val="3E4BB68B"/>
    <w:rsid w:val="3E509995"/>
    <w:rsid w:val="3E5A271D"/>
    <w:rsid w:val="3E6D48D9"/>
    <w:rsid w:val="3E744D93"/>
    <w:rsid w:val="3E7F6D7C"/>
    <w:rsid w:val="3E9B5054"/>
    <w:rsid w:val="3EABF759"/>
    <w:rsid w:val="3EAE3F23"/>
    <w:rsid w:val="3ECE5B56"/>
    <w:rsid w:val="3EDA20CB"/>
    <w:rsid w:val="3EEB20B5"/>
    <w:rsid w:val="3F097169"/>
    <w:rsid w:val="3F0C91B9"/>
    <w:rsid w:val="3F12572B"/>
    <w:rsid w:val="3F134076"/>
    <w:rsid w:val="3F2CAFA3"/>
    <w:rsid w:val="3F3CB465"/>
    <w:rsid w:val="3F4D4B32"/>
    <w:rsid w:val="3F52A0FC"/>
    <w:rsid w:val="3F75AD17"/>
    <w:rsid w:val="3F8190C9"/>
    <w:rsid w:val="3F83A872"/>
    <w:rsid w:val="3F8D9036"/>
    <w:rsid w:val="3F913C1C"/>
    <w:rsid w:val="3FA9FCCA"/>
    <w:rsid w:val="3FAB5FB9"/>
    <w:rsid w:val="3FAFEE14"/>
    <w:rsid w:val="3FBE83CC"/>
    <w:rsid w:val="3FCA8742"/>
    <w:rsid w:val="3FDE077E"/>
    <w:rsid w:val="3FDE6047"/>
    <w:rsid w:val="3FFD3696"/>
    <w:rsid w:val="40038C80"/>
    <w:rsid w:val="400B0303"/>
    <w:rsid w:val="4027A603"/>
    <w:rsid w:val="402C14FD"/>
    <w:rsid w:val="4030C063"/>
    <w:rsid w:val="403F5A6D"/>
    <w:rsid w:val="4063E94D"/>
    <w:rsid w:val="406CD43A"/>
    <w:rsid w:val="40714162"/>
    <w:rsid w:val="4071A4C3"/>
    <w:rsid w:val="40756A30"/>
    <w:rsid w:val="4086644B"/>
    <w:rsid w:val="408DDAD9"/>
    <w:rsid w:val="408F5C42"/>
    <w:rsid w:val="409AB3DE"/>
    <w:rsid w:val="409AF2BF"/>
    <w:rsid w:val="409E3B06"/>
    <w:rsid w:val="409EAA49"/>
    <w:rsid w:val="40A04016"/>
    <w:rsid w:val="40AD7C90"/>
    <w:rsid w:val="40B176EE"/>
    <w:rsid w:val="40C062B1"/>
    <w:rsid w:val="40CA029E"/>
    <w:rsid w:val="40CB8819"/>
    <w:rsid w:val="40D61253"/>
    <w:rsid w:val="40D65700"/>
    <w:rsid w:val="40E95EDF"/>
    <w:rsid w:val="40F60BE8"/>
    <w:rsid w:val="410652F5"/>
    <w:rsid w:val="410CD437"/>
    <w:rsid w:val="41292D18"/>
    <w:rsid w:val="41306D2E"/>
    <w:rsid w:val="4133D2F4"/>
    <w:rsid w:val="41421342"/>
    <w:rsid w:val="414A7DC7"/>
    <w:rsid w:val="414C4A3B"/>
    <w:rsid w:val="414E48E8"/>
    <w:rsid w:val="415EE192"/>
    <w:rsid w:val="4163B87F"/>
    <w:rsid w:val="4174B621"/>
    <w:rsid w:val="41760EFF"/>
    <w:rsid w:val="41A1CCB6"/>
    <w:rsid w:val="41AEFE8F"/>
    <w:rsid w:val="41B23D3F"/>
    <w:rsid w:val="41C84E66"/>
    <w:rsid w:val="41D0FA68"/>
    <w:rsid w:val="41D13705"/>
    <w:rsid w:val="41D7B433"/>
    <w:rsid w:val="41DF0F4F"/>
    <w:rsid w:val="4205670E"/>
    <w:rsid w:val="42188CB0"/>
    <w:rsid w:val="42290824"/>
    <w:rsid w:val="42499F06"/>
    <w:rsid w:val="42721B06"/>
    <w:rsid w:val="4274C289"/>
    <w:rsid w:val="428A64FA"/>
    <w:rsid w:val="42A30E75"/>
    <w:rsid w:val="42BC5966"/>
    <w:rsid w:val="42D30265"/>
    <w:rsid w:val="42DAD251"/>
    <w:rsid w:val="42E99F4E"/>
    <w:rsid w:val="42F8E952"/>
    <w:rsid w:val="4330B9C6"/>
    <w:rsid w:val="4336D302"/>
    <w:rsid w:val="4337AF57"/>
    <w:rsid w:val="433C184A"/>
    <w:rsid w:val="43530F31"/>
    <w:rsid w:val="4358069B"/>
    <w:rsid w:val="4360A63C"/>
    <w:rsid w:val="4373184D"/>
    <w:rsid w:val="4378D591"/>
    <w:rsid w:val="437C8318"/>
    <w:rsid w:val="43801912"/>
    <w:rsid w:val="4397C2F6"/>
    <w:rsid w:val="43B59EB2"/>
    <w:rsid w:val="43B76B58"/>
    <w:rsid w:val="43BBE553"/>
    <w:rsid w:val="43C9CA74"/>
    <w:rsid w:val="43F59BFA"/>
    <w:rsid w:val="4415C668"/>
    <w:rsid w:val="4428CDFF"/>
    <w:rsid w:val="442AF368"/>
    <w:rsid w:val="446911A7"/>
    <w:rsid w:val="447736AE"/>
    <w:rsid w:val="4484EF8D"/>
    <w:rsid w:val="44A6C382"/>
    <w:rsid w:val="44BB95C8"/>
    <w:rsid w:val="44C66B89"/>
    <w:rsid w:val="44EB0DA1"/>
    <w:rsid w:val="44F1C6ED"/>
    <w:rsid w:val="44F93E79"/>
    <w:rsid w:val="44FFBA5D"/>
    <w:rsid w:val="450DE16A"/>
    <w:rsid w:val="4525BDD3"/>
    <w:rsid w:val="455DEECE"/>
    <w:rsid w:val="457DDF78"/>
    <w:rsid w:val="45889E0A"/>
    <w:rsid w:val="4589C308"/>
    <w:rsid w:val="45A245C2"/>
    <w:rsid w:val="45BAD1E6"/>
    <w:rsid w:val="45C4A025"/>
    <w:rsid w:val="45D655EF"/>
    <w:rsid w:val="45DBE20F"/>
    <w:rsid w:val="461EA480"/>
    <w:rsid w:val="463F011A"/>
    <w:rsid w:val="465B1339"/>
    <w:rsid w:val="465B31DF"/>
    <w:rsid w:val="465BB086"/>
    <w:rsid w:val="46610821"/>
    <w:rsid w:val="4669897B"/>
    <w:rsid w:val="467A73CF"/>
    <w:rsid w:val="468C0F16"/>
    <w:rsid w:val="46B5CDC0"/>
    <w:rsid w:val="46C58284"/>
    <w:rsid w:val="46D4A0E9"/>
    <w:rsid w:val="46D53383"/>
    <w:rsid w:val="46E8C6F5"/>
    <w:rsid w:val="46F0937B"/>
    <w:rsid w:val="46F0EA9A"/>
    <w:rsid w:val="4706DFCE"/>
    <w:rsid w:val="470710D5"/>
    <w:rsid w:val="470C9662"/>
    <w:rsid w:val="47111F60"/>
    <w:rsid w:val="4726BD31"/>
    <w:rsid w:val="472B4D7B"/>
    <w:rsid w:val="47380A4A"/>
    <w:rsid w:val="474EF339"/>
    <w:rsid w:val="475B1199"/>
    <w:rsid w:val="476F3FA5"/>
    <w:rsid w:val="477BD482"/>
    <w:rsid w:val="47909763"/>
    <w:rsid w:val="4795AF86"/>
    <w:rsid w:val="479D427E"/>
    <w:rsid w:val="47A6F994"/>
    <w:rsid w:val="47B09C1B"/>
    <w:rsid w:val="47B3CCDA"/>
    <w:rsid w:val="47D8E609"/>
    <w:rsid w:val="47DDE947"/>
    <w:rsid w:val="47E96163"/>
    <w:rsid w:val="47F1252A"/>
    <w:rsid w:val="480F8AEC"/>
    <w:rsid w:val="48102F22"/>
    <w:rsid w:val="48160A71"/>
    <w:rsid w:val="481ED5B1"/>
    <w:rsid w:val="48203F75"/>
    <w:rsid w:val="48235184"/>
    <w:rsid w:val="48563402"/>
    <w:rsid w:val="485A72A4"/>
    <w:rsid w:val="485BF873"/>
    <w:rsid w:val="48787D2A"/>
    <w:rsid w:val="489485D9"/>
    <w:rsid w:val="48B0FCF4"/>
    <w:rsid w:val="48BEA085"/>
    <w:rsid w:val="48D2CA1F"/>
    <w:rsid w:val="48DB6871"/>
    <w:rsid w:val="48E35EBB"/>
    <w:rsid w:val="490E78EC"/>
    <w:rsid w:val="491044BF"/>
    <w:rsid w:val="491245D2"/>
    <w:rsid w:val="49152A97"/>
    <w:rsid w:val="491FC3BA"/>
    <w:rsid w:val="49227638"/>
    <w:rsid w:val="4945ACC7"/>
    <w:rsid w:val="4947AC4C"/>
    <w:rsid w:val="494AB654"/>
    <w:rsid w:val="495D296F"/>
    <w:rsid w:val="496AFC7F"/>
    <w:rsid w:val="4978CD75"/>
    <w:rsid w:val="49A1633F"/>
    <w:rsid w:val="49AE54BE"/>
    <w:rsid w:val="49C69532"/>
    <w:rsid w:val="49D61E20"/>
    <w:rsid w:val="49E692FB"/>
    <w:rsid w:val="49F417B0"/>
    <w:rsid w:val="49F680BB"/>
    <w:rsid w:val="49F9DE59"/>
    <w:rsid w:val="4A0B06D3"/>
    <w:rsid w:val="4A1BE7FB"/>
    <w:rsid w:val="4A394599"/>
    <w:rsid w:val="4A4D4CC3"/>
    <w:rsid w:val="4A50DEA0"/>
    <w:rsid w:val="4A60A153"/>
    <w:rsid w:val="4A61C690"/>
    <w:rsid w:val="4A76F193"/>
    <w:rsid w:val="4A7E5092"/>
    <w:rsid w:val="4A832BC4"/>
    <w:rsid w:val="4A87082E"/>
    <w:rsid w:val="4A8790B6"/>
    <w:rsid w:val="4A948171"/>
    <w:rsid w:val="4AA132AB"/>
    <w:rsid w:val="4AB1C73E"/>
    <w:rsid w:val="4AC27104"/>
    <w:rsid w:val="4ACDF581"/>
    <w:rsid w:val="4AD1C62D"/>
    <w:rsid w:val="4ADAB33B"/>
    <w:rsid w:val="4AE5CE7E"/>
    <w:rsid w:val="4AEDD9CA"/>
    <w:rsid w:val="4B2A056A"/>
    <w:rsid w:val="4B31EDE2"/>
    <w:rsid w:val="4B359892"/>
    <w:rsid w:val="4B379830"/>
    <w:rsid w:val="4B43F96C"/>
    <w:rsid w:val="4B4C90C1"/>
    <w:rsid w:val="4B4D576C"/>
    <w:rsid w:val="4B795607"/>
    <w:rsid w:val="4B7E536E"/>
    <w:rsid w:val="4B89BB3A"/>
    <w:rsid w:val="4BA709CC"/>
    <w:rsid w:val="4BCA7945"/>
    <w:rsid w:val="4BD76A56"/>
    <w:rsid w:val="4C058560"/>
    <w:rsid w:val="4C0BB396"/>
    <w:rsid w:val="4C0DC582"/>
    <w:rsid w:val="4C245F49"/>
    <w:rsid w:val="4C310F2F"/>
    <w:rsid w:val="4C4E9DCC"/>
    <w:rsid w:val="4C5758DB"/>
    <w:rsid w:val="4C5B73A2"/>
    <w:rsid w:val="4C8BF28D"/>
    <w:rsid w:val="4C8C2300"/>
    <w:rsid w:val="4C8F60AF"/>
    <w:rsid w:val="4C9A1665"/>
    <w:rsid w:val="4CB4F15B"/>
    <w:rsid w:val="4CB91F68"/>
    <w:rsid w:val="4CBE37EF"/>
    <w:rsid w:val="4CD4F5AD"/>
    <w:rsid w:val="4CE04BE5"/>
    <w:rsid w:val="4CECF702"/>
    <w:rsid w:val="4CF261EA"/>
    <w:rsid w:val="4D047033"/>
    <w:rsid w:val="4D218528"/>
    <w:rsid w:val="4D229E8D"/>
    <w:rsid w:val="4D549E84"/>
    <w:rsid w:val="4D5E4D6A"/>
    <w:rsid w:val="4D64D3D4"/>
    <w:rsid w:val="4D850534"/>
    <w:rsid w:val="4DC0FDBE"/>
    <w:rsid w:val="4DCB2022"/>
    <w:rsid w:val="4DF0BCB5"/>
    <w:rsid w:val="4DF61820"/>
    <w:rsid w:val="4E01E32F"/>
    <w:rsid w:val="4E043D59"/>
    <w:rsid w:val="4E1DBBC1"/>
    <w:rsid w:val="4E2601ED"/>
    <w:rsid w:val="4E2FB699"/>
    <w:rsid w:val="4E512288"/>
    <w:rsid w:val="4E5B15E0"/>
    <w:rsid w:val="4E60CE1E"/>
    <w:rsid w:val="4E6C4B58"/>
    <w:rsid w:val="4E6DFBFF"/>
    <w:rsid w:val="4E738E2E"/>
    <w:rsid w:val="4E8D7FB9"/>
    <w:rsid w:val="4E8E6C0A"/>
    <w:rsid w:val="4EBA6BC7"/>
    <w:rsid w:val="4EC039A6"/>
    <w:rsid w:val="4ECC9F63"/>
    <w:rsid w:val="4ECF156F"/>
    <w:rsid w:val="4ECFD710"/>
    <w:rsid w:val="4F03C48C"/>
    <w:rsid w:val="4F0F4E56"/>
    <w:rsid w:val="4F1AE948"/>
    <w:rsid w:val="4F338336"/>
    <w:rsid w:val="4F504023"/>
    <w:rsid w:val="4F567081"/>
    <w:rsid w:val="4F5AFCCB"/>
    <w:rsid w:val="4F5D3C88"/>
    <w:rsid w:val="4F5F4CDB"/>
    <w:rsid w:val="4F6134B5"/>
    <w:rsid w:val="4F63574E"/>
    <w:rsid w:val="4F6BDD0A"/>
    <w:rsid w:val="4F7449B4"/>
    <w:rsid w:val="4F886279"/>
    <w:rsid w:val="4F9CB8F5"/>
    <w:rsid w:val="4F9F7F89"/>
    <w:rsid w:val="4FA95D44"/>
    <w:rsid w:val="4FAFE5CE"/>
    <w:rsid w:val="4FBF73C6"/>
    <w:rsid w:val="4FC0F537"/>
    <w:rsid w:val="4FCC0E28"/>
    <w:rsid w:val="4FCD47E2"/>
    <w:rsid w:val="4FD4AEBB"/>
    <w:rsid w:val="4FFABA77"/>
    <w:rsid w:val="5016DCEE"/>
    <w:rsid w:val="501F9E0D"/>
    <w:rsid w:val="50214279"/>
    <w:rsid w:val="5024165D"/>
    <w:rsid w:val="50329977"/>
    <w:rsid w:val="506447E6"/>
    <w:rsid w:val="507A76B4"/>
    <w:rsid w:val="507F35A4"/>
    <w:rsid w:val="5099C6BD"/>
    <w:rsid w:val="50B27976"/>
    <w:rsid w:val="50D76081"/>
    <w:rsid w:val="50FC03A8"/>
    <w:rsid w:val="510A6223"/>
    <w:rsid w:val="510AABD1"/>
    <w:rsid w:val="511B9D91"/>
    <w:rsid w:val="511C35A3"/>
    <w:rsid w:val="5122A001"/>
    <w:rsid w:val="51350EC9"/>
    <w:rsid w:val="5139204C"/>
    <w:rsid w:val="516472FE"/>
    <w:rsid w:val="517CA3E5"/>
    <w:rsid w:val="518AF8CE"/>
    <w:rsid w:val="518B691B"/>
    <w:rsid w:val="5193A75D"/>
    <w:rsid w:val="51992192"/>
    <w:rsid w:val="51A7FD84"/>
    <w:rsid w:val="51B852BA"/>
    <w:rsid w:val="51B8D3B7"/>
    <w:rsid w:val="51BEC312"/>
    <w:rsid w:val="51C097B6"/>
    <w:rsid w:val="51CA2DE8"/>
    <w:rsid w:val="51CDAC17"/>
    <w:rsid w:val="51D2DAE3"/>
    <w:rsid w:val="5201110C"/>
    <w:rsid w:val="521F2216"/>
    <w:rsid w:val="5224E424"/>
    <w:rsid w:val="523CE264"/>
    <w:rsid w:val="5260441B"/>
    <w:rsid w:val="526C2222"/>
    <w:rsid w:val="52988E4D"/>
    <w:rsid w:val="52D47D80"/>
    <w:rsid w:val="52FE1DC0"/>
    <w:rsid w:val="530CA731"/>
    <w:rsid w:val="5317368A"/>
    <w:rsid w:val="53278CF0"/>
    <w:rsid w:val="533D2666"/>
    <w:rsid w:val="533D48D9"/>
    <w:rsid w:val="533FEEB4"/>
    <w:rsid w:val="5348ED45"/>
    <w:rsid w:val="535F69D7"/>
    <w:rsid w:val="537449B2"/>
    <w:rsid w:val="53798692"/>
    <w:rsid w:val="537A6241"/>
    <w:rsid w:val="538FDDE0"/>
    <w:rsid w:val="53A68F8B"/>
    <w:rsid w:val="53C217A0"/>
    <w:rsid w:val="53EB58D4"/>
    <w:rsid w:val="540527E0"/>
    <w:rsid w:val="5406CC92"/>
    <w:rsid w:val="54112546"/>
    <w:rsid w:val="541E2EE8"/>
    <w:rsid w:val="54232156"/>
    <w:rsid w:val="542EE507"/>
    <w:rsid w:val="54318821"/>
    <w:rsid w:val="543F9EFA"/>
    <w:rsid w:val="5448551F"/>
    <w:rsid w:val="5450BA18"/>
    <w:rsid w:val="54926A72"/>
    <w:rsid w:val="549329C5"/>
    <w:rsid w:val="54984677"/>
    <w:rsid w:val="549A9B7C"/>
    <w:rsid w:val="550A9ABD"/>
    <w:rsid w:val="55162D52"/>
    <w:rsid w:val="551D5062"/>
    <w:rsid w:val="552EB533"/>
    <w:rsid w:val="5549A7B4"/>
    <w:rsid w:val="556087B4"/>
    <w:rsid w:val="556325E2"/>
    <w:rsid w:val="556BD738"/>
    <w:rsid w:val="558389D5"/>
    <w:rsid w:val="55E1BE35"/>
    <w:rsid w:val="55E1EA5D"/>
    <w:rsid w:val="56026326"/>
    <w:rsid w:val="560D514F"/>
    <w:rsid w:val="561AA840"/>
    <w:rsid w:val="5621335C"/>
    <w:rsid w:val="56216883"/>
    <w:rsid w:val="564518E3"/>
    <w:rsid w:val="565270BA"/>
    <w:rsid w:val="565D394E"/>
    <w:rsid w:val="56747337"/>
    <w:rsid w:val="5699F6CF"/>
    <w:rsid w:val="56AEA184"/>
    <w:rsid w:val="56AFDAF9"/>
    <w:rsid w:val="56B89B31"/>
    <w:rsid w:val="56BE6F60"/>
    <w:rsid w:val="56BFACD1"/>
    <w:rsid w:val="56ED9A50"/>
    <w:rsid w:val="56F2419B"/>
    <w:rsid w:val="56F60A4E"/>
    <w:rsid w:val="571801AC"/>
    <w:rsid w:val="5734D670"/>
    <w:rsid w:val="573CF90C"/>
    <w:rsid w:val="57562548"/>
    <w:rsid w:val="5778D112"/>
    <w:rsid w:val="57874014"/>
    <w:rsid w:val="578CEEAC"/>
    <w:rsid w:val="57B0579E"/>
    <w:rsid w:val="57B98FE0"/>
    <w:rsid w:val="57BD0570"/>
    <w:rsid w:val="57DBADD3"/>
    <w:rsid w:val="57DD703E"/>
    <w:rsid w:val="57DFF2F6"/>
    <w:rsid w:val="57F35108"/>
    <w:rsid w:val="57F75B30"/>
    <w:rsid w:val="58156FAC"/>
    <w:rsid w:val="5820DA01"/>
    <w:rsid w:val="58237050"/>
    <w:rsid w:val="582E2731"/>
    <w:rsid w:val="5834E91A"/>
    <w:rsid w:val="585D835C"/>
    <w:rsid w:val="5878D1EB"/>
    <w:rsid w:val="58857CB6"/>
    <w:rsid w:val="58878026"/>
    <w:rsid w:val="588BBEB3"/>
    <w:rsid w:val="589B5C91"/>
    <w:rsid w:val="589C008F"/>
    <w:rsid w:val="58BB93B9"/>
    <w:rsid w:val="58C17B7A"/>
    <w:rsid w:val="58C531FD"/>
    <w:rsid w:val="58C6F969"/>
    <w:rsid w:val="58E7FB53"/>
    <w:rsid w:val="5922B645"/>
    <w:rsid w:val="5933500E"/>
    <w:rsid w:val="5938C0A3"/>
    <w:rsid w:val="594047D0"/>
    <w:rsid w:val="594056A5"/>
    <w:rsid w:val="5957B0EF"/>
    <w:rsid w:val="59796E04"/>
    <w:rsid w:val="59804991"/>
    <w:rsid w:val="598272AB"/>
    <w:rsid w:val="5982AE8F"/>
    <w:rsid w:val="59A8CFE1"/>
    <w:rsid w:val="59BD61EC"/>
    <w:rsid w:val="59BF7CCC"/>
    <w:rsid w:val="59D52383"/>
    <w:rsid w:val="59ECEC97"/>
    <w:rsid w:val="59EEDC5C"/>
    <w:rsid w:val="59FF0893"/>
    <w:rsid w:val="5A067D25"/>
    <w:rsid w:val="5A07B29D"/>
    <w:rsid w:val="5A17F4FC"/>
    <w:rsid w:val="5A2CFDF2"/>
    <w:rsid w:val="5A56B04B"/>
    <w:rsid w:val="5A74F9BA"/>
    <w:rsid w:val="5A7FF4BD"/>
    <w:rsid w:val="5A871D78"/>
    <w:rsid w:val="5A926D33"/>
    <w:rsid w:val="5AAB5D97"/>
    <w:rsid w:val="5AB09E28"/>
    <w:rsid w:val="5AB86A06"/>
    <w:rsid w:val="5ADC8C9A"/>
    <w:rsid w:val="5AEAE259"/>
    <w:rsid w:val="5B0C8476"/>
    <w:rsid w:val="5B265143"/>
    <w:rsid w:val="5B313374"/>
    <w:rsid w:val="5B352E83"/>
    <w:rsid w:val="5B357B36"/>
    <w:rsid w:val="5B41C70D"/>
    <w:rsid w:val="5B73B33C"/>
    <w:rsid w:val="5B85E1A3"/>
    <w:rsid w:val="5B88A7B7"/>
    <w:rsid w:val="5BB023FD"/>
    <w:rsid w:val="5BD14529"/>
    <w:rsid w:val="5BD1805D"/>
    <w:rsid w:val="5BD3543A"/>
    <w:rsid w:val="5BFAC018"/>
    <w:rsid w:val="5BFB3240"/>
    <w:rsid w:val="5C0372ED"/>
    <w:rsid w:val="5C0EDDDA"/>
    <w:rsid w:val="5C106C2E"/>
    <w:rsid w:val="5C149A82"/>
    <w:rsid w:val="5C1EFEAF"/>
    <w:rsid w:val="5C234A7B"/>
    <w:rsid w:val="5C3530A1"/>
    <w:rsid w:val="5C380CF0"/>
    <w:rsid w:val="5C50EA89"/>
    <w:rsid w:val="5C58E6BF"/>
    <w:rsid w:val="5C7E92FC"/>
    <w:rsid w:val="5C83B991"/>
    <w:rsid w:val="5CA6FBF7"/>
    <w:rsid w:val="5CA72F50"/>
    <w:rsid w:val="5CAD1D52"/>
    <w:rsid w:val="5CBE1F77"/>
    <w:rsid w:val="5CE41974"/>
    <w:rsid w:val="5CF0A3D8"/>
    <w:rsid w:val="5CF2BEFB"/>
    <w:rsid w:val="5D006506"/>
    <w:rsid w:val="5D00FE6E"/>
    <w:rsid w:val="5D0CA29A"/>
    <w:rsid w:val="5D34B20E"/>
    <w:rsid w:val="5D34C100"/>
    <w:rsid w:val="5D353584"/>
    <w:rsid w:val="5D42A556"/>
    <w:rsid w:val="5D432D9D"/>
    <w:rsid w:val="5D556E56"/>
    <w:rsid w:val="5D6471CD"/>
    <w:rsid w:val="5D6544B6"/>
    <w:rsid w:val="5D74258F"/>
    <w:rsid w:val="5D9AAC1B"/>
    <w:rsid w:val="5DC0990D"/>
    <w:rsid w:val="5DC62B63"/>
    <w:rsid w:val="5DC93D5C"/>
    <w:rsid w:val="5DCB3007"/>
    <w:rsid w:val="5DD64247"/>
    <w:rsid w:val="5DDAC787"/>
    <w:rsid w:val="5DDCA58D"/>
    <w:rsid w:val="5DDEA34F"/>
    <w:rsid w:val="5DED772D"/>
    <w:rsid w:val="5E11270A"/>
    <w:rsid w:val="5E1D7227"/>
    <w:rsid w:val="5E240EF8"/>
    <w:rsid w:val="5E24FB96"/>
    <w:rsid w:val="5E338A4D"/>
    <w:rsid w:val="5E3FEFB1"/>
    <w:rsid w:val="5E48014F"/>
    <w:rsid w:val="5E54F144"/>
    <w:rsid w:val="5E6566AF"/>
    <w:rsid w:val="5EB3EC2C"/>
    <w:rsid w:val="5EDBD902"/>
    <w:rsid w:val="5F133B2E"/>
    <w:rsid w:val="5F16D80A"/>
    <w:rsid w:val="5F20C675"/>
    <w:rsid w:val="5F36C9D0"/>
    <w:rsid w:val="5F36CCC4"/>
    <w:rsid w:val="5F3A9A01"/>
    <w:rsid w:val="5F4425E7"/>
    <w:rsid w:val="5F5242BE"/>
    <w:rsid w:val="5F554CC0"/>
    <w:rsid w:val="5F873A3C"/>
    <w:rsid w:val="5FB77C6D"/>
    <w:rsid w:val="5FBB58BC"/>
    <w:rsid w:val="5FC64497"/>
    <w:rsid w:val="5FFD8DED"/>
    <w:rsid w:val="600977A8"/>
    <w:rsid w:val="600BEBAE"/>
    <w:rsid w:val="602E634C"/>
    <w:rsid w:val="60357571"/>
    <w:rsid w:val="6039A607"/>
    <w:rsid w:val="6039B1B8"/>
    <w:rsid w:val="607B65B4"/>
    <w:rsid w:val="607F6BA0"/>
    <w:rsid w:val="60881311"/>
    <w:rsid w:val="608996A6"/>
    <w:rsid w:val="608FD22E"/>
    <w:rsid w:val="6097B9BF"/>
    <w:rsid w:val="609A11F0"/>
    <w:rsid w:val="60A0B04D"/>
    <w:rsid w:val="60B710BA"/>
    <w:rsid w:val="60C0138E"/>
    <w:rsid w:val="60CE5999"/>
    <w:rsid w:val="60D4D5F4"/>
    <w:rsid w:val="610DD7AF"/>
    <w:rsid w:val="6128D87F"/>
    <w:rsid w:val="61351031"/>
    <w:rsid w:val="61650ED6"/>
    <w:rsid w:val="616E5D52"/>
    <w:rsid w:val="61719133"/>
    <w:rsid w:val="61773364"/>
    <w:rsid w:val="6191D1B6"/>
    <w:rsid w:val="6197E0EF"/>
    <w:rsid w:val="619D6C88"/>
    <w:rsid w:val="61A84F8B"/>
    <w:rsid w:val="61EB7FF5"/>
    <w:rsid w:val="61EEF82E"/>
    <w:rsid w:val="61F7871A"/>
    <w:rsid w:val="62036254"/>
    <w:rsid w:val="62093334"/>
    <w:rsid w:val="6254F037"/>
    <w:rsid w:val="62569EDD"/>
    <w:rsid w:val="6265CBFC"/>
    <w:rsid w:val="6270F194"/>
    <w:rsid w:val="627D2212"/>
    <w:rsid w:val="62883F48"/>
    <w:rsid w:val="62903F84"/>
    <w:rsid w:val="629929E0"/>
    <w:rsid w:val="62B65BA9"/>
    <w:rsid w:val="62BCAA24"/>
    <w:rsid w:val="62C5E66D"/>
    <w:rsid w:val="62CAFC23"/>
    <w:rsid w:val="62E4A779"/>
    <w:rsid w:val="62EF8E14"/>
    <w:rsid w:val="63155C6C"/>
    <w:rsid w:val="635D9677"/>
    <w:rsid w:val="637D9641"/>
    <w:rsid w:val="6384EAE8"/>
    <w:rsid w:val="6389C8C9"/>
    <w:rsid w:val="638A2CEA"/>
    <w:rsid w:val="638C1845"/>
    <w:rsid w:val="6396F213"/>
    <w:rsid w:val="639B3D13"/>
    <w:rsid w:val="63C509C5"/>
    <w:rsid w:val="63C74222"/>
    <w:rsid w:val="63CC21ED"/>
    <w:rsid w:val="63D16701"/>
    <w:rsid w:val="63E8E04C"/>
    <w:rsid w:val="641B6CCC"/>
    <w:rsid w:val="6438A238"/>
    <w:rsid w:val="64439093"/>
    <w:rsid w:val="644D6190"/>
    <w:rsid w:val="64594ACB"/>
    <w:rsid w:val="645B0F37"/>
    <w:rsid w:val="646D98E3"/>
    <w:rsid w:val="64815E7A"/>
    <w:rsid w:val="64BF7460"/>
    <w:rsid w:val="64CCF8F4"/>
    <w:rsid w:val="64F31963"/>
    <w:rsid w:val="65033460"/>
    <w:rsid w:val="651487EC"/>
    <w:rsid w:val="651AEAB9"/>
    <w:rsid w:val="651DED8A"/>
    <w:rsid w:val="651FDA12"/>
    <w:rsid w:val="65205D84"/>
    <w:rsid w:val="653CFC20"/>
    <w:rsid w:val="6589C85C"/>
    <w:rsid w:val="658CEB46"/>
    <w:rsid w:val="6595CDD2"/>
    <w:rsid w:val="659DCFAE"/>
    <w:rsid w:val="65C9C906"/>
    <w:rsid w:val="65CD011D"/>
    <w:rsid w:val="65E93929"/>
    <w:rsid w:val="65EAD6B1"/>
    <w:rsid w:val="65F3E9C3"/>
    <w:rsid w:val="65FBB145"/>
    <w:rsid w:val="66175BB6"/>
    <w:rsid w:val="663FBCB8"/>
    <w:rsid w:val="66705CD3"/>
    <w:rsid w:val="667BD8C4"/>
    <w:rsid w:val="66888064"/>
    <w:rsid w:val="668C912F"/>
    <w:rsid w:val="66A62084"/>
    <w:rsid w:val="66ADEE4A"/>
    <w:rsid w:val="66C82190"/>
    <w:rsid w:val="66CD9490"/>
    <w:rsid w:val="66D8F083"/>
    <w:rsid w:val="66DD0FEF"/>
    <w:rsid w:val="66F08305"/>
    <w:rsid w:val="670FC230"/>
    <w:rsid w:val="671471EE"/>
    <w:rsid w:val="671ABC5B"/>
    <w:rsid w:val="67255C33"/>
    <w:rsid w:val="67368100"/>
    <w:rsid w:val="6739D3A6"/>
    <w:rsid w:val="6750EE7D"/>
    <w:rsid w:val="675BF5F9"/>
    <w:rsid w:val="6762C7E9"/>
    <w:rsid w:val="67630D19"/>
    <w:rsid w:val="6767A10E"/>
    <w:rsid w:val="6781879A"/>
    <w:rsid w:val="67B06B95"/>
    <w:rsid w:val="67C528B9"/>
    <w:rsid w:val="67E954E8"/>
    <w:rsid w:val="67ECBA7E"/>
    <w:rsid w:val="67F0791B"/>
    <w:rsid w:val="67FA1177"/>
    <w:rsid w:val="68182214"/>
    <w:rsid w:val="682C860C"/>
    <w:rsid w:val="68602826"/>
    <w:rsid w:val="6860A022"/>
    <w:rsid w:val="686C80C0"/>
    <w:rsid w:val="686D6FD2"/>
    <w:rsid w:val="6871B96B"/>
    <w:rsid w:val="6889A11D"/>
    <w:rsid w:val="688C240C"/>
    <w:rsid w:val="688E49A3"/>
    <w:rsid w:val="68B7F1A6"/>
    <w:rsid w:val="68CB80D9"/>
    <w:rsid w:val="68F549C3"/>
    <w:rsid w:val="69114B7E"/>
    <w:rsid w:val="693329ED"/>
    <w:rsid w:val="693AD7EF"/>
    <w:rsid w:val="693F43EF"/>
    <w:rsid w:val="6945EB0D"/>
    <w:rsid w:val="69523434"/>
    <w:rsid w:val="695A8A36"/>
    <w:rsid w:val="695EB8F6"/>
    <w:rsid w:val="69776B46"/>
    <w:rsid w:val="697C5748"/>
    <w:rsid w:val="69942F12"/>
    <w:rsid w:val="699B534E"/>
    <w:rsid w:val="69AFB5A2"/>
    <w:rsid w:val="69BE87AE"/>
    <w:rsid w:val="69C5BC7A"/>
    <w:rsid w:val="69C5CDD9"/>
    <w:rsid w:val="69D8CB67"/>
    <w:rsid w:val="69FC5DB6"/>
    <w:rsid w:val="6A047B57"/>
    <w:rsid w:val="6A222EB1"/>
    <w:rsid w:val="6A229825"/>
    <w:rsid w:val="6A61928B"/>
    <w:rsid w:val="6A678658"/>
    <w:rsid w:val="6A9F4D19"/>
    <w:rsid w:val="6AAC9185"/>
    <w:rsid w:val="6AC1BBF5"/>
    <w:rsid w:val="6AC2BC53"/>
    <w:rsid w:val="6AC35269"/>
    <w:rsid w:val="6ACB19C5"/>
    <w:rsid w:val="6ACE9A36"/>
    <w:rsid w:val="6AE5764C"/>
    <w:rsid w:val="6B2A434D"/>
    <w:rsid w:val="6B313680"/>
    <w:rsid w:val="6B357777"/>
    <w:rsid w:val="6B3F1EA1"/>
    <w:rsid w:val="6B5524DB"/>
    <w:rsid w:val="6B640A98"/>
    <w:rsid w:val="6B783F84"/>
    <w:rsid w:val="6B803425"/>
    <w:rsid w:val="6B8C9F86"/>
    <w:rsid w:val="6B95FC7B"/>
    <w:rsid w:val="6BB114D9"/>
    <w:rsid w:val="6BC116F4"/>
    <w:rsid w:val="6BC4B72E"/>
    <w:rsid w:val="6BC539A8"/>
    <w:rsid w:val="6BD24649"/>
    <w:rsid w:val="6BF43898"/>
    <w:rsid w:val="6BFAD36B"/>
    <w:rsid w:val="6BFADCCB"/>
    <w:rsid w:val="6C1324C4"/>
    <w:rsid w:val="6C197050"/>
    <w:rsid w:val="6C1DFF1C"/>
    <w:rsid w:val="6C2B6150"/>
    <w:rsid w:val="6C3A3AC7"/>
    <w:rsid w:val="6C4F4BC5"/>
    <w:rsid w:val="6C56160B"/>
    <w:rsid w:val="6C5B7E15"/>
    <w:rsid w:val="6C6789A2"/>
    <w:rsid w:val="6C7EF012"/>
    <w:rsid w:val="6C8AD94A"/>
    <w:rsid w:val="6C8F85F9"/>
    <w:rsid w:val="6C956FDD"/>
    <w:rsid w:val="6CA06289"/>
    <w:rsid w:val="6CA67622"/>
    <w:rsid w:val="6CAD96E7"/>
    <w:rsid w:val="6CB28315"/>
    <w:rsid w:val="6CC6218E"/>
    <w:rsid w:val="6CD5C67C"/>
    <w:rsid w:val="6CD5D266"/>
    <w:rsid w:val="6CF10E28"/>
    <w:rsid w:val="6D11CA5A"/>
    <w:rsid w:val="6D16E07C"/>
    <w:rsid w:val="6D485CF1"/>
    <w:rsid w:val="6D59226F"/>
    <w:rsid w:val="6D74E737"/>
    <w:rsid w:val="6D8B0B3D"/>
    <w:rsid w:val="6D90DAFB"/>
    <w:rsid w:val="6D9CB48C"/>
    <w:rsid w:val="6DC2B4D9"/>
    <w:rsid w:val="6DC488A9"/>
    <w:rsid w:val="6DDE14D2"/>
    <w:rsid w:val="6DF2C451"/>
    <w:rsid w:val="6E0E1574"/>
    <w:rsid w:val="6E0E6830"/>
    <w:rsid w:val="6E1A8C68"/>
    <w:rsid w:val="6E298014"/>
    <w:rsid w:val="6E2D6694"/>
    <w:rsid w:val="6E337544"/>
    <w:rsid w:val="6E35EB73"/>
    <w:rsid w:val="6E389B7C"/>
    <w:rsid w:val="6E4C5214"/>
    <w:rsid w:val="6E7D1429"/>
    <w:rsid w:val="6E855FC4"/>
    <w:rsid w:val="6E99F3BF"/>
    <w:rsid w:val="6E9D92C8"/>
    <w:rsid w:val="6EAF6A39"/>
    <w:rsid w:val="6EB00B17"/>
    <w:rsid w:val="6EB023AE"/>
    <w:rsid w:val="6EB2F6E3"/>
    <w:rsid w:val="6EB8AB1B"/>
    <w:rsid w:val="6EC0D0FC"/>
    <w:rsid w:val="6EC6562F"/>
    <w:rsid w:val="6EFB3F92"/>
    <w:rsid w:val="6EFBF0BB"/>
    <w:rsid w:val="6F2D0C2C"/>
    <w:rsid w:val="6F33BE95"/>
    <w:rsid w:val="6F375581"/>
    <w:rsid w:val="6F3A83AF"/>
    <w:rsid w:val="6F3BF579"/>
    <w:rsid w:val="6F49BD15"/>
    <w:rsid w:val="6F900B00"/>
    <w:rsid w:val="6F95F16B"/>
    <w:rsid w:val="6FA8CAA5"/>
    <w:rsid w:val="6FAA133B"/>
    <w:rsid w:val="6FAD9906"/>
    <w:rsid w:val="6FF76BE0"/>
    <w:rsid w:val="70064E42"/>
    <w:rsid w:val="7006939C"/>
    <w:rsid w:val="70168E33"/>
    <w:rsid w:val="70245267"/>
    <w:rsid w:val="7036AE58"/>
    <w:rsid w:val="70602150"/>
    <w:rsid w:val="708704C0"/>
    <w:rsid w:val="70897178"/>
    <w:rsid w:val="708B5453"/>
    <w:rsid w:val="70902909"/>
    <w:rsid w:val="70BB93C3"/>
    <w:rsid w:val="70C2627A"/>
    <w:rsid w:val="70C28429"/>
    <w:rsid w:val="70C74D1D"/>
    <w:rsid w:val="70C95B16"/>
    <w:rsid w:val="70CDEBF0"/>
    <w:rsid w:val="70D7B7BF"/>
    <w:rsid w:val="70DEF135"/>
    <w:rsid w:val="70E8764F"/>
    <w:rsid w:val="70FA59BB"/>
    <w:rsid w:val="712F0864"/>
    <w:rsid w:val="7131D31C"/>
    <w:rsid w:val="713FB861"/>
    <w:rsid w:val="715C2B7C"/>
    <w:rsid w:val="718C5E1A"/>
    <w:rsid w:val="719470A0"/>
    <w:rsid w:val="71AF77E7"/>
    <w:rsid w:val="71DC2C6F"/>
    <w:rsid w:val="71EE0018"/>
    <w:rsid w:val="71F1ADC4"/>
    <w:rsid w:val="71FD9011"/>
    <w:rsid w:val="72438691"/>
    <w:rsid w:val="72478EFD"/>
    <w:rsid w:val="72793237"/>
    <w:rsid w:val="72844EA3"/>
    <w:rsid w:val="729A1315"/>
    <w:rsid w:val="72BD4EB5"/>
    <w:rsid w:val="72C59F3A"/>
    <w:rsid w:val="72CB13B1"/>
    <w:rsid w:val="72DEB748"/>
    <w:rsid w:val="72EE9041"/>
    <w:rsid w:val="72F50F11"/>
    <w:rsid w:val="72F61588"/>
    <w:rsid w:val="7301F37B"/>
    <w:rsid w:val="731395A5"/>
    <w:rsid w:val="7342C1A0"/>
    <w:rsid w:val="735B4685"/>
    <w:rsid w:val="735BC7F8"/>
    <w:rsid w:val="736C739C"/>
    <w:rsid w:val="73779811"/>
    <w:rsid w:val="7380D108"/>
    <w:rsid w:val="73BDD97A"/>
    <w:rsid w:val="73BE76A0"/>
    <w:rsid w:val="73E30AB9"/>
    <w:rsid w:val="73E80C17"/>
    <w:rsid w:val="740840D6"/>
    <w:rsid w:val="74130106"/>
    <w:rsid w:val="7414E2B0"/>
    <w:rsid w:val="74266218"/>
    <w:rsid w:val="742A4360"/>
    <w:rsid w:val="74323363"/>
    <w:rsid w:val="745C753C"/>
    <w:rsid w:val="746B2BFE"/>
    <w:rsid w:val="746C11F1"/>
    <w:rsid w:val="74882599"/>
    <w:rsid w:val="74994AFA"/>
    <w:rsid w:val="74A6DCBB"/>
    <w:rsid w:val="74B144E1"/>
    <w:rsid w:val="74B65DDB"/>
    <w:rsid w:val="74CEFECB"/>
    <w:rsid w:val="74D1EE82"/>
    <w:rsid w:val="74D26DC2"/>
    <w:rsid w:val="74DDC2A7"/>
    <w:rsid w:val="74E106C3"/>
    <w:rsid w:val="74F45A43"/>
    <w:rsid w:val="7504F331"/>
    <w:rsid w:val="75103A33"/>
    <w:rsid w:val="752D2760"/>
    <w:rsid w:val="752FFD1B"/>
    <w:rsid w:val="7533EE03"/>
    <w:rsid w:val="754ED1DC"/>
    <w:rsid w:val="756C67C7"/>
    <w:rsid w:val="75749E0A"/>
    <w:rsid w:val="75827FE1"/>
    <w:rsid w:val="7596EB17"/>
    <w:rsid w:val="759D5503"/>
    <w:rsid w:val="75A840C4"/>
    <w:rsid w:val="75BB4BAC"/>
    <w:rsid w:val="75BB8A77"/>
    <w:rsid w:val="75CB0C9A"/>
    <w:rsid w:val="761C7D74"/>
    <w:rsid w:val="762E1260"/>
    <w:rsid w:val="7630EDCD"/>
    <w:rsid w:val="76351E8F"/>
    <w:rsid w:val="76361CAA"/>
    <w:rsid w:val="764B9BEC"/>
    <w:rsid w:val="765923EA"/>
    <w:rsid w:val="766F8FFB"/>
    <w:rsid w:val="7671174A"/>
    <w:rsid w:val="76850C4C"/>
    <w:rsid w:val="76CA7BAC"/>
    <w:rsid w:val="76CEFD1F"/>
    <w:rsid w:val="76D79D7B"/>
    <w:rsid w:val="76FC4B45"/>
    <w:rsid w:val="770E7242"/>
    <w:rsid w:val="7714BA50"/>
    <w:rsid w:val="772A6BF9"/>
    <w:rsid w:val="775A4CA0"/>
    <w:rsid w:val="77640014"/>
    <w:rsid w:val="776532F5"/>
    <w:rsid w:val="776B51EF"/>
    <w:rsid w:val="776BCFBB"/>
    <w:rsid w:val="77AFAB0B"/>
    <w:rsid w:val="77BD7394"/>
    <w:rsid w:val="77BF723D"/>
    <w:rsid w:val="77C68912"/>
    <w:rsid w:val="77C6A2AC"/>
    <w:rsid w:val="77CDCC68"/>
    <w:rsid w:val="77CE5D5B"/>
    <w:rsid w:val="77E12A06"/>
    <w:rsid w:val="780AE466"/>
    <w:rsid w:val="782E0748"/>
    <w:rsid w:val="78428996"/>
    <w:rsid w:val="78437DD0"/>
    <w:rsid w:val="785E041D"/>
    <w:rsid w:val="7863EBB3"/>
    <w:rsid w:val="786486CC"/>
    <w:rsid w:val="78888A69"/>
    <w:rsid w:val="78921423"/>
    <w:rsid w:val="78A127CF"/>
    <w:rsid w:val="78A2E3AB"/>
    <w:rsid w:val="78A61ED3"/>
    <w:rsid w:val="78AF084F"/>
    <w:rsid w:val="78AFC8F5"/>
    <w:rsid w:val="78CC0BEB"/>
    <w:rsid w:val="78CE71E4"/>
    <w:rsid w:val="78D26A65"/>
    <w:rsid w:val="78DBBAA6"/>
    <w:rsid w:val="78E05F6B"/>
    <w:rsid w:val="78EBAF7E"/>
    <w:rsid w:val="79012029"/>
    <w:rsid w:val="790A88B4"/>
    <w:rsid w:val="7910B8D2"/>
    <w:rsid w:val="7922CC09"/>
    <w:rsid w:val="792EFA86"/>
    <w:rsid w:val="79395651"/>
    <w:rsid w:val="793D35BD"/>
    <w:rsid w:val="793FA5CF"/>
    <w:rsid w:val="79447742"/>
    <w:rsid w:val="79455D57"/>
    <w:rsid w:val="79467E0B"/>
    <w:rsid w:val="79489749"/>
    <w:rsid w:val="796901BB"/>
    <w:rsid w:val="79755296"/>
    <w:rsid w:val="79A5C2DA"/>
    <w:rsid w:val="79BF2CFB"/>
    <w:rsid w:val="79C32381"/>
    <w:rsid w:val="79E1D381"/>
    <w:rsid w:val="79EE0D83"/>
    <w:rsid w:val="79EFE294"/>
    <w:rsid w:val="79F4B2A2"/>
    <w:rsid w:val="79F6B711"/>
    <w:rsid w:val="79F8E51A"/>
    <w:rsid w:val="7A00239D"/>
    <w:rsid w:val="7A0F5EC6"/>
    <w:rsid w:val="7A1680CC"/>
    <w:rsid w:val="7A1A10C2"/>
    <w:rsid w:val="7A1A216E"/>
    <w:rsid w:val="7A23980F"/>
    <w:rsid w:val="7A40BB5D"/>
    <w:rsid w:val="7A49A41A"/>
    <w:rsid w:val="7A625A3B"/>
    <w:rsid w:val="7A6589A0"/>
    <w:rsid w:val="7A671811"/>
    <w:rsid w:val="7A79416D"/>
    <w:rsid w:val="7A8663D1"/>
    <w:rsid w:val="7A8D544F"/>
    <w:rsid w:val="7A997DA3"/>
    <w:rsid w:val="7AA0292C"/>
    <w:rsid w:val="7AC3C2F5"/>
    <w:rsid w:val="7AE3D2BA"/>
    <w:rsid w:val="7AE3F592"/>
    <w:rsid w:val="7AE932B2"/>
    <w:rsid w:val="7AFEAA29"/>
    <w:rsid w:val="7B068DF7"/>
    <w:rsid w:val="7B1967C0"/>
    <w:rsid w:val="7B1D9A59"/>
    <w:rsid w:val="7B379197"/>
    <w:rsid w:val="7B3EC967"/>
    <w:rsid w:val="7B47B59D"/>
    <w:rsid w:val="7B8635C4"/>
    <w:rsid w:val="7BA6CF9B"/>
    <w:rsid w:val="7BB595AC"/>
    <w:rsid w:val="7BB68CD8"/>
    <w:rsid w:val="7BB7B5DC"/>
    <w:rsid w:val="7BCE25E7"/>
    <w:rsid w:val="7BD12CD8"/>
    <w:rsid w:val="7BE2D8DC"/>
    <w:rsid w:val="7BE7711A"/>
    <w:rsid w:val="7C0CA439"/>
    <w:rsid w:val="7C154256"/>
    <w:rsid w:val="7C2BF37F"/>
    <w:rsid w:val="7C3213D2"/>
    <w:rsid w:val="7C333F61"/>
    <w:rsid w:val="7C4A02E7"/>
    <w:rsid w:val="7C6A21E4"/>
    <w:rsid w:val="7C95D63F"/>
    <w:rsid w:val="7C98780B"/>
    <w:rsid w:val="7C997245"/>
    <w:rsid w:val="7C9B2D4B"/>
    <w:rsid w:val="7CB49FD8"/>
    <w:rsid w:val="7CB5821E"/>
    <w:rsid w:val="7CB96F0F"/>
    <w:rsid w:val="7CC3FFE3"/>
    <w:rsid w:val="7CC91774"/>
    <w:rsid w:val="7CD4B19D"/>
    <w:rsid w:val="7CD729F2"/>
    <w:rsid w:val="7CDD4C98"/>
    <w:rsid w:val="7D06CEFC"/>
    <w:rsid w:val="7D06F09C"/>
    <w:rsid w:val="7D075599"/>
    <w:rsid w:val="7D1D2BA5"/>
    <w:rsid w:val="7D33F68E"/>
    <w:rsid w:val="7D3C4B6E"/>
    <w:rsid w:val="7D3E4065"/>
    <w:rsid w:val="7D3FD974"/>
    <w:rsid w:val="7D42BEFF"/>
    <w:rsid w:val="7D54D346"/>
    <w:rsid w:val="7D56DBB7"/>
    <w:rsid w:val="7D574C79"/>
    <w:rsid w:val="7D5B180E"/>
    <w:rsid w:val="7D6C0F96"/>
    <w:rsid w:val="7D8BE84D"/>
    <w:rsid w:val="7D980018"/>
    <w:rsid w:val="7D9DC4AF"/>
    <w:rsid w:val="7DC336A9"/>
    <w:rsid w:val="7DC96A6C"/>
    <w:rsid w:val="7DCA5F39"/>
    <w:rsid w:val="7DD5C215"/>
    <w:rsid w:val="7DD658F7"/>
    <w:rsid w:val="7DD7F20A"/>
    <w:rsid w:val="7DFBAAC9"/>
    <w:rsid w:val="7E026AD7"/>
    <w:rsid w:val="7E03A8CC"/>
    <w:rsid w:val="7E2956AB"/>
    <w:rsid w:val="7E7475A4"/>
    <w:rsid w:val="7E7AEF64"/>
    <w:rsid w:val="7E7BA2B5"/>
    <w:rsid w:val="7EA0BA18"/>
    <w:rsid w:val="7EAC933B"/>
    <w:rsid w:val="7EAFBAFE"/>
    <w:rsid w:val="7EC9FB14"/>
    <w:rsid w:val="7ECBA8F3"/>
    <w:rsid w:val="7ECF2122"/>
    <w:rsid w:val="7ED96A3E"/>
    <w:rsid w:val="7EE36550"/>
    <w:rsid w:val="7EE51F47"/>
    <w:rsid w:val="7EF0CA8B"/>
    <w:rsid w:val="7EFC9950"/>
    <w:rsid w:val="7F01F7DD"/>
    <w:rsid w:val="7F06897F"/>
    <w:rsid w:val="7F1D2689"/>
    <w:rsid w:val="7F25D144"/>
    <w:rsid w:val="7F34A148"/>
    <w:rsid w:val="7F3B9D67"/>
    <w:rsid w:val="7F409B10"/>
    <w:rsid w:val="7F574EDE"/>
    <w:rsid w:val="7F5CBE1B"/>
    <w:rsid w:val="7F5DF987"/>
    <w:rsid w:val="7F69E781"/>
    <w:rsid w:val="7F6C2065"/>
    <w:rsid w:val="7F6FF425"/>
    <w:rsid w:val="7F7608AE"/>
    <w:rsid w:val="7F7C7217"/>
    <w:rsid w:val="7F814CD2"/>
    <w:rsid w:val="7F8A580A"/>
    <w:rsid w:val="7F9F0F3F"/>
    <w:rsid w:val="7FB74E58"/>
    <w:rsid w:val="7FCD10EB"/>
    <w:rsid w:val="7FDC2FB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B0D31"/>
  <w15:chartTrackingRefBased/>
  <w15:docId w15:val="{B156A1DF-FF08-4E67-B357-E26A927C8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6770E"/>
  </w:style>
  <w:style w:type="paragraph" w:styleId="Pealkiri1">
    <w:name w:val="heading 1"/>
    <w:basedOn w:val="Normaallaad"/>
    <w:next w:val="Normaallaad"/>
    <w:link w:val="Pealkiri1Mrk"/>
    <w:uiPriority w:val="9"/>
    <w:qFormat/>
    <w:rsid w:val="00D56B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56B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56B4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56B4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56B4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56B4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56B4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56B4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56B4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56B4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56B4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56B4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56B4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56B4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56B4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56B4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56B4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56B4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56B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56B4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56B4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56B4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56B49"/>
    <w:pPr>
      <w:spacing w:before="160"/>
      <w:jc w:val="center"/>
    </w:pPr>
    <w:rPr>
      <w:i/>
      <w:iCs/>
      <w:color w:val="404040" w:themeColor="text1" w:themeTint="BF"/>
    </w:rPr>
  </w:style>
  <w:style w:type="character" w:customStyle="1" w:styleId="TsitaatMrk">
    <w:name w:val="Tsitaat Märk"/>
    <w:basedOn w:val="Liguvaikefont"/>
    <w:link w:val="Tsitaat"/>
    <w:uiPriority w:val="29"/>
    <w:rsid w:val="00D56B49"/>
    <w:rPr>
      <w:i/>
      <w:iCs/>
      <w:color w:val="404040" w:themeColor="text1" w:themeTint="BF"/>
    </w:rPr>
  </w:style>
  <w:style w:type="paragraph" w:styleId="Loendilik">
    <w:name w:val="List Paragraph"/>
    <w:basedOn w:val="Normaallaad"/>
    <w:uiPriority w:val="34"/>
    <w:qFormat/>
    <w:rsid w:val="00D56B49"/>
    <w:pPr>
      <w:ind w:left="720"/>
      <w:contextualSpacing/>
    </w:pPr>
  </w:style>
  <w:style w:type="character" w:styleId="Selgeltmrgatavrhutus">
    <w:name w:val="Intense Emphasis"/>
    <w:basedOn w:val="Liguvaikefont"/>
    <w:uiPriority w:val="21"/>
    <w:qFormat/>
    <w:rsid w:val="00D56B49"/>
    <w:rPr>
      <w:i/>
      <w:iCs/>
      <w:color w:val="0F4761" w:themeColor="accent1" w:themeShade="BF"/>
    </w:rPr>
  </w:style>
  <w:style w:type="paragraph" w:styleId="Selgeltmrgatavtsitaat">
    <w:name w:val="Intense Quote"/>
    <w:basedOn w:val="Normaallaad"/>
    <w:next w:val="Normaallaad"/>
    <w:link w:val="SelgeltmrgatavtsitaatMrk"/>
    <w:uiPriority w:val="30"/>
    <w:qFormat/>
    <w:rsid w:val="00D56B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56B49"/>
    <w:rPr>
      <w:i/>
      <w:iCs/>
      <w:color w:val="0F4761" w:themeColor="accent1" w:themeShade="BF"/>
    </w:rPr>
  </w:style>
  <w:style w:type="character" w:styleId="Selgeltmrgatavviide">
    <w:name w:val="Intense Reference"/>
    <w:basedOn w:val="Liguvaikefont"/>
    <w:uiPriority w:val="32"/>
    <w:qFormat/>
    <w:rsid w:val="00D56B49"/>
    <w:rPr>
      <w:b/>
      <w:bCs/>
      <w:smallCaps/>
      <w:color w:val="0F4761" w:themeColor="accent1" w:themeShade="BF"/>
      <w:spacing w:val="5"/>
    </w:rPr>
  </w:style>
  <w:style w:type="numbering" w:customStyle="1" w:styleId="Loendita1">
    <w:name w:val="Loendita1"/>
    <w:next w:val="Loendita"/>
    <w:uiPriority w:val="99"/>
    <w:semiHidden/>
    <w:unhideWhenUsed/>
    <w:rsid w:val="00D56B49"/>
  </w:style>
  <w:style w:type="paragraph" w:customStyle="1" w:styleId="msonormal0">
    <w:name w:val="msonormal"/>
    <w:basedOn w:val="Normaallaad"/>
    <w:rsid w:val="00D56B49"/>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paragraph" w:customStyle="1" w:styleId="paragraph">
    <w:name w:val="paragraph"/>
    <w:basedOn w:val="Normaallaad"/>
    <w:rsid w:val="00D56B49"/>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customStyle="1" w:styleId="eop">
    <w:name w:val="eop"/>
    <w:basedOn w:val="Liguvaikefont"/>
    <w:rsid w:val="00D56B49"/>
  </w:style>
  <w:style w:type="character" w:customStyle="1" w:styleId="trackedchange">
    <w:name w:val="trackedchange"/>
    <w:basedOn w:val="Liguvaikefont"/>
    <w:rsid w:val="00D56B49"/>
  </w:style>
  <w:style w:type="character" w:customStyle="1" w:styleId="textrun">
    <w:name w:val="textrun"/>
    <w:basedOn w:val="Liguvaikefont"/>
    <w:rsid w:val="00D56B49"/>
  </w:style>
  <w:style w:type="character" w:customStyle="1" w:styleId="normaltextrun">
    <w:name w:val="normaltextrun"/>
    <w:basedOn w:val="Liguvaikefont"/>
    <w:rsid w:val="00D56B49"/>
  </w:style>
  <w:style w:type="character" w:customStyle="1" w:styleId="trackchangetextinsertion">
    <w:name w:val="trackchangetextinsertion"/>
    <w:basedOn w:val="Liguvaikefont"/>
    <w:rsid w:val="00D56B49"/>
  </w:style>
  <w:style w:type="character" w:customStyle="1" w:styleId="trackchangetextdeletionmarker">
    <w:name w:val="trackchangetextdeletionmarker"/>
    <w:basedOn w:val="Liguvaikefont"/>
    <w:rsid w:val="00D56B49"/>
  </w:style>
  <w:style w:type="character" w:customStyle="1" w:styleId="linebreakblob">
    <w:name w:val="linebreakblob"/>
    <w:basedOn w:val="Liguvaikefont"/>
    <w:rsid w:val="00D56B49"/>
  </w:style>
  <w:style w:type="character" w:customStyle="1" w:styleId="scxw225687899">
    <w:name w:val="scxw225687899"/>
    <w:basedOn w:val="Liguvaikefont"/>
    <w:rsid w:val="00D56B49"/>
  </w:style>
  <w:style w:type="character" w:styleId="Hperlink">
    <w:name w:val="Hyperlink"/>
    <w:basedOn w:val="Liguvaikefont"/>
    <w:uiPriority w:val="99"/>
    <w:unhideWhenUsed/>
    <w:rsid w:val="00D56B49"/>
    <w:rPr>
      <w:color w:val="0000FF"/>
      <w:u w:val="single"/>
    </w:rPr>
  </w:style>
  <w:style w:type="character" w:styleId="Klastatudhperlink">
    <w:name w:val="FollowedHyperlink"/>
    <w:basedOn w:val="Liguvaikefont"/>
    <w:uiPriority w:val="99"/>
    <w:semiHidden/>
    <w:unhideWhenUsed/>
    <w:rsid w:val="00D56B49"/>
    <w:rPr>
      <w:color w:val="800080"/>
      <w:u w:val="single"/>
    </w:rPr>
  </w:style>
  <w:style w:type="character" w:customStyle="1" w:styleId="fieldrange">
    <w:name w:val="fieldrange"/>
    <w:basedOn w:val="Liguvaikefont"/>
    <w:rsid w:val="00D56B49"/>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95313F"/>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713EC0"/>
    <w:rPr>
      <w:b/>
      <w:bCs/>
    </w:rPr>
  </w:style>
  <w:style w:type="character" w:customStyle="1" w:styleId="KommentaariteemaMrk">
    <w:name w:val="Kommentaari teema Märk"/>
    <w:basedOn w:val="KommentaaritekstMrk"/>
    <w:link w:val="Kommentaariteema"/>
    <w:uiPriority w:val="99"/>
    <w:semiHidden/>
    <w:rsid w:val="00713EC0"/>
    <w:rPr>
      <w:b/>
      <w:bCs/>
      <w:sz w:val="20"/>
      <w:szCs w:val="20"/>
    </w:rPr>
  </w:style>
  <w:style w:type="character" w:styleId="Lahendamatamainimine">
    <w:name w:val="Unresolved Mention"/>
    <w:basedOn w:val="Liguvaikefont"/>
    <w:uiPriority w:val="99"/>
    <w:semiHidden/>
    <w:unhideWhenUsed/>
    <w:rsid w:val="00E06BE1"/>
    <w:rPr>
      <w:color w:val="605E5C"/>
      <w:shd w:val="clear" w:color="auto" w:fill="E1DFDD"/>
    </w:rPr>
  </w:style>
  <w:style w:type="paragraph" w:styleId="Pis">
    <w:name w:val="header"/>
    <w:basedOn w:val="Normaallaad"/>
    <w:link w:val="PisMrk"/>
    <w:uiPriority w:val="99"/>
    <w:unhideWhenUsed/>
    <w:rsid w:val="00A64252"/>
    <w:pPr>
      <w:tabs>
        <w:tab w:val="center" w:pos="4536"/>
        <w:tab w:val="right" w:pos="9072"/>
      </w:tabs>
      <w:spacing w:after="0" w:line="240" w:lineRule="auto"/>
    </w:pPr>
  </w:style>
  <w:style w:type="character" w:customStyle="1" w:styleId="PisMrk">
    <w:name w:val="Päis Märk"/>
    <w:basedOn w:val="Liguvaikefont"/>
    <w:link w:val="Pis"/>
    <w:uiPriority w:val="99"/>
    <w:rsid w:val="00A64252"/>
  </w:style>
  <w:style w:type="paragraph" w:styleId="Jalus">
    <w:name w:val="footer"/>
    <w:basedOn w:val="Normaallaad"/>
    <w:link w:val="JalusMrk"/>
    <w:uiPriority w:val="99"/>
    <w:unhideWhenUsed/>
    <w:rsid w:val="00A64252"/>
    <w:pPr>
      <w:tabs>
        <w:tab w:val="center" w:pos="4536"/>
        <w:tab w:val="right" w:pos="9072"/>
      </w:tabs>
      <w:spacing w:after="0" w:line="240" w:lineRule="auto"/>
    </w:pPr>
  </w:style>
  <w:style w:type="character" w:customStyle="1" w:styleId="JalusMrk">
    <w:name w:val="Jalus Märk"/>
    <w:basedOn w:val="Liguvaikefont"/>
    <w:link w:val="Jalus"/>
    <w:uiPriority w:val="99"/>
    <w:rsid w:val="00A64252"/>
  </w:style>
  <w:style w:type="paragraph" w:styleId="Normaallaadveeb">
    <w:name w:val="Normal (Web)"/>
    <w:basedOn w:val="Normaallaad"/>
    <w:uiPriority w:val="99"/>
    <w:semiHidden/>
    <w:unhideWhenUsed/>
    <w:rsid w:val="008F1F1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10668">
      <w:bodyDiv w:val="1"/>
      <w:marLeft w:val="0"/>
      <w:marRight w:val="0"/>
      <w:marTop w:val="0"/>
      <w:marBottom w:val="0"/>
      <w:divBdr>
        <w:top w:val="none" w:sz="0" w:space="0" w:color="auto"/>
        <w:left w:val="none" w:sz="0" w:space="0" w:color="auto"/>
        <w:bottom w:val="none" w:sz="0" w:space="0" w:color="auto"/>
        <w:right w:val="none" w:sz="0" w:space="0" w:color="auto"/>
      </w:divBdr>
    </w:div>
    <w:div w:id="581918210">
      <w:bodyDiv w:val="1"/>
      <w:marLeft w:val="0"/>
      <w:marRight w:val="0"/>
      <w:marTop w:val="0"/>
      <w:marBottom w:val="0"/>
      <w:divBdr>
        <w:top w:val="none" w:sz="0" w:space="0" w:color="auto"/>
        <w:left w:val="none" w:sz="0" w:space="0" w:color="auto"/>
        <w:bottom w:val="none" w:sz="0" w:space="0" w:color="auto"/>
        <w:right w:val="none" w:sz="0" w:space="0" w:color="auto"/>
      </w:divBdr>
    </w:div>
    <w:div w:id="731588489">
      <w:bodyDiv w:val="1"/>
      <w:marLeft w:val="0"/>
      <w:marRight w:val="0"/>
      <w:marTop w:val="0"/>
      <w:marBottom w:val="0"/>
      <w:divBdr>
        <w:top w:val="none" w:sz="0" w:space="0" w:color="auto"/>
        <w:left w:val="none" w:sz="0" w:space="0" w:color="auto"/>
        <w:bottom w:val="none" w:sz="0" w:space="0" w:color="auto"/>
        <w:right w:val="none" w:sz="0" w:space="0" w:color="auto"/>
      </w:divBdr>
    </w:div>
    <w:div w:id="737896091">
      <w:bodyDiv w:val="1"/>
      <w:marLeft w:val="0"/>
      <w:marRight w:val="0"/>
      <w:marTop w:val="0"/>
      <w:marBottom w:val="0"/>
      <w:divBdr>
        <w:top w:val="none" w:sz="0" w:space="0" w:color="auto"/>
        <w:left w:val="none" w:sz="0" w:space="0" w:color="auto"/>
        <w:bottom w:val="none" w:sz="0" w:space="0" w:color="auto"/>
        <w:right w:val="none" w:sz="0" w:space="0" w:color="auto"/>
      </w:divBdr>
      <w:divsChild>
        <w:div w:id="12122">
          <w:marLeft w:val="0"/>
          <w:marRight w:val="0"/>
          <w:marTop w:val="0"/>
          <w:marBottom w:val="0"/>
          <w:divBdr>
            <w:top w:val="none" w:sz="0" w:space="0" w:color="auto"/>
            <w:left w:val="none" w:sz="0" w:space="0" w:color="auto"/>
            <w:bottom w:val="none" w:sz="0" w:space="0" w:color="auto"/>
            <w:right w:val="none" w:sz="0" w:space="0" w:color="auto"/>
          </w:divBdr>
        </w:div>
        <w:div w:id="8801739">
          <w:marLeft w:val="0"/>
          <w:marRight w:val="0"/>
          <w:marTop w:val="0"/>
          <w:marBottom w:val="0"/>
          <w:divBdr>
            <w:top w:val="none" w:sz="0" w:space="0" w:color="auto"/>
            <w:left w:val="none" w:sz="0" w:space="0" w:color="auto"/>
            <w:bottom w:val="none" w:sz="0" w:space="0" w:color="auto"/>
            <w:right w:val="none" w:sz="0" w:space="0" w:color="auto"/>
          </w:divBdr>
        </w:div>
        <w:div w:id="26833540">
          <w:marLeft w:val="0"/>
          <w:marRight w:val="0"/>
          <w:marTop w:val="0"/>
          <w:marBottom w:val="0"/>
          <w:divBdr>
            <w:top w:val="none" w:sz="0" w:space="0" w:color="auto"/>
            <w:left w:val="none" w:sz="0" w:space="0" w:color="auto"/>
            <w:bottom w:val="none" w:sz="0" w:space="0" w:color="auto"/>
            <w:right w:val="none" w:sz="0" w:space="0" w:color="auto"/>
          </w:divBdr>
        </w:div>
        <w:div w:id="38631432">
          <w:marLeft w:val="0"/>
          <w:marRight w:val="0"/>
          <w:marTop w:val="0"/>
          <w:marBottom w:val="0"/>
          <w:divBdr>
            <w:top w:val="none" w:sz="0" w:space="0" w:color="auto"/>
            <w:left w:val="none" w:sz="0" w:space="0" w:color="auto"/>
            <w:bottom w:val="none" w:sz="0" w:space="0" w:color="auto"/>
            <w:right w:val="none" w:sz="0" w:space="0" w:color="auto"/>
          </w:divBdr>
        </w:div>
        <w:div w:id="41488075">
          <w:marLeft w:val="0"/>
          <w:marRight w:val="0"/>
          <w:marTop w:val="0"/>
          <w:marBottom w:val="0"/>
          <w:divBdr>
            <w:top w:val="none" w:sz="0" w:space="0" w:color="auto"/>
            <w:left w:val="none" w:sz="0" w:space="0" w:color="auto"/>
            <w:bottom w:val="none" w:sz="0" w:space="0" w:color="auto"/>
            <w:right w:val="none" w:sz="0" w:space="0" w:color="auto"/>
          </w:divBdr>
        </w:div>
        <w:div w:id="45301266">
          <w:marLeft w:val="0"/>
          <w:marRight w:val="0"/>
          <w:marTop w:val="0"/>
          <w:marBottom w:val="0"/>
          <w:divBdr>
            <w:top w:val="none" w:sz="0" w:space="0" w:color="auto"/>
            <w:left w:val="none" w:sz="0" w:space="0" w:color="auto"/>
            <w:bottom w:val="none" w:sz="0" w:space="0" w:color="auto"/>
            <w:right w:val="none" w:sz="0" w:space="0" w:color="auto"/>
          </w:divBdr>
        </w:div>
        <w:div w:id="51854374">
          <w:marLeft w:val="0"/>
          <w:marRight w:val="0"/>
          <w:marTop w:val="0"/>
          <w:marBottom w:val="0"/>
          <w:divBdr>
            <w:top w:val="none" w:sz="0" w:space="0" w:color="auto"/>
            <w:left w:val="none" w:sz="0" w:space="0" w:color="auto"/>
            <w:bottom w:val="none" w:sz="0" w:space="0" w:color="auto"/>
            <w:right w:val="none" w:sz="0" w:space="0" w:color="auto"/>
          </w:divBdr>
        </w:div>
        <w:div w:id="68041910">
          <w:marLeft w:val="0"/>
          <w:marRight w:val="0"/>
          <w:marTop w:val="0"/>
          <w:marBottom w:val="0"/>
          <w:divBdr>
            <w:top w:val="none" w:sz="0" w:space="0" w:color="auto"/>
            <w:left w:val="none" w:sz="0" w:space="0" w:color="auto"/>
            <w:bottom w:val="none" w:sz="0" w:space="0" w:color="auto"/>
            <w:right w:val="none" w:sz="0" w:space="0" w:color="auto"/>
          </w:divBdr>
        </w:div>
        <w:div w:id="68382279">
          <w:marLeft w:val="0"/>
          <w:marRight w:val="0"/>
          <w:marTop w:val="0"/>
          <w:marBottom w:val="0"/>
          <w:divBdr>
            <w:top w:val="none" w:sz="0" w:space="0" w:color="auto"/>
            <w:left w:val="none" w:sz="0" w:space="0" w:color="auto"/>
            <w:bottom w:val="none" w:sz="0" w:space="0" w:color="auto"/>
            <w:right w:val="none" w:sz="0" w:space="0" w:color="auto"/>
          </w:divBdr>
        </w:div>
        <w:div w:id="81076435">
          <w:marLeft w:val="0"/>
          <w:marRight w:val="0"/>
          <w:marTop w:val="0"/>
          <w:marBottom w:val="0"/>
          <w:divBdr>
            <w:top w:val="none" w:sz="0" w:space="0" w:color="auto"/>
            <w:left w:val="none" w:sz="0" w:space="0" w:color="auto"/>
            <w:bottom w:val="none" w:sz="0" w:space="0" w:color="auto"/>
            <w:right w:val="none" w:sz="0" w:space="0" w:color="auto"/>
          </w:divBdr>
        </w:div>
        <w:div w:id="99180004">
          <w:marLeft w:val="0"/>
          <w:marRight w:val="0"/>
          <w:marTop w:val="0"/>
          <w:marBottom w:val="0"/>
          <w:divBdr>
            <w:top w:val="none" w:sz="0" w:space="0" w:color="auto"/>
            <w:left w:val="none" w:sz="0" w:space="0" w:color="auto"/>
            <w:bottom w:val="none" w:sz="0" w:space="0" w:color="auto"/>
            <w:right w:val="none" w:sz="0" w:space="0" w:color="auto"/>
          </w:divBdr>
        </w:div>
        <w:div w:id="101536778">
          <w:marLeft w:val="0"/>
          <w:marRight w:val="0"/>
          <w:marTop w:val="0"/>
          <w:marBottom w:val="0"/>
          <w:divBdr>
            <w:top w:val="none" w:sz="0" w:space="0" w:color="auto"/>
            <w:left w:val="none" w:sz="0" w:space="0" w:color="auto"/>
            <w:bottom w:val="none" w:sz="0" w:space="0" w:color="auto"/>
            <w:right w:val="none" w:sz="0" w:space="0" w:color="auto"/>
          </w:divBdr>
        </w:div>
        <w:div w:id="103304207">
          <w:marLeft w:val="0"/>
          <w:marRight w:val="0"/>
          <w:marTop w:val="0"/>
          <w:marBottom w:val="0"/>
          <w:divBdr>
            <w:top w:val="none" w:sz="0" w:space="0" w:color="auto"/>
            <w:left w:val="none" w:sz="0" w:space="0" w:color="auto"/>
            <w:bottom w:val="none" w:sz="0" w:space="0" w:color="auto"/>
            <w:right w:val="none" w:sz="0" w:space="0" w:color="auto"/>
          </w:divBdr>
        </w:div>
        <w:div w:id="110438950">
          <w:marLeft w:val="0"/>
          <w:marRight w:val="0"/>
          <w:marTop w:val="0"/>
          <w:marBottom w:val="0"/>
          <w:divBdr>
            <w:top w:val="none" w:sz="0" w:space="0" w:color="auto"/>
            <w:left w:val="none" w:sz="0" w:space="0" w:color="auto"/>
            <w:bottom w:val="none" w:sz="0" w:space="0" w:color="auto"/>
            <w:right w:val="none" w:sz="0" w:space="0" w:color="auto"/>
          </w:divBdr>
        </w:div>
        <w:div w:id="118182710">
          <w:marLeft w:val="0"/>
          <w:marRight w:val="0"/>
          <w:marTop w:val="0"/>
          <w:marBottom w:val="0"/>
          <w:divBdr>
            <w:top w:val="none" w:sz="0" w:space="0" w:color="auto"/>
            <w:left w:val="none" w:sz="0" w:space="0" w:color="auto"/>
            <w:bottom w:val="none" w:sz="0" w:space="0" w:color="auto"/>
            <w:right w:val="none" w:sz="0" w:space="0" w:color="auto"/>
          </w:divBdr>
        </w:div>
        <w:div w:id="149635869">
          <w:marLeft w:val="0"/>
          <w:marRight w:val="0"/>
          <w:marTop w:val="0"/>
          <w:marBottom w:val="0"/>
          <w:divBdr>
            <w:top w:val="none" w:sz="0" w:space="0" w:color="auto"/>
            <w:left w:val="none" w:sz="0" w:space="0" w:color="auto"/>
            <w:bottom w:val="none" w:sz="0" w:space="0" w:color="auto"/>
            <w:right w:val="none" w:sz="0" w:space="0" w:color="auto"/>
          </w:divBdr>
        </w:div>
        <w:div w:id="158623147">
          <w:marLeft w:val="0"/>
          <w:marRight w:val="0"/>
          <w:marTop w:val="0"/>
          <w:marBottom w:val="0"/>
          <w:divBdr>
            <w:top w:val="none" w:sz="0" w:space="0" w:color="auto"/>
            <w:left w:val="none" w:sz="0" w:space="0" w:color="auto"/>
            <w:bottom w:val="none" w:sz="0" w:space="0" w:color="auto"/>
            <w:right w:val="none" w:sz="0" w:space="0" w:color="auto"/>
          </w:divBdr>
        </w:div>
        <w:div w:id="170220484">
          <w:marLeft w:val="0"/>
          <w:marRight w:val="0"/>
          <w:marTop w:val="0"/>
          <w:marBottom w:val="0"/>
          <w:divBdr>
            <w:top w:val="none" w:sz="0" w:space="0" w:color="auto"/>
            <w:left w:val="none" w:sz="0" w:space="0" w:color="auto"/>
            <w:bottom w:val="none" w:sz="0" w:space="0" w:color="auto"/>
            <w:right w:val="none" w:sz="0" w:space="0" w:color="auto"/>
          </w:divBdr>
        </w:div>
        <w:div w:id="180317264">
          <w:marLeft w:val="0"/>
          <w:marRight w:val="0"/>
          <w:marTop w:val="0"/>
          <w:marBottom w:val="0"/>
          <w:divBdr>
            <w:top w:val="none" w:sz="0" w:space="0" w:color="auto"/>
            <w:left w:val="none" w:sz="0" w:space="0" w:color="auto"/>
            <w:bottom w:val="none" w:sz="0" w:space="0" w:color="auto"/>
            <w:right w:val="none" w:sz="0" w:space="0" w:color="auto"/>
          </w:divBdr>
        </w:div>
        <w:div w:id="184441522">
          <w:marLeft w:val="0"/>
          <w:marRight w:val="0"/>
          <w:marTop w:val="0"/>
          <w:marBottom w:val="0"/>
          <w:divBdr>
            <w:top w:val="none" w:sz="0" w:space="0" w:color="auto"/>
            <w:left w:val="none" w:sz="0" w:space="0" w:color="auto"/>
            <w:bottom w:val="none" w:sz="0" w:space="0" w:color="auto"/>
            <w:right w:val="none" w:sz="0" w:space="0" w:color="auto"/>
          </w:divBdr>
        </w:div>
        <w:div w:id="187106623">
          <w:marLeft w:val="0"/>
          <w:marRight w:val="0"/>
          <w:marTop w:val="0"/>
          <w:marBottom w:val="0"/>
          <w:divBdr>
            <w:top w:val="none" w:sz="0" w:space="0" w:color="auto"/>
            <w:left w:val="none" w:sz="0" w:space="0" w:color="auto"/>
            <w:bottom w:val="none" w:sz="0" w:space="0" w:color="auto"/>
            <w:right w:val="none" w:sz="0" w:space="0" w:color="auto"/>
          </w:divBdr>
        </w:div>
        <w:div w:id="189614991">
          <w:marLeft w:val="0"/>
          <w:marRight w:val="0"/>
          <w:marTop w:val="0"/>
          <w:marBottom w:val="0"/>
          <w:divBdr>
            <w:top w:val="none" w:sz="0" w:space="0" w:color="auto"/>
            <w:left w:val="none" w:sz="0" w:space="0" w:color="auto"/>
            <w:bottom w:val="none" w:sz="0" w:space="0" w:color="auto"/>
            <w:right w:val="none" w:sz="0" w:space="0" w:color="auto"/>
          </w:divBdr>
        </w:div>
        <w:div w:id="198785849">
          <w:marLeft w:val="0"/>
          <w:marRight w:val="0"/>
          <w:marTop w:val="0"/>
          <w:marBottom w:val="0"/>
          <w:divBdr>
            <w:top w:val="none" w:sz="0" w:space="0" w:color="auto"/>
            <w:left w:val="none" w:sz="0" w:space="0" w:color="auto"/>
            <w:bottom w:val="none" w:sz="0" w:space="0" w:color="auto"/>
            <w:right w:val="none" w:sz="0" w:space="0" w:color="auto"/>
          </w:divBdr>
        </w:div>
        <w:div w:id="208612910">
          <w:marLeft w:val="0"/>
          <w:marRight w:val="0"/>
          <w:marTop w:val="0"/>
          <w:marBottom w:val="0"/>
          <w:divBdr>
            <w:top w:val="none" w:sz="0" w:space="0" w:color="auto"/>
            <w:left w:val="none" w:sz="0" w:space="0" w:color="auto"/>
            <w:bottom w:val="none" w:sz="0" w:space="0" w:color="auto"/>
            <w:right w:val="none" w:sz="0" w:space="0" w:color="auto"/>
          </w:divBdr>
        </w:div>
        <w:div w:id="209197425">
          <w:marLeft w:val="0"/>
          <w:marRight w:val="0"/>
          <w:marTop w:val="0"/>
          <w:marBottom w:val="0"/>
          <w:divBdr>
            <w:top w:val="none" w:sz="0" w:space="0" w:color="auto"/>
            <w:left w:val="none" w:sz="0" w:space="0" w:color="auto"/>
            <w:bottom w:val="none" w:sz="0" w:space="0" w:color="auto"/>
            <w:right w:val="none" w:sz="0" w:space="0" w:color="auto"/>
          </w:divBdr>
        </w:div>
        <w:div w:id="211577400">
          <w:marLeft w:val="0"/>
          <w:marRight w:val="0"/>
          <w:marTop w:val="0"/>
          <w:marBottom w:val="0"/>
          <w:divBdr>
            <w:top w:val="none" w:sz="0" w:space="0" w:color="auto"/>
            <w:left w:val="none" w:sz="0" w:space="0" w:color="auto"/>
            <w:bottom w:val="none" w:sz="0" w:space="0" w:color="auto"/>
            <w:right w:val="none" w:sz="0" w:space="0" w:color="auto"/>
          </w:divBdr>
        </w:div>
        <w:div w:id="217136272">
          <w:marLeft w:val="0"/>
          <w:marRight w:val="0"/>
          <w:marTop w:val="0"/>
          <w:marBottom w:val="0"/>
          <w:divBdr>
            <w:top w:val="none" w:sz="0" w:space="0" w:color="auto"/>
            <w:left w:val="none" w:sz="0" w:space="0" w:color="auto"/>
            <w:bottom w:val="none" w:sz="0" w:space="0" w:color="auto"/>
            <w:right w:val="none" w:sz="0" w:space="0" w:color="auto"/>
          </w:divBdr>
        </w:div>
        <w:div w:id="218058910">
          <w:marLeft w:val="0"/>
          <w:marRight w:val="0"/>
          <w:marTop w:val="0"/>
          <w:marBottom w:val="0"/>
          <w:divBdr>
            <w:top w:val="none" w:sz="0" w:space="0" w:color="auto"/>
            <w:left w:val="none" w:sz="0" w:space="0" w:color="auto"/>
            <w:bottom w:val="none" w:sz="0" w:space="0" w:color="auto"/>
            <w:right w:val="none" w:sz="0" w:space="0" w:color="auto"/>
          </w:divBdr>
        </w:div>
        <w:div w:id="219639032">
          <w:marLeft w:val="0"/>
          <w:marRight w:val="0"/>
          <w:marTop w:val="0"/>
          <w:marBottom w:val="0"/>
          <w:divBdr>
            <w:top w:val="none" w:sz="0" w:space="0" w:color="auto"/>
            <w:left w:val="none" w:sz="0" w:space="0" w:color="auto"/>
            <w:bottom w:val="none" w:sz="0" w:space="0" w:color="auto"/>
            <w:right w:val="none" w:sz="0" w:space="0" w:color="auto"/>
          </w:divBdr>
        </w:div>
        <w:div w:id="221524548">
          <w:marLeft w:val="0"/>
          <w:marRight w:val="0"/>
          <w:marTop w:val="0"/>
          <w:marBottom w:val="0"/>
          <w:divBdr>
            <w:top w:val="none" w:sz="0" w:space="0" w:color="auto"/>
            <w:left w:val="none" w:sz="0" w:space="0" w:color="auto"/>
            <w:bottom w:val="none" w:sz="0" w:space="0" w:color="auto"/>
            <w:right w:val="none" w:sz="0" w:space="0" w:color="auto"/>
          </w:divBdr>
        </w:div>
        <w:div w:id="222373257">
          <w:marLeft w:val="0"/>
          <w:marRight w:val="0"/>
          <w:marTop w:val="0"/>
          <w:marBottom w:val="0"/>
          <w:divBdr>
            <w:top w:val="none" w:sz="0" w:space="0" w:color="auto"/>
            <w:left w:val="none" w:sz="0" w:space="0" w:color="auto"/>
            <w:bottom w:val="none" w:sz="0" w:space="0" w:color="auto"/>
            <w:right w:val="none" w:sz="0" w:space="0" w:color="auto"/>
          </w:divBdr>
        </w:div>
        <w:div w:id="223836631">
          <w:marLeft w:val="0"/>
          <w:marRight w:val="0"/>
          <w:marTop w:val="0"/>
          <w:marBottom w:val="0"/>
          <w:divBdr>
            <w:top w:val="none" w:sz="0" w:space="0" w:color="auto"/>
            <w:left w:val="none" w:sz="0" w:space="0" w:color="auto"/>
            <w:bottom w:val="none" w:sz="0" w:space="0" w:color="auto"/>
            <w:right w:val="none" w:sz="0" w:space="0" w:color="auto"/>
          </w:divBdr>
        </w:div>
        <w:div w:id="226384266">
          <w:marLeft w:val="0"/>
          <w:marRight w:val="0"/>
          <w:marTop w:val="0"/>
          <w:marBottom w:val="0"/>
          <w:divBdr>
            <w:top w:val="none" w:sz="0" w:space="0" w:color="auto"/>
            <w:left w:val="none" w:sz="0" w:space="0" w:color="auto"/>
            <w:bottom w:val="none" w:sz="0" w:space="0" w:color="auto"/>
            <w:right w:val="none" w:sz="0" w:space="0" w:color="auto"/>
          </w:divBdr>
        </w:div>
        <w:div w:id="237986636">
          <w:marLeft w:val="0"/>
          <w:marRight w:val="0"/>
          <w:marTop w:val="0"/>
          <w:marBottom w:val="0"/>
          <w:divBdr>
            <w:top w:val="none" w:sz="0" w:space="0" w:color="auto"/>
            <w:left w:val="none" w:sz="0" w:space="0" w:color="auto"/>
            <w:bottom w:val="none" w:sz="0" w:space="0" w:color="auto"/>
            <w:right w:val="none" w:sz="0" w:space="0" w:color="auto"/>
          </w:divBdr>
        </w:div>
        <w:div w:id="240874767">
          <w:marLeft w:val="0"/>
          <w:marRight w:val="0"/>
          <w:marTop w:val="0"/>
          <w:marBottom w:val="0"/>
          <w:divBdr>
            <w:top w:val="none" w:sz="0" w:space="0" w:color="auto"/>
            <w:left w:val="none" w:sz="0" w:space="0" w:color="auto"/>
            <w:bottom w:val="none" w:sz="0" w:space="0" w:color="auto"/>
            <w:right w:val="none" w:sz="0" w:space="0" w:color="auto"/>
          </w:divBdr>
        </w:div>
        <w:div w:id="243495455">
          <w:marLeft w:val="0"/>
          <w:marRight w:val="0"/>
          <w:marTop w:val="0"/>
          <w:marBottom w:val="0"/>
          <w:divBdr>
            <w:top w:val="none" w:sz="0" w:space="0" w:color="auto"/>
            <w:left w:val="none" w:sz="0" w:space="0" w:color="auto"/>
            <w:bottom w:val="none" w:sz="0" w:space="0" w:color="auto"/>
            <w:right w:val="none" w:sz="0" w:space="0" w:color="auto"/>
          </w:divBdr>
        </w:div>
        <w:div w:id="249898235">
          <w:marLeft w:val="0"/>
          <w:marRight w:val="0"/>
          <w:marTop w:val="0"/>
          <w:marBottom w:val="0"/>
          <w:divBdr>
            <w:top w:val="none" w:sz="0" w:space="0" w:color="auto"/>
            <w:left w:val="none" w:sz="0" w:space="0" w:color="auto"/>
            <w:bottom w:val="none" w:sz="0" w:space="0" w:color="auto"/>
            <w:right w:val="none" w:sz="0" w:space="0" w:color="auto"/>
          </w:divBdr>
        </w:div>
        <w:div w:id="254825559">
          <w:marLeft w:val="0"/>
          <w:marRight w:val="0"/>
          <w:marTop w:val="0"/>
          <w:marBottom w:val="0"/>
          <w:divBdr>
            <w:top w:val="none" w:sz="0" w:space="0" w:color="auto"/>
            <w:left w:val="none" w:sz="0" w:space="0" w:color="auto"/>
            <w:bottom w:val="none" w:sz="0" w:space="0" w:color="auto"/>
            <w:right w:val="none" w:sz="0" w:space="0" w:color="auto"/>
          </w:divBdr>
        </w:div>
        <w:div w:id="260987756">
          <w:marLeft w:val="0"/>
          <w:marRight w:val="0"/>
          <w:marTop w:val="0"/>
          <w:marBottom w:val="0"/>
          <w:divBdr>
            <w:top w:val="none" w:sz="0" w:space="0" w:color="auto"/>
            <w:left w:val="none" w:sz="0" w:space="0" w:color="auto"/>
            <w:bottom w:val="none" w:sz="0" w:space="0" w:color="auto"/>
            <w:right w:val="none" w:sz="0" w:space="0" w:color="auto"/>
          </w:divBdr>
        </w:div>
        <w:div w:id="266042329">
          <w:marLeft w:val="0"/>
          <w:marRight w:val="0"/>
          <w:marTop w:val="0"/>
          <w:marBottom w:val="0"/>
          <w:divBdr>
            <w:top w:val="none" w:sz="0" w:space="0" w:color="auto"/>
            <w:left w:val="none" w:sz="0" w:space="0" w:color="auto"/>
            <w:bottom w:val="none" w:sz="0" w:space="0" w:color="auto"/>
            <w:right w:val="none" w:sz="0" w:space="0" w:color="auto"/>
          </w:divBdr>
        </w:div>
        <w:div w:id="281768408">
          <w:marLeft w:val="0"/>
          <w:marRight w:val="0"/>
          <w:marTop w:val="0"/>
          <w:marBottom w:val="0"/>
          <w:divBdr>
            <w:top w:val="none" w:sz="0" w:space="0" w:color="auto"/>
            <w:left w:val="none" w:sz="0" w:space="0" w:color="auto"/>
            <w:bottom w:val="none" w:sz="0" w:space="0" w:color="auto"/>
            <w:right w:val="none" w:sz="0" w:space="0" w:color="auto"/>
          </w:divBdr>
        </w:div>
        <w:div w:id="283654609">
          <w:marLeft w:val="0"/>
          <w:marRight w:val="0"/>
          <w:marTop w:val="0"/>
          <w:marBottom w:val="0"/>
          <w:divBdr>
            <w:top w:val="none" w:sz="0" w:space="0" w:color="auto"/>
            <w:left w:val="none" w:sz="0" w:space="0" w:color="auto"/>
            <w:bottom w:val="none" w:sz="0" w:space="0" w:color="auto"/>
            <w:right w:val="none" w:sz="0" w:space="0" w:color="auto"/>
          </w:divBdr>
        </w:div>
        <w:div w:id="283931283">
          <w:marLeft w:val="0"/>
          <w:marRight w:val="0"/>
          <w:marTop w:val="0"/>
          <w:marBottom w:val="0"/>
          <w:divBdr>
            <w:top w:val="none" w:sz="0" w:space="0" w:color="auto"/>
            <w:left w:val="none" w:sz="0" w:space="0" w:color="auto"/>
            <w:bottom w:val="none" w:sz="0" w:space="0" w:color="auto"/>
            <w:right w:val="none" w:sz="0" w:space="0" w:color="auto"/>
          </w:divBdr>
        </w:div>
        <w:div w:id="291134726">
          <w:marLeft w:val="0"/>
          <w:marRight w:val="0"/>
          <w:marTop w:val="0"/>
          <w:marBottom w:val="0"/>
          <w:divBdr>
            <w:top w:val="none" w:sz="0" w:space="0" w:color="auto"/>
            <w:left w:val="none" w:sz="0" w:space="0" w:color="auto"/>
            <w:bottom w:val="none" w:sz="0" w:space="0" w:color="auto"/>
            <w:right w:val="none" w:sz="0" w:space="0" w:color="auto"/>
          </w:divBdr>
        </w:div>
        <w:div w:id="299727298">
          <w:marLeft w:val="0"/>
          <w:marRight w:val="0"/>
          <w:marTop w:val="0"/>
          <w:marBottom w:val="0"/>
          <w:divBdr>
            <w:top w:val="none" w:sz="0" w:space="0" w:color="auto"/>
            <w:left w:val="none" w:sz="0" w:space="0" w:color="auto"/>
            <w:bottom w:val="none" w:sz="0" w:space="0" w:color="auto"/>
            <w:right w:val="none" w:sz="0" w:space="0" w:color="auto"/>
          </w:divBdr>
        </w:div>
        <w:div w:id="311838453">
          <w:marLeft w:val="0"/>
          <w:marRight w:val="0"/>
          <w:marTop w:val="0"/>
          <w:marBottom w:val="0"/>
          <w:divBdr>
            <w:top w:val="none" w:sz="0" w:space="0" w:color="auto"/>
            <w:left w:val="none" w:sz="0" w:space="0" w:color="auto"/>
            <w:bottom w:val="none" w:sz="0" w:space="0" w:color="auto"/>
            <w:right w:val="none" w:sz="0" w:space="0" w:color="auto"/>
          </w:divBdr>
        </w:div>
        <w:div w:id="335770019">
          <w:marLeft w:val="0"/>
          <w:marRight w:val="0"/>
          <w:marTop w:val="0"/>
          <w:marBottom w:val="0"/>
          <w:divBdr>
            <w:top w:val="none" w:sz="0" w:space="0" w:color="auto"/>
            <w:left w:val="none" w:sz="0" w:space="0" w:color="auto"/>
            <w:bottom w:val="none" w:sz="0" w:space="0" w:color="auto"/>
            <w:right w:val="none" w:sz="0" w:space="0" w:color="auto"/>
          </w:divBdr>
        </w:div>
        <w:div w:id="339813513">
          <w:marLeft w:val="0"/>
          <w:marRight w:val="0"/>
          <w:marTop w:val="0"/>
          <w:marBottom w:val="0"/>
          <w:divBdr>
            <w:top w:val="none" w:sz="0" w:space="0" w:color="auto"/>
            <w:left w:val="none" w:sz="0" w:space="0" w:color="auto"/>
            <w:bottom w:val="none" w:sz="0" w:space="0" w:color="auto"/>
            <w:right w:val="none" w:sz="0" w:space="0" w:color="auto"/>
          </w:divBdr>
        </w:div>
        <w:div w:id="345789575">
          <w:marLeft w:val="0"/>
          <w:marRight w:val="0"/>
          <w:marTop w:val="0"/>
          <w:marBottom w:val="0"/>
          <w:divBdr>
            <w:top w:val="none" w:sz="0" w:space="0" w:color="auto"/>
            <w:left w:val="none" w:sz="0" w:space="0" w:color="auto"/>
            <w:bottom w:val="none" w:sz="0" w:space="0" w:color="auto"/>
            <w:right w:val="none" w:sz="0" w:space="0" w:color="auto"/>
          </w:divBdr>
        </w:div>
        <w:div w:id="355081104">
          <w:marLeft w:val="0"/>
          <w:marRight w:val="0"/>
          <w:marTop w:val="0"/>
          <w:marBottom w:val="0"/>
          <w:divBdr>
            <w:top w:val="none" w:sz="0" w:space="0" w:color="auto"/>
            <w:left w:val="none" w:sz="0" w:space="0" w:color="auto"/>
            <w:bottom w:val="none" w:sz="0" w:space="0" w:color="auto"/>
            <w:right w:val="none" w:sz="0" w:space="0" w:color="auto"/>
          </w:divBdr>
        </w:div>
        <w:div w:id="355886892">
          <w:marLeft w:val="0"/>
          <w:marRight w:val="0"/>
          <w:marTop w:val="0"/>
          <w:marBottom w:val="0"/>
          <w:divBdr>
            <w:top w:val="none" w:sz="0" w:space="0" w:color="auto"/>
            <w:left w:val="none" w:sz="0" w:space="0" w:color="auto"/>
            <w:bottom w:val="none" w:sz="0" w:space="0" w:color="auto"/>
            <w:right w:val="none" w:sz="0" w:space="0" w:color="auto"/>
          </w:divBdr>
        </w:div>
        <w:div w:id="358972045">
          <w:marLeft w:val="0"/>
          <w:marRight w:val="0"/>
          <w:marTop w:val="0"/>
          <w:marBottom w:val="0"/>
          <w:divBdr>
            <w:top w:val="none" w:sz="0" w:space="0" w:color="auto"/>
            <w:left w:val="none" w:sz="0" w:space="0" w:color="auto"/>
            <w:bottom w:val="none" w:sz="0" w:space="0" w:color="auto"/>
            <w:right w:val="none" w:sz="0" w:space="0" w:color="auto"/>
          </w:divBdr>
        </w:div>
        <w:div w:id="376779445">
          <w:marLeft w:val="0"/>
          <w:marRight w:val="0"/>
          <w:marTop w:val="0"/>
          <w:marBottom w:val="0"/>
          <w:divBdr>
            <w:top w:val="none" w:sz="0" w:space="0" w:color="auto"/>
            <w:left w:val="none" w:sz="0" w:space="0" w:color="auto"/>
            <w:bottom w:val="none" w:sz="0" w:space="0" w:color="auto"/>
            <w:right w:val="none" w:sz="0" w:space="0" w:color="auto"/>
          </w:divBdr>
        </w:div>
        <w:div w:id="378286887">
          <w:marLeft w:val="0"/>
          <w:marRight w:val="0"/>
          <w:marTop w:val="0"/>
          <w:marBottom w:val="0"/>
          <w:divBdr>
            <w:top w:val="none" w:sz="0" w:space="0" w:color="auto"/>
            <w:left w:val="none" w:sz="0" w:space="0" w:color="auto"/>
            <w:bottom w:val="none" w:sz="0" w:space="0" w:color="auto"/>
            <w:right w:val="none" w:sz="0" w:space="0" w:color="auto"/>
          </w:divBdr>
        </w:div>
        <w:div w:id="378629067">
          <w:marLeft w:val="0"/>
          <w:marRight w:val="0"/>
          <w:marTop w:val="0"/>
          <w:marBottom w:val="0"/>
          <w:divBdr>
            <w:top w:val="none" w:sz="0" w:space="0" w:color="auto"/>
            <w:left w:val="none" w:sz="0" w:space="0" w:color="auto"/>
            <w:bottom w:val="none" w:sz="0" w:space="0" w:color="auto"/>
            <w:right w:val="none" w:sz="0" w:space="0" w:color="auto"/>
          </w:divBdr>
        </w:div>
        <w:div w:id="381636564">
          <w:marLeft w:val="0"/>
          <w:marRight w:val="0"/>
          <w:marTop w:val="0"/>
          <w:marBottom w:val="0"/>
          <w:divBdr>
            <w:top w:val="none" w:sz="0" w:space="0" w:color="auto"/>
            <w:left w:val="none" w:sz="0" w:space="0" w:color="auto"/>
            <w:bottom w:val="none" w:sz="0" w:space="0" w:color="auto"/>
            <w:right w:val="none" w:sz="0" w:space="0" w:color="auto"/>
          </w:divBdr>
        </w:div>
        <w:div w:id="396905586">
          <w:marLeft w:val="0"/>
          <w:marRight w:val="0"/>
          <w:marTop w:val="0"/>
          <w:marBottom w:val="0"/>
          <w:divBdr>
            <w:top w:val="none" w:sz="0" w:space="0" w:color="auto"/>
            <w:left w:val="none" w:sz="0" w:space="0" w:color="auto"/>
            <w:bottom w:val="none" w:sz="0" w:space="0" w:color="auto"/>
            <w:right w:val="none" w:sz="0" w:space="0" w:color="auto"/>
          </w:divBdr>
        </w:div>
        <w:div w:id="402531166">
          <w:marLeft w:val="0"/>
          <w:marRight w:val="0"/>
          <w:marTop w:val="0"/>
          <w:marBottom w:val="0"/>
          <w:divBdr>
            <w:top w:val="none" w:sz="0" w:space="0" w:color="auto"/>
            <w:left w:val="none" w:sz="0" w:space="0" w:color="auto"/>
            <w:bottom w:val="none" w:sz="0" w:space="0" w:color="auto"/>
            <w:right w:val="none" w:sz="0" w:space="0" w:color="auto"/>
          </w:divBdr>
        </w:div>
        <w:div w:id="405422546">
          <w:marLeft w:val="0"/>
          <w:marRight w:val="0"/>
          <w:marTop w:val="0"/>
          <w:marBottom w:val="0"/>
          <w:divBdr>
            <w:top w:val="none" w:sz="0" w:space="0" w:color="auto"/>
            <w:left w:val="none" w:sz="0" w:space="0" w:color="auto"/>
            <w:bottom w:val="none" w:sz="0" w:space="0" w:color="auto"/>
            <w:right w:val="none" w:sz="0" w:space="0" w:color="auto"/>
          </w:divBdr>
        </w:div>
        <w:div w:id="434909120">
          <w:marLeft w:val="0"/>
          <w:marRight w:val="0"/>
          <w:marTop w:val="0"/>
          <w:marBottom w:val="0"/>
          <w:divBdr>
            <w:top w:val="none" w:sz="0" w:space="0" w:color="auto"/>
            <w:left w:val="none" w:sz="0" w:space="0" w:color="auto"/>
            <w:bottom w:val="none" w:sz="0" w:space="0" w:color="auto"/>
            <w:right w:val="none" w:sz="0" w:space="0" w:color="auto"/>
          </w:divBdr>
        </w:div>
        <w:div w:id="446387950">
          <w:marLeft w:val="0"/>
          <w:marRight w:val="0"/>
          <w:marTop w:val="0"/>
          <w:marBottom w:val="0"/>
          <w:divBdr>
            <w:top w:val="none" w:sz="0" w:space="0" w:color="auto"/>
            <w:left w:val="none" w:sz="0" w:space="0" w:color="auto"/>
            <w:bottom w:val="none" w:sz="0" w:space="0" w:color="auto"/>
            <w:right w:val="none" w:sz="0" w:space="0" w:color="auto"/>
          </w:divBdr>
        </w:div>
        <w:div w:id="456753105">
          <w:marLeft w:val="0"/>
          <w:marRight w:val="0"/>
          <w:marTop w:val="0"/>
          <w:marBottom w:val="0"/>
          <w:divBdr>
            <w:top w:val="none" w:sz="0" w:space="0" w:color="auto"/>
            <w:left w:val="none" w:sz="0" w:space="0" w:color="auto"/>
            <w:bottom w:val="none" w:sz="0" w:space="0" w:color="auto"/>
            <w:right w:val="none" w:sz="0" w:space="0" w:color="auto"/>
          </w:divBdr>
        </w:div>
        <w:div w:id="457720183">
          <w:marLeft w:val="0"/>
          <w:marRight w:val="0"/>
          <w:marTop w:val="0"/>
          <w:marBottom w:val="0"/>
          <w:divBdr>
            <w:top w:val="none" w:sz="0" w:space="0" w:color="auto"/>
            <w:left w:val="none" w:sz="0" w:space="0" w:color="auto"/>
            <w:bottom w:val="none" w:sz="0" w:space="0" w:color="auto"/>
            <w:right w:val="none" w:sz="0" w:space="0" w:color="auto"/>
          </w:divBdr>
        </w:div>
        <w:div w:id="464927825">
          <w:marLeft w:val="0"/>
          <w:marRight w:val="0"/>
          <w:marTop w:val="0"/>
          <w:marBottom w:val="0"/>
          <w:divBdr>
            <w:top w:val="none" w:sz="0" w:space="0" w:color="auto"/>
            <w:left w:val="none" w:sz="0" w:space="0" w:color="auto"/>
            <w:bottom w:val="none" w:sz="0" w:space="0" w:color="auto"/>
            <w:right w:val="none" w:sz="0" w:space="0" w:color="auto"/>
          </w:divBdr>
        </w:div>
        <w:div w:id="465123780">
          <w:marLeft w:val="0"/>
          <w:marRight w:val="0"/>
          <w:marTop w:val="0"/>
          <w:marBottom w:val="0"/>
          <w:divBdr>
            <w:top w:val="none" w:sz="0" w:space="0" w:color="auto"/>
            <w:left w:val="none" w:sz="0" w:space="0" w:color="auto"/>
            <w:bottom w:val="none" w:sz="0" w:space="0" w:color="auto"/>
            <w:right w:val="none" w:sz="0" w:space="0" w:color="auto"/>
          </w:divBdr>
        </w:div>
        <w:div w:id="467742931">
          <w:marLeft w:val="0"/>
          <w:marRight w:val="0"/>
          <w:marTop w:val="0"/>
          <w:marBottom w:val="0"/>
          <w:divBdr>
            <w:top w:val="none" w:sz="0" w:space="0" w:color="auto"/>
            <w:left w:val="none" w:sz="0" w:space="0" w:color="auto"/>
            <w:bottom w:val="none" w:sz="0" w:space="0" w:color="auto"/>
            <w:right w:val="none" w:sz="0" w:space="0" w:color="auto"/>
          </w:divBdr>
        </w:div>
        <w:div w:id="478884394">
          <w:marLeft w:val="0"/>
          <w:marRight w:val="0"/>
          <w:marTop w:val="0"/>
          <w:marBottom w:val="0"/>
          <w:divBdr>
            <w:top w:val="none" w:sz="0" w:space="0" w:color="auto"/>
            <w:left w:val="none" w:sz="0" w:space="0" w:color="auto"/>
            <w:bottom w:val="none" w:sz="0" w:space="0" w:color="auto"/>
            <w:right w:val="none" w:sz="0" w:space="0" w:color="auto"/>
          </w:divBdr>
        </w:div>
        <w:div w:id="484593976">
          <w:marLeft w:val="0"/>
          <w:marRight w:val="0"/>
          <w:marTop w:val="0"/>
          <w:marBottom w:val="0"/>
          <w:divBdr>
            <w:top w:val="none" w:sz="0" w:space="0" w:color="auto"/>
            <w:left w:val="none" w:sz="0" w:space="0" w:color="auto"/>
            <w:bottom w:val="none" w:sz="0" w:space="0" w:color="auto"/>
            <w:right w:val="none" w:sz="0" w:space="0" w:color="auto"/>
          </w:divBdr>
        </w:div>
        <w:div w:id="524635925">
          <w:marLeft w:val="0"/>
          <w:marRight w:val="0"/>
          <w:marTop w:val="0"/>
          <w:marBottom w:val="0"/>
          <w:divBdr>
            <w:top w:val="none" w:sz="0" w:space="0" w:color="auto"/>
            <w:left w:val="none" w:sz="0" w:space="0" w:color="auto"/>
            <w:bottom w:val="none" w:sz="0" w:space="0" w:color="auto"/>
            <w:right w:val="none" w:sz="0" w:space="0" w:color="auto"/>
          </w:divBdr>
        </w:div>
        <w:div w:id="532379434">
          <w:marLeft w:val="0"/>
          <w:marRight w:val="0"/>
          <w:marTop w:val="0"/>
          <w:marBottom w:val="0"/>
          <w:divBdr>
            <w:top w:val="none" w:sz="0" w:space="0" w:color="auto"/>
            <w:left w:val="none" w:sz="0" w:space="0" w:color="auto"/>
            <w:bottom w:val="none" w:sz="0" w:space="0" w:color="auto"/>
            <w:right w:val="none" w:sz="0" w:space="0" w:color="auto"/>
          </w:divBdr>
        </w:div>
        <w:div w:id="550115425">
          <w:marLeft w:val="0"/>
          <w:marRight w:val="0"/>
          <w:marTop w:val="0"/>
          <w:marBottom w:val="0"/>
          <w:divBdr>
            <w:top w:val="none" w:sz="0" w:space="0" w:color="auto"/>
            <w:left w:val="none" w:sz="0" w:space="0" w:color="auto"/>
            <w:bottom w:val="none" w:sz="0" w:space="0" w:color="auto"/>
            <w:right w:val="none" w:sz="0" w:space="0" w:color="auto"/>
          </w:divBdr>
        </w:div>
        <w:div w:id="567151610">
          <w:marLeft w:val="0"/>
          <w:marRight w:val="0"/>
          <w:marTop w:val="0"/>
          <w:marBottom w:val="0"/>
          <w:divBdr>
            <w:top w:val="none" w:sz="0" w:space="0" w:color="auto"/>
            <w:left w:val="none" w:sz="0" w:space="0" w:color="auto"/>
            <w:bottom w:val="none" w:sz="0" w:space="0" w:color="auto"/>
            <w:right w:val="none" w:sz="0" w:space="0" w:color="auto"/>
          </w:divBdr>
        </w:div>
        <w:div w:id="588318950">
          <w:marLeft w:val="0"/>
          <w:marRight w:val="0"/>
          <w:marTop w:val="0"/>
          <w:marBottom w:val="0"/>
          <w:divBdr>
            <w:top w:val="none" w:sz="0" w:space="0" w:color="auto"/>
            <w:left w:val="none" w:sz="0" w:space="0" w:color="auto"/>
            <w:bottom w:val="none" w:sz="0" w:space="0" w:color="auto"/>
            <w:right w:val="none" w:sz="0" w:space="0" w:color="auto"/>
          </w:divBdr>
        </w:div>
        <w:div w:id="590092162">
          <w:marLeft w:val="0"/>
          <w:marRight w:val="0"/>
          <w:marTop w:val="0"/>
          <w:marBottom w:val="0"/>
          <w:divBdr>
            <w:top w:val="none" w:sz="0" w:space="0" w:color="auto"/>
            <w:left w:val="none" w:sz="0" w:space="0" w:color="auto"/>
            <w:bottom w:val="none" w:sz="0" w:space="0" w:color="auto"/>
            <w:right w:val="none" w:sz="0" w:space="0" w:color="auto"/>
          </w:divBdr>
        </w:div>
        <w:div w:id="594359792">
          <w:marLeft w:val="0"/>
          <w:marRight w:val="0"/>
          <w:marTop w:val="0"/>
          <w:marBottom w:val="0"/>
          <w:divBdr>
            <w:top w:val="none" w:sz="0" w:space="0" w:color="auto"/>
            <w:left w:val="none" w:sz="0" w:space="0" w:color="auto"/>
            <w:bottom w:val="none" w:sz="0" w:space="0" w:color="auto"/>
            <w:right w:val="none" w:sz="0" w:space="0" w:color="auto"/>
          </w:divBdr>
        </w:div>
        <w:div w:id="597714366">
          <w:marLeft w:val="0"/>
          <w:marRight w:val="0"/>
          <w:marTop w:val="0"/>
          <w:marBottom w:val="0"/>
          <w:divBdr>
            <w:top w:val="none" w:sz="0" w:space="0" w:color="auto"/>
            <w:left w:val="none" w:sz="0" w:space="0" w:color="auto"/>
            <w:bottom w:val="none" w:sz="0" w:space="0" w:color="auto"/>
            <w:right w:val="none" w:sz="0" w:space="0" w:color="auto"/>
          </w:divBdr>
        </w:div>
        <w:div w:id="601183649">
          <w:marLeft w:val="0"/>
          <w:marRight w:val="0"/>
          <w:marTop w:val="0"/>
          <w:marBottom w:val="0"/>
          <w:divBdr>
            <w:top w:val="none" w:sz="0" w:space="0" w:color="auto"/>
            <w:left w:val="none" w:sz="0" w:space="0" w:color="auto"/>
            <w:bottom w:val="none" w:sz="0" w:space="0" w:color="auto"/>
            <w:right w:val="none" w:sz="0" w:space="0" w:color="auto"/>
          </w:divBdr>
        </w:div>
        <w:div w:id="606543292">
          <w:marLeft w:val="0"/>
          <w:marRight w:val="0"/>
          <w:marTop w:val="0"/>
          <w:marBottom w:val="0"/>
          <w:divBdr>
            <w:top w:val="none" w:sz="0" w:space="0" w:color="auto"/>
            <w:left w:val="none" w:sz="0" w:space="0" w:color="auto"/>
            <w:bottom w:val="none" w:sz="0" w:space="0" w:color="auto"/>
            <w:right w:val="none" w:sz="0" w:space="0" w:color="auto"/>
          </w:divBdr>
        </w:div>
        <w:div w:id="608659020">
          <w:marLeft w:val="0"/>
          <w:marRight w:val="0"/>
          <w:marTop w:val="0"/>
          <w:marBottom w:val="0"/>
          <w:divBdr>
            <w:top w:val="none" w:sz="0" w:space="0" w:color="auto"/>
            <w:left w:val="none" w:sz="0" w:space="0" w:color="auto"/>
            <w:bottom w:val="none" w:sz="0" w:space="0" w:color="auto"/>
            <w:right w:val="none" w:sz="0" w:space="0" w:color="auto"/>
          </w:divBdr>
        </w:div>
        <w:div w:id="617611780">
          <w:marLeft w:val="0"/>
          <w:marRight w:val="0"/>
          <w:marTop w:val="0"/>
          <w:marBottom w:val="0"/>
          <w:divBdr>
            <w:top w:val="none" w:sz="0" w:space="0" w:color="auto"/>
            <w:left w:val="none" w:sz="0" w:space="0" w:color="auto"/>
            <w:bottom w:val="none" w:sz="0" w:space="0" w:color="auto"/>
            <w:right w:val="none" w:sz="0" w:space="0" w:color="auto"/>
          </w:divBdr>
        </w:div>
        <w:div w:id="624384747">
          <w:marLeft w:val="0"/>
          <w:marRight w:val="0"/>
          <w:marTop w:val="0"/>
          <w:marBottom w:val="0"/>
          <w:divBdr>
            <w:top w:val="none" w:sz="0" w:space="0" w:color="auto"/>
            <w:left w:val="none" w:sz="0" w:space="0" w:color="auto"/>
            <w:bottom w:val="none" w:sz="0" w:space="0" w:color="auto"/>
            <w:right w:val="none" w:sz="0" w:space="0" w:color="auto"/>
          </w:divBdr>
        </w:div>
        <w:div w:id="642858247">
          <w:marLeft w:val="0"/>
          <w:marRight w:val="0"/>
          <w:marTop w:val="0"/>
          <w:marBottom w:val="0"/>
          <w:divBdr>
            <w:top w:val="none" w:sz="0" w:space="0" w:color="auto"/>
            <w:left w:val="none" w:sz="0" w:space="0" w:color="auto"/>
            <w:bottom w:val="none" w:sz="0" w:space="0" w:color="auto"/>
            <w:right w:val="none" w:sz="0" w:space="0" w:color="auto"/>
          </w:divBdr>
        </w:div>
        <w:div w:id="651377011">
          <w:marLeft w:val="0"/>
          <w:marRight w:val="0"/>
          <w:marTop w:val="0"/>
          <w:marBottom w:val="0"/>
          <w:divBdr>
            <w:top w:val="none" w:sz="0" w:space="0" w:color="auto"/>
            <w:left w:val="none" w:sz="0" w:space="0" w:color="auto"/>
            <w:bottom w:val="none" w:sz="0" w:space="0" w:color="auto"/>
            <w:right w:val="none" w:sz="0" w:space="0" w:color="auto"/>
          </w:divBdr>
        </w:div>
        <w:div w:id="654183219">
          <w:marLeft w:val="0"/>
          <w:marRight w:val="0"/>
          <w:marTop w:val="0"/>
          <w:marBottom w:val="0"/>
          <w:divBdr>
            <w:top w:val="none" w:sz="0" w:space="0" w:color="auto"/>
            <w:left w:val="none" w:sz="0" w:space="0" w:color="auto"/>
            <w:bottom w:val="none" w:sz="0" w:space="0" w:color="auto"/>
            <w:right w:val="none" w:sz="0" w:space="0" w:color="auto"/>
          </w:divBdr>
        </w:div>
        <w:div w:id="669866882">
          <w:marLeft w:val="0"/>
          <w:marRight w:val="0"/>
          <w:marTop w:val="0"/>
          <w:marBottom w:val="0"/>
          <w:divBdr>
            <w:top w:val="none" w:sz="0" w:space="0" w:color="auto"/>
            <w:left w:val="none" w:sz="0" w:space="0" w:color="auto"/>
            <w:bottom w:val="none" w:sz="0" w:space="0" w:color="auto"/>
            <w:right w:val="none" w:sz="0" w:space="0" w:color="auto"/>
          </w:divBdr>
        </w:div>
        <w:div w:id="670371540">
          <w:marLeft w:val="0"/>
          <w:marRight w:val="0"/>
          <w:marTop w:val="0"/>
          <w:marBottom w:val="0"/>
          <w:divBdr>
            <w:top w:val="none" w:sz="0" w:space="0" w:color="auto"/>
            <w:left w:val="none" w:sz="0" w:space="0" w:color="auto"/>
            <w:bottom w:val="none" w:sz="0" w:space="0" w:color="auto"/>
            <w:right w:val="none" w:sz="0" w:space="0" w:color="auto"/>
          </w:divBdr>
        </w:div>
        <w:div w:id="674042478">
          <w:marLeft w:val="0"/>
          <w:marRight w:val="0"/>
          <w:marTop w:val="0"/>
          <w:marBottom w:val="0"/>
          <w:divBdr>
            <w:top w:val="none" w:sz="0" w:space="0" w:color="auto"/>
            <w:left w:val="none" w:sz="0" w:space="0" w:color="auto"/>
            <w:bottom w:val="none" w:sz="0" w:space="0" w:color="auto"/>
            <w:right w:val="none" w:sz="0" w:space="0" w:color="auto"/>
          </w:divBdr>
        </w:div>
        <w:div w:id="674067767">
          <w:marLeft w:val="0"/>
          <w:marRight w:val="0"/>
          <w:marTop w:val="0"/>
          <w:marBottom w:val="0"/>
          <w:divBdr>
            <w:top w:val="none" w:sz="0" w:space="0" w:color="auto"/>
            <w:left w:val="none" w:sz="0" w:space="0" w:color="auto"/>
            <w:bottom w:val="none" w:sz="0" w:space="0" w:color="auto"/>
            <w:right w:val="none" w:sz="0" w:space="0" w:color="auto"/>
          </w:divBdr>
        </w:div>
        <w:div w:id="674843799">
          <w:marLeft w:val="0"/>
          <w:marRight w:val="0"/>
          <w:marTop w:val="0"/>
          <w:marBottom w:val="0"/>
          <w:divBdr>
            <w:top w:val="none" w:sz="0" w:space="0" w:color="auto"/>
            <w:left w:val="none" w:sz="0" w:space="0" w:color="auto"/>
            <w:bottom w:val="none" w:sz="0" w:space="0" w:color="auto"/>
            <w:right w:val="none" w:sz="0" w:space="0" w:color="auto"/>
          </w:divBdr>
        </w:div>
        <w:div w:id="675422956">
          <w:marLeft w:val="0"/>
          <w:marRight w:val="0"/>
          <w:marTop w:val="0"/>
          <w:marBottom w:val="0"/>
          <w:divBdr>
            <w:top w:val="none" w:sz="0" w:space="0" w:color="auto"/>
            <w:left w:val="none" w:sz="0" w:space="0" w:color="auto"/>
            <w:bottom w:val="none" w:sz="0" w:space="0" w:color="auto"/>
            <w:right w:val="none" w:sz="0" w:space="0" w:color="auto"/>
          </w:divBdr>
        </w:div>
        <w:div w:id="676929660">
          <w:marLeft w:val="0"/>
          <w:marRight w:val="0"/>
          <w:marTop w:val="0"/>
          <w:marBottom w:val="0"/>
          <w:divBdr>
            <w:top w:val="none" w:sz="0" w:space="0" w:color="auto"/>
            <w:left w:val="none" w:sz="0" w:space="0" w:color="auto"/>
            <w:bottom w:val="none" w:sz="0" w:space="0" w:color="auto"/>
            <w:right w:val="none" w:sz="0" w:space="0" w:color="auto"/>
          </w:divBdr>
        </w:div>
        <w:div w:id="677929075">
          <w:marLeft w:val="0"/>
          <w:marRight w:val="0"/>
          <w:marTop w:val="0"/>
          <w:marBottom w:val="0"/>
          <w:divBdr>
            <w:top w:val="none" w:sz="0" w:space="0" w:color="auto"/>
            <w:left w:val="none" w:sz="0" w:space="0" w:color="auto"/>
            <w:bottom w:val="none" w:sz="0" w:space="0" w:color="auto"/>
            <w:right w:val="none" w:sz="0" w:space="0" w:color="auto"/>
          </w:divBdr>
        </w:div>
        <w:div w:id="682586920">
          <w:marLeft w:val="0"/>
          <w:marRight w:val="0"/>
          <w:marTop w:val="0"/>
          <w:marBottom w:val="0"/>
          <w:divBdr>
            <w:top w:val="none" w:sz="0" w:space="0" w:color="auto"/>
            <w:left w:val="none" w:sz="0" w:space="0" w:color="auto"/>
            <w:bottom w:val="none" w:sz="0" w:space="0" w:color="auto"/>
            <w:right w:val="none" w:sz="0" w:space="0" w:color="auto"/>
          </w:divBdr>
        </w:div>
        <w:div w:id="683746460">
          <w:marLeft w:val="0"/>
          <w:marRight w:val="0"/>
          <w:marTop w:val="0"/>
          <w:marBottom w:val="0"/>
          <w:divBdr>
            <w:top w:val="none" w:sz="0" w:space="0" w:color="auto"/>
            <w:left w:val="none" w:sz="0" w:space="0" w:color="auto"/>
            <w:bottom w:val="none" w:sz="0" w:space="0" w:color="auto"/>
            <w:right w:val="none" w:sz="0" w:space="0" w:color="auto"/>
          </w:divBdr>
        </w:div>
        <w:div w:id="686828611">
          <w:marLeft w:val="0"/>
          <w:marRight w:val="0"/>
          <w:marTop w:val="0"/>
          <w:marBottom w:val="0"/>
          <w:divBdr>
            <w:top w:val="none" w:sz="0" w:space="0" w:color="auto"/>
            <w:left w:val="none" w:sz="0" w:space="0" w:color="auto"/>
            <w:bottom w:val="none" w:sz="0" w:space="0" w:color="auto"/>
            <w:right w:val="none" w:sz="0" w:space="0" w:color="auto"/>
          </w:divBdr>
        </w:div>
        <w:div w:id="691538362">
          <w:marLeft w:val="0"/>
          <w:marRight w:val="0"/>
          <w:marTop w:val="0"/>
          <w:marBottom w:val="0"/>
          <w:divBdr>
            <w:top w:val="none" w:sz="0" w:space="0" w:color="auto"/>
            <w:left w:val="none" w:sz="0" w:space="0" w:color="auto"/>
            <w:bottom w:val="none" w:sz="0" w:space="0" w:color="auto"/>
            <w:right w:val="none" w:sz="0" w:space="0" w:color="auto"/>
          </w:divBdr>
        </w:div>
        <w:div w:id="691955195">
          <w:marLeft w:val="0"/>
          <w:marRight w:val="0"/>
          <w:marTop w:val="0"/>
          <w:marBottom w:val="0"/>
          <w:divBdr>
            <w:top w:val="none" w:sz="0" w:space="0" w:color="auto"/>
            <w:left w:val="none" w:sz="0" w:space="0" w:color="auto"/>
            <w:bottom w:val="none" w:sz="0" w:space="0" w:color="auto"/>
            <w:right w:val="none" w:sz="0" w:space="0" w:color="auto"/>
          </w:divBdr>
        </w:div>
        <w:div w:id="693573340">
          <w:marLeft w:val="0"/>
          <w:marRight w:val="0"/>
          <w:marTop w:val="0"/>
          <w:marBottom w:val="0"/>
          <w:divBdr>
            <w:top w:val="none" w:sz="0" w:space="0" w:color="auto"/>
            <w:left w:val="none" w:sz="0" w:space="0" w:color="auto"/>
            <w:bottom w:val="none" w:sz="0" w:space="0" w:color="auto"/>
            <w:right w:val="none" w:sz="0" w:space="0" w:color="auto"/>
          </w:divBdr>
        </w:div>
        <w:div w:id="702243171">
          <w:marLeft w:val="0"/>
          <w:marRight w:val="0"/>
          <w:marTop w:val="0"/>
          <w:marBottom w:val="0"/>
          <w:divBdr>
            <w:top w:val="none" w:sz="0" w:space="0" w:color="auto"/>
            <w:left w:val="none" w:sz="0" w:space="0" w:color="auto"/>
            <w:bottom w:val="none" w:sz="0" w:space="0" w:color="auto"/>
            <w:right w:val="none" w:sz="0" w:space="0" w:color="auto"/>
          </w:divBdr>
        </w:div>
        <w:div w:id="714547953">
          <w:marLeft w:val="0"/>
          <w:marRight w:val="0"/>
          <w:marTop w:val="0"/>
          <w:marBottom w:val="0"/>
          <w:divBdr>
            <w:top w:val="none" w:sz="0" w:space="0" w:color="auto"/>
            <w:left w:val="none" w:sz="0" w:space="0" w:color="auto"/>
            <w:bottom w:val="none" w:sz="0" w:space="0" w:color="auto"/>
            <w:right w:val="none" w:sz="0" w:space="0" w:color="auto"/>
          </w:divBdr>
        </w:div>
        <w:div w:id="717707947">
          <w:marLeft w:val="0"/>
          <w:marRight w:val="0"/>
          <w:marTop w:val="0"/>
          <w:marBottom w:val="0"/>
          <w:divBdr>
            <w:top w:val="none" w:sz="0" w:space="0" w:color="auto"/>
            <w:left w:val="none" w:sz="0" w:space="0" w:color="auto"/>
            <w:bottom w:val="none" w:sz="0" w:space="0" w:color="auto"/>
            <w:right w:val="none" w:sz="0" w:space="0" w:color="auto"/>
          </w:divBdr>
        </w:div>
        <w:div w:id="723141859">
          <w:marLeft w:val="0"/>
          <w:marRight w:val="0"/>
          <w:marTop w:val="0"/>
          <w:marBottom w:val="0"/>
          <w:divBdr>
            <w:top w:val="none" w:sz="0" w:space="0" w:color="auto"/>
            <w:left w:val="none" w:sz="0" w:space="0" w:color="auto"/>
            <w:bottom w:val="none" w:sz="0" w:space="0" w:color="auto"/>
            <w:right w:val="none" w:sz="0" w:space="0" w:color="auto"/>
          </w:divBdr>
        </w:div>
        <w:div w:id="723911911">
          <w:marLeft w:val="0"/>
          <w:marRight w:val="0"/>
          <w:marTop w:val="0"/>
          <w:marBottom w:val="0"/>
          <w:divBdr>
            <w:top w:val="none" w:sz="0" w:space="0" w:color="auto"/>
            <w:left w:val="none" w:sz="0" w:space="0" w:color="auto"/>
            <w:bottom w:val="none" w:sz="0" w:space="0" w:color="auto"/>
            <w:right w:val="none" w:sz="0" w:space="0" w:color="auto"/>
          </w:divBdr>
        </w:div>
        <w:div w:id="725110759">
          <w:marLeft w:val="0"/>
          <w:marRight w:val="0"/>
          <w:marTop w:val="0"/>
          <w:marBottom w:val="0"/>
          <w:divBdr>
            <w:top w:val="none" w:sz="0" w:space="0" w:color="auto"/>
            <w:left w:val="none" w:sz="0" w:space="0" w:color="auto"/>
            <w:bottom w:val="none" w:sz="0" w:space="0" w:color="auto"/>
            <w:right w:val="none" w:sz="0" w:space="0" w:color="auto"/>
          </w:divBdr>
        </w:div>
        <w:div w:id="726758567">
          <w:marLeft w:val="0"/>
          <w:marRight w:val="0"/>
          <w:marTop w:val="0"/>
          <w:marBottom w:val="0"/>
          <w:divBdr>
            <w:top w:val="none" w:sz="0" w:space="0" w:color="auto"/>
            <w:left w:val="none" w:sz="0" w:space="0" w:color="auto"/>
            <w:bottom w:val="none" w:sz="0" w:space="0" w:color="auto"/>
            <w:right w:val="none" w:sz="0" w:space="0" w:color="auto"/>
          </w:divBdr>
        </w:div>
        <w:div w:id="730889180">
          <w:marLeft w:val="0"/>
          <w:marRight w:val="0"/>
          <w:marTop w:val="0"/>
          <w:marBottom w:val="0"/>
          <w:divBdr>
            <w:top w:val="none" w:sz="0" w:space="0" w:color="auto"/>
            <w:left w:val="none" w:sz="0" w:space="0" w:color="auto"/>
            <w:bottom w:val="none" w:sz="0" w:space="0" w:color="auto"/>
            <w:right w:val="none" w:sz="0" w:space="0" w:color="auto"/>
          </w:divBdr>
        </w:div>
        <w:div w:id="734013861">
          <w:marLeft w:val="0"/>
          <w:marRight w:val="0"/>
          <w:marTop w:val="0"/>
          <w:marBottom w:val="0"/>
          <w:divBdr>
            <w:top w:val="none" w:sz="0" w:space="0" w:color="auto"/>
            <w:left w:val="none" w:sz="0" w:space="0" w:color="auto"/>
            <w:bottom w:val="none" w:sz="0" w:space="0" w:color="auto"/>
            <w:right w:val="none" w:sz="0" w:space="0" w:color="auto"/>
          </w:divBdr>
        </w:div>
        <w:div w:id="736975905">
          <w:marLeft w:val="0"/>
          <w:marRight w:val="0"/>
          <w:marTop w:val="0"/>
          <w:marBottom w:val="0"/>
          <w:divBdr>
            <w:top w:val="none" w:sz="0" w:space="0" w:color="auto"/>
            <w:left w:val="none" w:sz="0" w:space="0" w:color="auto"/>
            <w:bottom w:val="none" w:sz="0" w:space="0" w:color="auto"/>
            <w:right w:val="none" w:sz="0" w:space="0" w:color="auto"/>
          </w:divBdr>
        </w:div>
        <w:div w:id="768086489">
          <w:marLeft w:val="0"/>
          <w:marRight w:val="0"/>
          <w:marTop w:val="0"/>
          <w:marBottom w:val="0"/>
          <w:divBdr>
            <w:top w:val="none" w:sz="0" w:space="0" w:color="auto"/>
            <w:left w:val="none" w:sz="0" w:space="0" w:color="auto"/>
            <w:bottom w:val="none" w:sz="0" w:space="0" w:color="auto"/>
            <w:right w:val="none" w:sz="0" w:space="0" w:color="auto"/>
          </w:divBdr>
        </w:div>
        <w:div w:id="771050117">
          <w:marLeft w:val="0"/>
          <w:marRight w:val="0"/>
          <w:marTop w:val="0"/>
          <w:marBottom w:val="0"/>
          <w:divBdr>
            <w:top w:val="none" w:sz="0" w:space="0" w:color="auto"/>
            <w:left w:val="none" w:sz="0" w:space="0" w:color="auto"/>
            <w:bottom w:val="none" w:sz="0" w:space="0" w:color="auto"/>
            <w:right w:val="none" w:sz="0" w:space="0" w:color="auto"/>
          </w:divBdr>
        </w:div>
        <w:div w:id="785320393">
          <w:marLeft w:val="0"/>
          <w:marRight w:val="0"/>
          <w:marTop w:val="0"/>
          <w:marBottom w:val="0"/>
          <w:divBdr>
            <w:top w:val="none" w:sz="0" w:space="0" w:color="auto"/>
            <w:left w:val="none" w:sz="0" w:space="0" w:color="auto"/>
            <w:bottom w:val="none" w:sz="0" w:space="0" w:color="auto"/>
            <w:right w:val="none" w:sz="0" w:space="0" w:color="auto"/>
          </w:divBdr>
        </w:div>
        <w:div w:id="786895912">
          <w:marLeft w:val="0"/>
          <w:marRight w:val="0"/>
          <w:marTop w:val="0"/>
          <w:marBottom w:val="0"/>
          <w:divBdr>
            <w:top w:val="none" w:sz="0" w:space="0" w:color="auto"/>
            <w:left w:val="none" w:sz="0" w:space="0" w:color="auto"/>
            <w:bottom w:val="none" w:sz="0" w:space="0" w:color="auto"/>
            <w:right w:val="none" w:sz="0" w:space="0" w:color="auto"/>
          </w:divBdr>
        </w:div>
        <w:div w:id="789980065">
          <w:marLeft w:val="0"/>
          <w:marRight w:val="0"/>
          <w:marTop w:val="0"/>
          <w:marBottom w:val="0"/>
          <w:divBdr>
            <w:top w:val="none" w:sz="0" w:space="0" w:color="auto"/>
            <w:left w:val="none" w:sz="0" w:space="0" w:color="auto"/>
            <w:bottom w:val="none" w:sz="0" w:space="0" w:color="auto"/>
            <w:right w:val="none" w:sz="0" w:space="0" w:color="auto"/>
          </w:divBdr>
        </w:div>
        <w:div w:id="797263999">
          <w:marLeft w:val="0"/>
          <w:marRight w:val="0"/>
          <w:marTop w:val="0"/>
          <w:marBottom w:val="0"/>
          <w:divBdr>
            <w:top w:val="none" w:sz="0" w:space="0" w:color="auto"/>
            <w:left w:val="none" w:sz="0" w:space="0" w:color="auto"/>
            <w:bottom w:val="none" w:sz="0" w:space="0" w:color="auto"/>
            <w:right w:val="none" w:sz="0" w:space="0" w:color="auto"/>
          </w:divBdr>
        </w:div>
        <w:div w:id="799493941">
          <w:marLeft w:val="0"/>
          <w:marRight w:val="0"/>
          <w:marTop w:val="0"/>
          <w:marBottom w:val="0"/>
          <w:divBdr>
            <w:top w:val="none" w:sz="0" w:space="0" w:color="auto"/>
            <w:left w:val="none" w:sz="0" w:space="0" w:color="auto"/>
            <w:bottom w:val="none" w:sz="0" w:space="0" w:color="auto"/>
            <w:right w:val="none" w:sz="0" w:space="0" w:color="auto"/>
          </w:divBdr>
        </w:div>
        <w:div w:id="813181768">
          <w:marLeft w:val="0"/>
          <w:marRight w:val="0"/>
          <w:marTop w:val="0"/>
          <w:marBottom w:val="0"/>
          <w:divBdr>
            <w:top w:val="none" w:sz="0" w:space="0" w:color="auto"/>
            <w:left w:val="none" w:sz="0" w:space="0" w:color="auto"/>
            <w:bottom w:val="none" w:sz="0" w:space="0" w:color="auto"/>
            <w:right w:val="none" w:sz="0" w:space="0" w:color="auto"/>
          </w:divBdr>
        </w:div>
        <w:div w:id="814494472">
          <w:marLeft w:val="0"/>
          <w:marRight w:val="0"/>
          <w:marTop w:val="0"/>
          <w:marBottom w:val="0"/>
          <w:divBdr>
            <w:top w:val="none" w:sz="0" w:space="0" w:color="auto"/>
            <w:left w:val="none" w:sz="0" w:space="0" w:color="auto"/>
            <w:bottom w:val="none" w:sz="0" w:space="0" w:color="auto"/>
            <w:right w:val="none" w:sz="0" w:space="0" w:color="auto"/>
          </w:divBdr>
        </w:div>
        <w:div w:id="831258942">
          <w:marLeft w:val="0"/>
          <w:marRight w:val="0"/>
          <w:marTop w:val="0"/>
          <w:marBottom w:val="0"/>
          <w:divBdr>
            <w:top w:val="none" w:sz="0" w:space="0" w:color="auto"/>
            <w:left w:val="none" w:sz="0" w:space="0" w:color="auto"/>
            <w:bottom w:val="none" w:sz="0" w:space="0" w:color="auto"/>
            <w:right w:val="none" w:sz="0" w:space="0" w:color="auto"/>
          </w:divBdr>
        </w:div>
        <w:div w:id="836116465">
          <w:marLeft w:val="0"/>
          <w:marRight w:val="0"/>
          <w:marTop w:val="0"/>
          <w:marBottom w:val="0"/>
          <w:divBdr>
            <w:top w:val="none" w:sz="0" w:space="0" w:color="auto"/>
            <w:left w:val="none" w:sz="0" w:space="0" w:color="auto"/>
            <w:bottom w:val="none" w:sz="0" w:space="0" w:color="auto"/>
            <w:right w:val="none" w:sz="0" w:space="0" w:color="auto"/>
          </w:divBdr>
        </w:div>
        <w:div w:id="836727675">
          <w:marLeft w:val="0"/>
          <w:marRight w:val="0"/>
          <w:marTop w:val="0"/>
          <w:marBottom w:val="0"/>
          <w:divBdr>
            <w:top w:val="none" w:sz="0" w:space="0" w:color="auto"/>
            <w:left w:val="none" w:sz="0" w:space="0" w:color="auto"/>
            <w:bottom w:val="none" w:sz="0" w:space="0" w:color="auto"/>
            <w:right w:val="none" w:sz="0" w:space="0" w:color="auto"/>
          </w:divBdr>
        </w:div>
        <w:div w:id="839663109">
          <w:marLeft w:val="0"/>
          <w:marRight w:val="0"/>
          <w:marTop w:val="0"/>
          <w:marBottom w:val="0"/>
          <w:divBdr>
            <w:top w:val="none" w:sz="0" w:space="0" w:color="auto"/>
            <w:left w:val="none" w:sz="0" w:space="0" w:color="auto"/>
            <w:bottom w:val="none" w:sz="0" w:space="0" w:color="auto"/>
            <w:right w:val="none" w:sz="0" w:space="0" w:color="auto"/>
          </w:divBdr>
        </w:div>
        <w:div w:id="871647009">
          <w:marLeft w:val="0"/>
          <w:marRight w:val="0"/>
          <w:marTop w:val="0"/>
          <w:marBottom w:val="0"/>
          <w:divBdr>
            <w:top w:val="none" w:sz="0" w:space="0" w:color="auto"/>
            <w:left w:val="none" w:sz="0" w:space="0" w:color="auto"/>
            <w:bottom w:val="none" w:sz="0" w:space="0" w:color="auto"/>
            <w:right w:val="none" w:sz="0" w:space="0" w:color="auto"/>
          </w:divBdr>
        </w:div>
        <w:div w:id="877396793">
          <w:marLeft w:val="0"/>
          <w:marRight w:val="0"/>
          <w:marTop w:val="0"/>
          <w:marBottom w:val="0"/>
          <w:divBdr>
            <w:top w:val="none" w:sz="0" w:space="0" w:color="auto"/>
            <w:left w:val="none" w:sz="0" w:space="0" w:color="auto"/>
            <w:bottom w:val="none" w:sz="0" w:space="0" w:color="auto"/>
            <w:right w:val="none" w:sz="0" w:space="0" w:color="auto"/>
          </w:divBdr>
        </w:div>
        <w:div w:id="885408319">
          <w:marLeft w:val="0"/>
          <w:marRight w:val="0"/>
          <w:marTop w:val="0"/>
          <w:marBottom w:val="0"/>
          <w:divBdr>
            <w:top w:val="none" w:sz="0" w:space="0" w:color="auto"/>
            <w:left w:val="none" w:sz="0" w:space="0" w:color="auto"/>
            <w:bottom w:val="none" w:sz="0" w:space="0" w:color="auto"/>
            <w:right w:val="none" w:sz="0" w:space="0" w:color="auto"/>
          </w:divBdr>
        </w:div>
        <w:div w:id="891581873">
          <w:marLeft w:val="0"/>
          <w:marRight w:val="0"/>
          <w:marTop w:val="0"/>
          <w:marBottom w:val="0"/>
          <w:divBdr>
            <w:top w:val="none" w:sz="0" w:space="0" w:color="auto"/>
            <w:left w:val="none" w:sz="0" w:space="0" w:color="auto"/>
            <w:bottom w:val="none" w:sz="0" w:space="0" w:color="auto"/>
            <w:right w:val="none" w:sz="0" w:space="0" w:color="auto"/>
          </w:divBdr>
        </w:div>
        <w:div w:id="896285898">
          <w:marLeft w:val="0"/>
          <w:marRight w:val="0"/>
          <w:marTop w:val="0"/>
          <w:marBottom w:val="0"/>
          <w:divBdr>
            <w:top w:val="none" w:sz="0" w:space="0" w:color="auto"/>
            <w:left w:val="none" w:sz="0" w:space="0" w:color="auto"/>
            <w:bottom w:val="none" w:sz="0" w:space="0" w:color="auto"/>
            <w:right w:val="none" w:sz="0" w:space="0" w:color="auto"/>
          </w:divBdr>
        </w:div>
        <w:div w:id="896404225">
          <w:marLeft w:val="0"/>
          <w:marRight w:val="0"/>
          <w:marTop w:val="0"/>
          <w:marBottom w:val="0"/>
          <w:divBdr>
            <w:top w:val="none" w:sz="0" w:space="0" w:color="auto"/>
            <w:left w:val="none" w:sz="0" w:space="0" w:color="auto"/>
            <w:bottom w:val="none" w:sz="0" w:space="0" w:color="auto"/>
            <w:right w:val="none" w:sz="0" w:space="0" w:color="auto"/>
          </w:divBdr>
        </w:div>
        <w:div w:id="897715416">
          <w:marLeft w:val="0"/>
          <w:marRight w:val="0"/>
          <w:marTop w:val="0"/>
          <w:marBottom w:val="0"/>
          <w:divBdr>
            <w:top w:val="none" w:sz="0" w:space="0" w:color="auto"/>
            <w:left w:val="none" w:sz="0" w:space="0" w:color="auto"/>
            <w:bottom w:val="none" w:sz="0" w:space="0" w:color="auto"/>
            <w:right w:val="none" w:sz="0" w:space="0" w:color="auto"/>
          </w:divBdr>
        </w:div>
        <w:div w:id="919560974">
          <w:marLeft w:val="0"/>
          <w:marRight w:val="0"/>
          <w:marTop w:val="0"/>
          <w:marBottom w:val="0"/>
          <w:divBdr>
            <w:top w:val="none" w:sz="0" w:space="0" w:color="auto"/>
            <w:left w:val="none" w:sz="0" w:space="0" w:color="auto"/>
            <w:bottom w:val="none" w:sz="0" w:space="0" w:color="auto"/>
            <w:right w:val="none" w:sz="0" w:space="0" w:color="auto"/>
          </w:divBdr>
        </w:div>
        <w:div w:id="920677276">
          <w:marLeft w:val="0"/>
          <w:marRight w:val="0"/>
          <w:marTop w:val="0"/>
          <w:marBottom w:val="0"/>
          <w:divBdr>
            <w:top w:val="none" w:sz="0" w:space="0" w:color="auto"/>
            <w:left w:val="none" w:sz="0" w:space="0" w:color="auto"/>
            <w:bottom w:val="none" w:sz="0" w:space="0" w:color="auto"/>
            <w:right w:val="none" w:sz="0" w:space="0" w:color="auto"/>
          </w:divBdr>
        </w:div>
        <w:div w:id="930236584">
          <w:marLeft w:val="0"/>
          <w:marRight w:val="0"/>
          <w:marTop w:val="0"/>
          <w:marBottom w:val="0"/>
          <w:divBdr>
            <w:top w:val="none" w:sz="0" w:space="0" w:color="auto"/>
            <w:left w:val="none" w:sz="0" w:space="0" w:color="auto"/>
            <w:bottom w:val="none" w:sz="0" w:space="0" w:color="auto"/>
            <w:right w:val="none" w:sz="0" w:space="0" w:color="auto"/>
          </w:divBdr>
        </w:div>
        <w:div w:id="937909241">
          <w:marLeft w:val="0"/>
          <w:marRight w:val="0"/>
          <w:marTop w:val="0"/>
          <w:marBottom w:val="0"/>
          <w:divBdr>
            <w:top w:val="none" w:sz="0" w:space="0" w:color="auto"/>
            <w:left w:val="none" w:sz="0" w:space="0" w:color="auto"/>
            <w:bottom w:val="none" w:sz="0" w:space="0" w:color="auto"/>
            <w:right w:val="none" w:sz="0" w:space="0" w:color="auto"/>
          </w:divBdr>
        </w:div>
        <w:div w:id="943073875">
          <w:marLeft w:val="0"/>
          <w:marRight w:val="0"/>
          <w:marTop w:val="0"/>
          <w:marBottom w:val="0"/>
          <w:divBdr>
            <w:top w:val="none" w:sz="0" w:space="0" w:color="auto"/>
            <w:left w:val="none" w:sz="0" w:space="0" w:color="auto"/>
            <w:bottom w:val="none" w:sz="0" w:space="0" w:color="auto"/>
            <w:right w:val="none" w:sz="0" w:space="0" w:color="auto"/>
          </w:divBdr>
        </w:div>
        <w:div w:id="948315842">
          <w:marLeft w:val="0"/>
          <w:marRight w:val="0"/>
          <w:marTop w:val="0"/>
          <w:marBottom w:val="0"/>
          <w:divBdr>
            <w:top w:val="none" w:sz="0" w:space="0" w:color="auto"/>
            <w:left w:val="none" w:sz="0" w:space="0" w:color="auto"/>
            <w:bottom w:val="none" w:sz="0" w:space="0" w:color="auto"/>
            <w:right w:val="none" w:sz="0" w:space="0" w:color="auto"/>
          </w:divBdr>
        </w:div>
        <w:div w:id="950237627">
          <w:marLeft w:val="0"/>
          <w:marRight w:val="0"/>
          <w:marTop w:val="0"/>
          <w:marBottom w:val="0"/>
          <w:divBdr>
            <w:top w:val="none" w:sz="0" w:space="0" w:color="auto"/>
            <w:left w:val="none" w:sz="0" w:space="0" w:color="auto"/>
            <w:bottom w:val="none" w:sz="0" w:space="0" w:color="auto"/>
            <w:right w:val="none" w:sz="0" w:space="0" w:color="auto"/>
          </w:divBdr>
        </w:div>
        <w:div w:id="950746944">
          <w:marLeft w:val="0"/>
          <w:marRight w:val="0"/>
          <w:marTop w:val="0"/>
          <w:marBottom w:val="0"/>
          <w:divBdr>
            <w:top w:val="none" w:sz="0" w:space="0" w:color="auto"/>
            <w:left w:val="none" w:sz="0" w:space="0" w:color="auto"/>
            <w:bottom w:val="none" w:sz="0" w:space="0" w:color="auto"/>
            <w:right w:val="none" w:sz="0" w:space="0" w:color="auto"/>
          </w:divBdr>
        </w:div>
        <w:div w:id="951519406">
          <w:marLeft w:val="0"/>
          <w:marRight w:val="0"/>
          <w:marTop w:val="0"/>
          <w:marBottom w:val="0"/>
          <w:divBdr>
            <w:top w:val="none" w:sz="0" w:space="0" w:color="auto"/>
            <w:left w:val="none" w:sz="0" w:space="0" w:color="auto"/>
            <w:bottom w:val="none" w:sz="0" w:space="0" w:color="auto"/>
            <w:right w:val="none" w:sz="0" w:space="0" w:color="auto"/>
          </w:divBdr>
        </w:div>
        <w:div w:id="952785212">
          <w:marLeft w:val="0"/>
          <w:marRight w:val="0"/>
          <w:marTop w:val="0"/>
          <w:marBottom w:val="0"/>
          <w:divBdr>
            <w:top w:val="none" w:sz="0" w:space="0" w:color="auto"/>
            <w:left w:val="none" w:sz="0" w:space="0" w:color="auto"/>
            <w:bottom w:val="none" w:sz="0" w:space="0" w:color="auto"/>
            <w:right w:val="none" w:sz="0" w:space="0" w:color="auto"/>
          </w:divBdr>
        </w:div>
        <w:div w:id="966087192">
          <w:marLeft w:val="0"/>
          <w:marRight w:val="0"/>
          <w:marTop w:val="0"/>
          <w:marBottom w:val="0"/>
          <w:divBdr>
            <w:top w:val="none" w:sz="0" w:space="0" w:color="auto"/>
            <w:left w:val="none" w:sz="0" w:space="0" w:color="auto"/>
            <w:bottom w:val="none" w:sz="0" w:space="0" w:color="auto"/>
            <w:right w:val="none" w:sz="0" w:space="0" w:color="auto"/>
          </w:divBdr>
        </w:div>
        <w:div w:id="972178043">
          <w:marLeft w:val="0"/>
          <w:marRight w:val="0"/>
          <w:marTop w:val="0"/>
          <w:marBottom w:val="0"/>
          <w:divBdr>
            <w:top w:val="none" w:sz="0" w:space="0" w:color="auto"/>
            <w:left w:val="none" w:sz="0" w:space="0" w:color="auto"/>
            <w:bottom w:val="none" w:sz="0" w:space="0" w:color="auto"/>
            <w:right w:val="none" w:sz="0" w:space="0" w:color="auto"/>
          </w:divBdr>
        </w:div>
        <w:div w:id="979530804">
          <w:marLeft w:val="0"/>
          <w:marRight w:val="0"/>
          <w:marTop w:val="0"/>
          <w:marBottom w:val="0"/>
          <w:divBdr>
            <w:top w:val="none" w:sz="0" w:space="0" w:color="auto"/>
            <w:left w:val="none" w:sz="0" w:space="0" w:color="auto"/>
            <w:bottom w:val="none" w:sz="0" w:space="0" w:color="auto"/>
            <w:right w:val="none" w:sz="0" w:space="0" w:color="auto"/>
          </w:divBdr>
        </w:div>
        <w:div w:id="983706478">
          <w:marLeft w:val="0"/>
          <w:marRight w:val="0"/>
          <w:marTop w:val="0"/>
          <w:marBottom w:val="0"/>
          <w:divBdr>
            <w:top w:val="none" w:sz="0" w:space="0" w:color="auto"/>
            <w:left w:val="none" w:sz="0" w:space="0" w:color="auto"/>
            <w:bottom w:val="none" w:sz="0" w:space="0" w:color="auto"/>
            <w:right w:val="none" w:sz="0" w:space="0" w:color="auto"/>
          </w:divBdr>
        </w:div>
        <w:div w:id="984704660">
          <w:marLeft w:val="0"/>
          <w:marRight w:val="0"/>
          <w:marTop w:val="0"/>
          <w:marBottom w:val="0"/>
          <w:divBdr>
            <w:top w:val="none" w:sz="0" w:space="0" w:color="auto"/>
            <w:left w:val="none" w:sz="0" w:space="0" w:color="auto"/>
            <w:bottom w:val="none" w:sz="0" w:space="0" w:color="auto"/>
            <w:right w:val="none" w:sz="0" w:space="0" w:color="auto"/>
          </w:divBdr>
        </w:div>
        <w:div w:id="991910750">
          <w:marLeft w:val="0"/>
          <w:marRight w:val="0"/>
          <w:marTop w:val="0"/>
          <w:marBottom w:val="0"/>
          <w:divBdr>
            <w:top w:val="none" w:sz="0" w:space="0" w:color="auto"/>
            <w:left w:val="none" w:sz="0" w:space="0" w:color="auto"/>
            <w:bottom w:val="none" w:sz="0" w:space="0" w:color="auto"/>
            <w:right w:val="none" w:sz="0" w:space="0" w:color="auto"/>
          </w:divBdr>
        </w:div>
        <w:div w:id="998464164">
          <w:marLeft w:val="0"/>
          <w:marRight w:val="0"/>
          <w:marTop w:val="0"/>
          <w:marBottom w:val="0"/>
          <w:divBdr>
            <w:top w:val="none" w:sz="0" w:space="0" w:color="auto"/>
            <w:left w:val="none" w:sz="0" w:space="0" w:color="auto"/>
            <w:bottom w:val="none" w:sz="0" w:space="0" w:color="auto"/>
            <w:right w:val="none" w:sz="0" w:space="0" w:color="auto"/>
          </w:divBdr>
        </w:div>
        <w:div w:id="999652096">
          <w:marLeft w:val="0"/>
          <w:marRight w:val="0"/>
          <w:marTop w:val="0"/>
          <w:marBottom w:val="0"/>
          <w:divBdr>
            <w:top w:val="none" w:sz="0" w:space="0" w:color="auto"/>
            <w:left w:val="none" w:sz="0" w:space="0" w:color="auto"/>
            <w:bottom w:val="none" w:sz="0" w:space="0" w:color="auto"/>
            <w:right w:val="none" w:sz="0" w:space="0" w:color="auto"/>
          </w:divBdr>
        </w:div>
        <w:div w:id="1004239937">
          <w:marLeft w:val="0"/>
          <w:marRight w:val="0"/>
          <w:marTop w:val="0"/>
          <w:marBottom w:val="0"/>
          <w:divBdr>
            <w:top w:val="none" w:sz="0" w:space="0" w:color="auto"/>
            <w:left w:val="none" w:sz="0" w:space="0" w:color="auto"/>
            <w:bottom w:val="none" w:sz="0" w:space="0" w:color="auto"/>
            <w:right w:val="none" w:sz="0" w:space="0" w:color="auto"/>
          </w:divBdr>
        </w:div>
        <w:div w:id="1013218332">
          <w:marLeft w:val="0"/>
          <w:marRight w:val="0"/>
          <w:marTop w:val="0"/>
          <w:marBottom w:val="0"/>
          <w:divBdr>
            <w:top w:val="none" w:sz="0" w:space="0" w:color="auto"/>
            <w:left w:val="none" w:sz="0" w:space="0" w:color="auto"/>
            <w:bottom w:val="none" w:sz="0" w:space="0" w:color="auto"/>
            <w:right w:val="none" w:sz="0" w:space="0" w:color="auto"/>
          </w:divBdr>
        </w:div>
        <w:div w:id="1018317737">
          <w:marLeft w:val="0"/>
          <w:marRight w:val="0"/>
          <w:marTop w:val="0"/>
          <w:marBottom w:val="0"/>
          <w:divBdr>
            <w:top w:val="none" w:sz="0" w:space="0" w:color="auto"/>
            <w:left w:val="none" w:sz="0" w:space="0" w:color="auto"/>
            <w:bottom w:val="none" w:sz="0" w:space="0" w:color="auto"/>
            <w:right w:val="none" w:sz="0" w:space="0" w:color="auto"/>
          </w:divBdr>
        </w:div>
        <w:div w:id="1021738798">
          <w:marLeft w:val="0"/>
          <w:marRight w:val="0"/>
          <w:marTop w:val="0"/>
          <w:marBottom w:val="0"/>
          <w:divBdr>
            <w:top w:val="none" w:sz="0" w:space="0" w:color="auto"/>
            <w:left w:val="none" w:sz="0" w:space="0" w:color="auto"/>
            <w:bottom w:val="none" w:sz="0" w:space="0" w:color="auto"/>
            <w:right w:val="none" w:sz="0" w:space="0" w:color="auto"/>
          </w:divBdr>
        </w:div>
        <w:div w:id="1027489035">
          <w:marLeft w:val="0"/>
          <w:marRight w:val="0"/>
          <w:marTop w:val="0"/>
          <w:marBottom w:val="0"/>
          <w:divBdr>
            <w:top w:val="none" w:sz="0" w:space="0" w:color="auto"/>
            <w:left w:val="none" w:sz="0" w:space="0" w:color="auto"/>
            <w:bottom w:val="none" w:sz="0" w:space="0" w:color="auto"/>
            <w:right w:val="none" w:sz="0" w:space="0" w:color="auto"/>
          </w:divBdr>
        </w:div>
        <w:div w:id="1045834486">
          <w:marLeft w:val="0"/>
          <w:marRight w:val="0"/>
          <w:marTop w:val="0"/>
          <w:marBottom w:val="0"/>
          <w:divBdr>
            <w:top w:val="none" w:sz="0" w:space="0" w:color="auto"/>
            <w:left w:val="none" w:sz="0" w:space="0" w:color="auto"/>
            <w:bottom w:val="none" w:sz="0" w:space="0" w:color="auto"/>
            <w:right w:val="none" w:sz="0" w:space="0" w:color="auto"/>
          </w:divBdr>
        </w:div>
        <w:div w:id="1057968980">
          <w:marLeft w:val="0"/>
          <w:marRight w:val="0"/>
          <w:marTop w:val="0"/>
          <w:marBottom w:val="0"/>
          <w:divBdr>
            <w:top w:val="none" w:sz="0" w:space="0" w:color="auto"/>
            <w:left w:val="none" w:sz="0" w:space="0" w:color="auto"/>
            <w:bottom w:val="none" w:sz="0" w:space="0" w:color="auto"/>
            <w:right w:val="none" w:sz="0" w:space="0" w:color="auto"/>
          </w:divBdr>
        </w:div>
        <w:div w:id="1058434610">
          <w:marLeft w:val="0"/>
          <w:marRight w:val="0"/>
          <w:marTop w:val="0"/>
          <w:marBottom w:val="0"/>
          <w:divBdr>
            <w:top w:val="none" w:sz="0" w:space="0" w:color="auto"/>
            <w:left w:val="none" w:sz="0" w:space="0" w:color="auto"/>
            <w:bottom w:val="none" w:sz="0" w:space="0" w:color="auto"/>
            <w:right w:val="none" w:sz="0" w:space="0" w:color="auto"/>
          </w:divBdr>
        </w:div>
        <w:div w:id="1064374182">
          <w:marLeft w:val="0"/>
          <w:marRight w:val="0"/>
          <w:marTop w:val="0"/>
          <w:marBottom w:val="0"/>
          <w:divBdr>
            <w:top w:val="none" w:sz="0" w:space="0" w:color="auto"/>
            <w:left w:val="none" w:sz="0" w:space="0" w:color="auto"/>
            <w:bottom w:val="none" w:sz="0" w:space="0" w:color="auto"/>
            <w:right w:val="none" w:sz="0" w:space="0" w:color="auto"/>
          </w:divBdr>
        </w:div>
        <w:div w:id="1064451500">
          <w:marLeft w:val="0"/>
          <w:marRight w:val="0"/>
          <w:marTop w:val="0"/>
          <w:marBottom w:val="0"/>
          <w:divBdr>
            <w:top w:val="none" w:sz="0" w:space="0" w:color="auto"/>
            <w:left w:val="none" w:sz="0" w:space="0" w:color="auto"/>
            <w:bottom w:val="none" w:sz="0" w:space="0" w:color="auto"/>
            <w:right w:val="none" w:sz="0" w:space="0" w:color="auto"/>
          </w:divBdr>
        </w:div>
        <w:div w:id="1077215762">
          <w:marLeft w:val="0"/>
          <w:marRight w:val="0"/>
          <w:marTop w:val="0"/>
          <w:marBottom w:val="0"/>
          <w:divBdr>
            <w:top w:val="none" w:sz="0" w:space="0" w:color="auto"/>
            <w:left w:val="none" w:sz="0" w:space="0" w:color="auto"/>
            <w:bottom w:val="none" w:sz="0" w:space="0" w:color="auto"/>
            <w:right w:val="none" w:sz="0" w:space="0" w:color="auto"/>
          </w:divBdr>
        </w:div>
        <w:div w:id="1091505170">
          <w:marLeft w:val="0"/>
          <w:marRight w:val="0"/>
          <w:marTop w:val="0"/>
          <w:marBottom w:val="0"/>
          <w:divBdr>
            <w:top w:val="none" w:sz="0" w:space="0" w:color="auto"/>
            <w:left w:val="none" w:sz="0" w:space="0" w:color="auto"/>
            <w:bottom w:val="none" w:sz="0" w:space="0" w:color="auto"/>
            <w:right w:val="none" w:sz="0" w:space="0" w:color="auto"/>
          </w:divBdr>
        </w:div>
        <w:div w:id="1126004251">
          <w:marLeft w:val="0"/>
          <w:marRight w:val="0"/>
          <w:marTop w:val="0"/>
          <w:marBottom w:val="0"/>
          <w:divBdr>
            <w:top w:val="none" w:sz="0" w:space="0" w:color="auto"/>
            <w:left w:val="none" w:sz="0" w:space="0" w:color="auto"/>
            <w:bottom w:val="none" w:sz="0" w:space="0" w:color="auto"/>
            <w:right w:val="none" w:sz="0" w:space="0" w:color="auto"/>
          </w:divBdr>
        </w:div>
        <w:div w:id="1129737330">
          <w:marLeft w:val="0"/>
          <w:marRight w:val="0"/>
          <w:marTop w:val="0"/>
          <w:marBottom w:val="0"/>
          <w:divBdr>
            <w:top w:val="none" w:sz="0" w:space="0" w:color="auto"/>
            <w:left w:val="none" w:sz="0" w:space="0" w:color="auto"/>
            <w:bottom w:val="none" w:sz="0" w:space="0" w:color="auto"/>
            <w:right w:val="none" w:sz="0" w:space="0" w:color="auto"/>
          </w:divBdr>
        </w:div>
        <w:div w:id="1156258619">
          <w:marLeft w:val="0"/>
          <w:marRight w:val="0"/>
          <w:marTop w:val="0"/>
          <w:marBottom w:val="0"/>
          <w:divBdr>
            <w:top w:val="none" w:sz="0" w:space="0" w:color="auto"/>
            <w:left w:val="none" w:sz="0" w:space="0" w:color="auto"/>
            <w:bottom w:val="none" w:sz="0" w:space="0" w:color="auto"/>
            <w:right w:val="none" w:sz="0" w:space="0" w:color="auto"/>
          </w:divBdr>
        </w:div>
        <w:div w:id="1162894167">
          <w:marLeft w:val="0"/>
          <w:marRight w:val="0"/>
          <w:marTop w:val="0"/>
          <w:marBottom w:val="0"/>
          <w:divBdr>
            <w:top w:val="none" w:sz="0" w:space="0" w:color="auto"/>
            <w:left w:val="none" w:sz="0" w:space="0" w:color="auto"/>
            <w:bottom w:val="none" w:sz="0" w:space="0" w:color="auto"/>
            <w:right w:val="none" w:sz="0" w:space="0" w:color="auto"/>
          </w:divBdr>
        </w:div>
        <w:div w:id="1169055650">
          <w:marLeft w:val="0"/>
          <w:marRight w:val="0"/>
          <w:marTop w:val="0"/>
          <w:marBottom w:val="0"/>
          <w:divBdr>
            <w:top w:val="none" w:sz="0" w:space="0" w:color="auto"/>
            <w:left w:val="none" w:sz="0" w:space="0" w:color="auto"/>
            <w:bottom w:val="none" w:sz="0" w:space="0" w:color="auto"/>
            <w:right w:val="none" w:sz="0" w:space="0" w:color="auto"/>
          </w:divBdr>
        </w:div>
        <w:div w:id="1172796335">
          <w:marLeft w:val="0"/>
          <w:marRight w:val="0"/>
          <w:marTop w:val="0"/>
          <w:marBottom w:val="0"/>
          <w:divBdr>
            <w:top w:val="none" w:sz="0" w:space="0" w:color="auto"/>
            <w:left w:val="none" w:sz="0" w:space="0" w:color="auto"/>
            <w:bottom w:val="none" w:sz="0" w:space="0" w:color="auto"/>
            <w:right w:val="none" w:sz="0" w:space="0" w:color="auto"/>
          </w:divBdr>
        </w:div>
        <w:div w:id="1173111162">
          <w:marLeft w:val="0"/>
          <w:marRight w:val="0"/>
          <w:marTop w:val="0"/>
          <w:marBottom w:val="0"/>
          <w:divBdr>
            <w:top w:val="none" w:sz="0" w:space="0" w:color="auto"/>
            <w:left w:val="none" w:sz="0" w:space="0" w:color="auto"/>
            <w:bottom w:val="none" w:sz="0" w:space="0" w:color="auto"/>
            <w:right w:val="none" w:sz="0" w:space="0" w:color="auto"/>
          </w:divBdr>
        </w:div>
        <w:div w:id="1175068302">
          <w:marLeft w:val="0"/>
          <w:marRight w:val="0"/>
          <w:marTop w:val="0"/>
          <w:marBottom w:val="0"/>
          <w:divBdr>
            <w:top w:val="none" w:sz="0" w:space="0" w:color="auto"/>
            <w:left w:val="none" w:sz="0" w:space="0" w:color="auto"/>
            <w:bottom w:val="none" w:sz="0" w:space="0" w:color="auto"/>
            <w:right w:val="none" w:sz="0" w:space="0" w:color="auto"/>
          </w:divBdr>
        </w:div>
        <w:div w:id="1199470430">
          <w:marLeft w:val="0"/>
          <w:marRight w:val="0"/>
          <w:marTop w:val="0"/>
          <w:marBottom w:val="0"/>
          <w:divBdr>
            <w:top w:val="none" w:sz="0" w:space="0" w:color="auto"/>
            <w:left w:val="none" w:sz="0" w:space="0" w:color="auto"/>
            <w:bottom w:val="none" w:sz="0" w:space="0" w:color="auto"/>
            <w:right w:val="none" w:sz="0" w:space="0" w:color="auto"/>
          </w:divBdr>
        </w:div>
        <w:div w:id="1229347267">
          <w:marLeft w:val="0"/>
          <w:marRight w:val="0"/>
          <w:marTop w:val="0"/>
          <w:marBottom w:val="0"/>
          <w:divBdr>
            <w:top w:val="none" w:sz="0" w:space="0" w:color="auto"/>
            <w:left w:val="none" w:sz="0" w:space="0" w:color="auto"/>
            <w:bottom w:val="none" w:sz="0" w:space="0" w:color="auto"/>
            <w:right w:val="none" w:sz="0" w:space="0" w:color="auto"/>
          </w:divBdr>
        </w:div>
        <w:div w:id="1230841689">
          <w:marLeft w:val="0"/>
          <w:marRight w:val="0"/>
          <w:marTop w:val="0"/>
          <w:marBottom w:val="0"/>
          <w:divBdr>
            <w:top w:val="none" w:sz="0" w:space="0" w:color="auto"/>
            <w:left w:val="none" w:sz="0" w:space="0" w:color="auto"/>
            <w:bottom w:val="none" w:sz="0" w:space="0" w:color="auto"/>
            <w:right w:val="none" w:sz="0" w:space="0" w:color="auto"/>
          </w:divBdr>
        </w:div>
        <w:div w:id="1233193816">
          <w:marLeft w:val="0"/>
          <w:marRight w:val="0"/>
          <w:marTop w:val="0"/>
          <w:marBottom w:val="0"/>
          <w:divBdr>
            <w:top w:val="none" w:sz="0" w:space="0" w:color="auto"/>
            <w:left w:val="none" w:sz="0" w:space="0" w:color="auto"/>
            <w:bottom w:val="none" w:sz="0" w:space="0" w:color="auto"/>
            <w:right w:val="none" w:sz="0" w:space="0" w:color="auto"/>
          </w:divBdr>
        </w:div>
        <w:div w:id="1238514706">
          <w:marLeft w:val="0"/>
          <w:marRight w:val="0"/>
          <w:marTop w:val="0"/>
          <w:marBottom w:val="0"/>
          <w:divBdr>
            <w:top w:val="none" w:sz="0" w:space="0" w:color="auto"/>
            <w:left w:val="none" w:sz="0" w:space="0" w:color="auto"/>
            <w:bottom w:val="none" w:sz="0" w:space="0" w:color="auto"/>
            <w:right w:val="none" w:sz="0" w:space="0" w:color="auto"/>
          </w:divBdr>
        </w:div>
        <w:div w:id="1239251083">
          <w:marLeft w:val="0"/>
          <w:marRight w:val="0"/>
          <w:marTop w:val="0"/>
          <w:marBottom w:val="0"/>
          <w:divBdr>
            <w:top w:val="none" w:sz="0" w:space="0" w:color="auto"/>
            <w:left w:val="none" w:sz="0" w:space="0" w:color="auto"/>
            <w:bottom w:val="none" w:sz="0" w:space="0" w:color="auto"/>
            <w:right w:val="none" w:sz="0" w:space="0" w:color="auto"/>
          </w:divBdr>
        </w:div>
        <w:div w:id="1255241533">
          <w:marLeft w:val="0"/>
          <w:marRight w:val="0"/>
          <w:marTop w:val="0"/>
          <w:marBottom w:val="0"/>
          <w:divBdr>
            <w:top w:val="none" w:sz="0" w:space="0" w:color="auto"/>
            <w:left w:val="none" w:sz="0" w:space="0" w:color="auto"/>
            <w:bottom w:val="none" w:sz="0" w:space="0" w:color="auto"/>
            <w:right w:val="none" w:sz="0" w:space="0" w:color="auto"/>
          </w:divBdr>
        </w:div>
        <w:div w:id="1273977747">
          <w:marLeft w:val="0"/>
          <w:marRight w:val="0"/>
          <w:marTop w:val="0"/>
          <w:marBottom w:val="0"/>
          <w:divBdr>
            <w:top w:val="none" w:sz="0" w:space="0" w:color="auto"/>
            <w:left w:val="none" w:sz="0" w:space="0" w:color="auto"/>
            <w:bottom w:val="none" w:sz="0" w:space="0" w:color="auto"/>
            <w:right w:val="none" w:sz="0" w:space="0" w:color="auto"/>
          </w:divBdr>
        </w:div>
        <w:div w:id="1279876957">
          <w:marLeft w:val="0"/>
          <w:marRight w:val="0"/>
          <w:marTop w:val="0"/>
          <w:marBottom w:val="0"/>
          <w:divBdr>
            <w:top w:val="none" w:sz="0" w:space="0" w:color="auto"/>
            <w:left w:val="none" w:sz="0" w:space="0" w:color="auto"/>
            <w:bottom w:val="none" w:sz="0" w:space="0" w:color="auto"/>
            <w:right w:val="none" w:sz="0" w:space="0" w:color="auto"/>
          </w:divBdr>
        </w:div>
        <w:div w:id="1291131720">
          <w:marLeft w:val="0"/>
          <w:marRight w:val="0"/>
          <w:marTop w:val="0"/>
          <w:marBottom w:val="0"/>
          <w:divBdr>
            <w:top w:val="none" w:sz="0" w:space="0" w:color="auto"/>
            <w:left w:val="none" w:sz="0" w:space="0" w:color="auto"/>
            <w:bottom w:val="none" w:sz="0" w:space="0" w:color="auto"/>
            <w:right w:val="none" w:sz="0" w:space="0" w:color="auto"/>
          </w:divBdr>
        </w:div>
        <w:div w:id="1293365622">
          <w:marLeft w:val="0"/>
          <w:marRight w:val="0"/>
          <w:marTop w:val="0"/>
          <w:marBottom w:val="0"/>
          <w:divBdr>
            <w:top w:val="none" w:sz="0" w:space="0" w:color="auto"/>
            <w:left w:val="none" w:sz="0" w:space="0" w:color="auto"/>
            <w:bottom w:val="none" w:sz="0" w:space="0" w:color="auto"/>
            <w:right w:val="none" w:sz="0" w:space="0" w:color="auto"/>
          </w:divBdr>
        </w:div>
        <w:div w:id="1295912748">
          <w:marLeft w:val="0"/>
          <w:marRight w:val="0"/>
          <w:marTop w:val="0"/>
          <w:marBottom w:val="0"/>
          <w:divBdr>
            <w:top w:val="none" w:sz="0" w:space="0" w:color="auto"/>
            <w:left w:val="none" w:sz="0" w:space="0" w:color="auto"/>
            <w:bottom w:val="none" w:sz="0" w:space="0" w:color="auto"/>
            <w:right w:val="none" w:sz="0" w:space="0" w:color="auto"/>
          </w:divBdr>
        </w:div>
        <w:div w:id="1300575864">
          <w:marLeft w:val="0"/>
          <w:marRight w:val="0"/>
          <w:marTop w:val="0"/>
          <w:marBottom w:val="0"/>
          <w:divBdr>
            <w:top w:val="none" w:sz="0" w:space="0" w:color="auto"/>
            <w:left w:val="none" w:sz="0" w:space="0" w:color="auto"/>
            <w:bottom w:val="none" w:sz="0" w:space="0" w:color="auto"/>
            <w:right w:val="none" w:sz="0" w:space="0" w:color="auto"/>
          </w:divBdr>
        </w:div>
        <w:div w:id="1303465830">
          <w:marLeft w:val="0"/>
          <w:marRight w:val="0"/>
          <w:marTop w:val="0"/>
          <w:marBottom w:val="0"/>
          <w:divBdr>
            <w:top w:val="none" w:sz="0" w:space="0" w:color="auto"/>
            <w:left w:val="none" w:sz="0" w:space="0" w:color="auto"/>
            <w:bottom w:val="none" w:sz="0" w:space="0" w:color="auto"/>
            <w:right w:val="none" w:sz="0" w:space="0" w:color="auto"/>
          </w:divBdr>
        </w:div>
        <w:div w:id="1312828007">
          <w:marLeft w:val="0"/>
          <w:marRight w:val="0"/>
          <w:marTop w:val="0"/>
          <w:marBottom w:val="0"/>
          <w:divBdr>
            <w:top w:val="none" w:sz="0" w:space="0" w:color="auto"/>
            <w:left w:val="none" w:sz="0" w:space="0" w:color="auto"/>
            <w:bottom w:val="none" w:sz="0" w:space="0" w:color="auto"/>
            <w:right w:val="none" w:sz="0" w:space="0" w:color="auto"/>
          </w:divBdr>
        </w:div>
        <w:div w:id="1318530836">
          <w:marLeft w:val="0"/>
          <w:marRight w:val="0"/>
          <w:marTop w:val="0"/>
          <w:marBottom w:val="0"/>
          <w:divBdr>
            <w:top w:val="none" w:sz="0" w:space="0" w:color="auto"/>
            <w:left w:val="none" w:sz="0" w:space="0" w:color="auto"/>
            <w:bottom w:val="none" w:sz="0" w:space="0" w:color="auto"/>
            <w:right w:val="none" w:sz="0" w:space="0" w:color="auto"/>
          </w:divBdr>
        </w:div>
        <w:div w:id="1324580581">
          <w:marLeft w:val="0"/>
          <w:marRight w:val="0"/>
          <w:marTop w:val="0"/>
          <w:marBottom w:val="0"/>
          <w:divBdr>
            <w:top w:val="none" w:sz="0" w:space="0" w:color="auto"/>
            <w:left w:val="none" w:sz="0" w:space="0" w:color="auto"/>
            <w:bottom w:val="none" w:sz="0" w:space="0" w:color="auto"/>
            <w:right w:val="none" w:sz="0" w:space="0" w:color="auto"/>
          </w:divBdr>
        </w:div>
        <w:div w:id="1336762406">
          <w:marLeft w:val="0"/>
          <w:marRight w:val="0"/>
          <w:marTop w:val="0"/>
          <w:marBottom w:val="0"/>
          <w:divBdr>
            <w:top w:val="none" w:sz="0" w:space="0" w:color="auto"/>
            <w:left w:val="none" w:sz="0" w:space="0" w:color="auto"/>
            <w:bottom w:val="none" w:sz="0" w:space="0" w:color="auto"/>
            <w:right w:val="none" w:sz="0" w:space="0" w:color="auto"/>
          </w:divBdr>
        </w:div>
        <w:div w:id="1345787410">
          <w:marLeft w:val="0"/>
          <w:marRight w:val="0"/>
          <w:marTop w:val="0"/>
          <w:marBottom w:val="0"/>
          <w:divBdr>
            <w:top w:val="none" w:sz="0" w:space="0" w:color="auto"/>
            <w:left w:val="none" w:sz="0" w:space="0" w:color="auto"/>
            <w:bottom w:val="none" w:sz="0" w:space="0" w:color="auto"/>
            <w:right w:val="none" w:sz="0" w:space="0" w:color="auto"/>
          </w:divBdr>
        </w:div>
        <w:div w:id="1346590292">
          <w:marLeft w:val="0"/>
          <w:marRight w:val="0"/>
          <w:marTop w:val="0"/>
          <w:marBottom w:val="0"/>
          <w:divBdr>
            <w:top w:val="none" w:sz="0" w:space="0" w:color="auto"/>
            <w:left w:val="none" w:sz="0" w:space="0" w:color="auto"/>
            <w:bottom w:val="none" w:sz="0" w:space="0" w:color="auto"/>
            <w:right w:val="none" w:sz="0" w:space="0" w:color="auto"/>
          </w:divBdr>
        </w:div>
        <w:div w:id="1347053296">
          <w:marLeft w:val="0"/>
          <w:marRight w:val="0"/>
          <w:marTop w:val="0"/>
          <w:marBottom w:val="0"/>
          <w:divBdr>
            <w:top w:val="none" w:sz="0" w:space="0" w:color="auto"/>
            <w:left w:val="none" w:sz="0" w:space="0" w:color="auto"/>
            <w:bottom w:val="none" w:sz="0" w:space="0" w:color="auto"/>
            <w:right w:val="none" w:sz="0" w:space="0" w:color="auto"/>
          </w:divBdr>
        </w:div>
        <w:div w:id="1351298378">
          <w:marLeft w:val="0"/>
          <w:marRight w:val="0"/>
          <w:marTop w:val="0"/>
          <w:marBottom w:val="0"/>
          <w:divBdr>
            <w:top w:val="none" w:sz="0" w:space="0" w:color="auto"/>
            <w:left w:val="none" w:sz="0" w:space="0" w:color="auto"/>
            <w:bottom w:val="none" w:sz="0" w:space="0" w:color="auto"/>
            <w:right w:val="none" w:sz="0" w:space="0" w:color="auto"/>
          </w:divBdr>
        </w:div>
        <w:div w:id="1351833080">
          <w:marLeft w:val="0"/>
          <w:marRight w:val="0"/>
          <w:marTop w:val="0"/>
          <w:marBottom w:val="0"/>
          <w:divBdr>
            <w:top w:val="none" w:sz="0" w:space="0" w:color="auto"/>
            <w:left w:val="none" w:sz="0" w:space="0" w:color="auto"/>
            <w:bottom w:val="none" w:sz="0" w:space="0" w:color="auto"/>
            <w:right w:val="none" w:sz="0" w:space="0" w:color="auto"/>
          </w:divBdr>
        </w:div>
        <w:div w:id="1355573746">
          <w:marLeft w:val="0"/>
          <w:marRight w:val="0"/>
          <w:marTop w:val="0"/>
          <w:marBottom w:val="0"/>
          <w:divBdr>
            <w:top w:val="none" w:sz="0" w:space="0" w:color="auto"/>
            <w:left w:val="none" w:sz="0" w:space="0" w:color="auto"/>
            <w:bottom w:val="none" w:sz="0" w:space="0" w:color="auto"/>
            <w:right w:val="none" w:sz="0" w:space="0" w:color="auto"/>
          </w:divBdr>
        </w:div>
        <w:div w:id="1374815845">
          <w:marLeft w:val="0"/>
          <w:marRight w:val="0"/>
          <w:marTop w:val="0"/>
          <w:marBottom w:val="0"/>
          <w:divBdr>
            <w:top w:val="none" w:sz="0" w:space="0" w:color="auto"/>
            <w:left w:val="none" w:sz="0" w:space="0" w:color="auto"/>
            <w:bottom w:val="none" w:sz="0" w:space="0" w:color="auto"/>
            <w:right w:val="none" w:sz="0" w:space="0" w:color="auto"/>
          </w:divBdr>
        </w:div>
        <w:div w:id="1376078808">
          <w:marLeft w:val="0"/>
          <w:marRight w:val="0"/>
          <w:marTop w:val="0"/>
          <w:marBottom w:val="0"/>
          <w:divBdr>
            <w:top w:val="none" w:sz="0" w:space="0" w:color="auto"/>
            <w:left w:val="none" w:sz="0" w:space="0" w:color="auto"/>
            <w:bottom w:val="none" w:sz="0" w:space="0" w:color="auto"/>
            <w:right w:val="none" w:sz="0" w:space="0" w:color="auto"/>
          </w:divBdr>
        </w:div>
        <w:div w:id="1388650482">
          <w:marLeft w:val="0"/>
          <w:marRight w:val="0"/>
          <w:marTop w:val="0"/>
          <w:marBottom w:val="0"/>
          <w:divBdr>
            <w:top w:val="none" w:sz="0" w:space="0" w:color="auto"/>
            <w:left w:val="none" w:sz="0" w:space="0" w:color="auto"/>
            <w:bottom w:val="none" w:sz="0" w:space="0" w:color="auto"/>
            <w:right w:val="none" w:sz="0" w:space="0" w:color="auto"/>
          </w:divBdr>
        </w:div>
        <w:div w:id="1393118048">
          <w:marLeft w:val="0"/>
          <w:marRight w:val="0"/>
          <w:marTop w:val="0"/>
          <w:marBottom w:val="0"/>
          <w:divBdr>
            <w:top w:val="none" w:sz="0" w:space="0" w:color="auto"/>
            <w:left w:val="none" w:sz="0" w:space="0" w:color="auto"/>
            <w:bottom w:val="none" w:sz="0" w:space="0" w:color="auto"/>
            <w:right w:val="none" w:sz="0" w:space="0" w:color="auto"/>
          </w:divBdr>
        </w:div>
        <w:div w:id="1404520431">
          <w:marLeft w:val="0"/>
          <w:marRight w:val="0"/>
          <w:marTop w:val="0"/>
          <w:marBottom w:val="0"/>
          <w:divBdr>
            <w:top w:val="none" w:sz="0" w:space="0" w:color="auto"/>
            <w:left w:val="none" w:sz="0" w:space="0" w:color="auto"/>
            <w:bottom w:val="none" w:sz="0" w:space="0" w:color="auto"/>
            <w:right w:val="none" w:sz="0" w:space="0" w:color="auto"/>
          </w:divBdr>
        </w:div>
        <w:div w:id="1421833686">
          <w:marLeft w:val="0"/>
          <w:marRight w:val="0"/>
          <w:marTop w:val="0"/>
          <w:marBottom w:val="0"/>
          <w:divBdr>
            <w:top w:val="none" w:sz="0" w:space="0" w:color="auto"/>
            <w:left w:val="none" w:sz="0" w:space="0" w:color="auto"/>
            <w:bottom w:val="none" w:sz="0" w:space="0" w:color="auto"/>
            <w:right w:val="none" w:sz="0" w:space="0" w:color="auto"/>
          </w:divBdr>
        </w:div>
        <w:div w:id="1425493105">
          <w:marLeft w:val="0"/>
          <w:marRight w:val="0"/>
          <w:marTop w:val="0"/>
          <w:marBottom w:val="0"/>
          <w:divBdr>
            <w:top w:val="none" w:sz="0" w:space="0" w:color="auto"/>
            <w:left w:val="none" w:sz="0" w:space="0" w:color="auto"/>
            <w:bottom w:val="none" w:sz="0" w:space="0" w:color="auto"/>
            <w:right w:val="none" w:sz="0" w:space="0" w:color="auto"/>
          </w:divBdr>
        </w:div>
        <w:div w:id="1447457916">
          <w:marLeft w:val="0"/>
          <w:marRight w:val="0"/>
          <w:marTop w:val="0"/>
          <w:marBottom w:val="0"/>
          <w:divBdr>
            <w:top w:val="none" w:sz="0" w:space="0" w:color="auto"/>
            <w:left w:val="none" w:sz="0" w:space="0" w:color="auto"/>
            <w:bottom w:val="none" w:sz="0" w:space="0" w:color="auto"/>
            <w:right w:val="none" w:sz="0" w:space="0" w:color="auto"/>
          </w:divBdr>
        </w:div>
        <w:div w:id="1467895109">
          <w:marLeft w:val="0"/>
          <w:marRight w:val="0"/>
          <w:marTop w:val="0"/>
          <w:marBottom w:val="0"/>
          <w:divBdr>
            <w:top w:val="none" w:sz="0" w:space="0" w:color="auto"/>
            <w:left w:val="none" w:sz="0" w:space="0" w:color="auto"/>
            <w:bottom w:val="none" w:sz="0" w:space="0" w:color="auto"/>
            <w:right w:val="none" w:sz="0" w:space="0" w:color="auto"/>
          </w:divBdr>
        </w:div>
        <w:div w:id="1469468366">
          <w:marLeft w:val="0"/>
          <w:marRight w:val="0"/>
          <w:marTop w:val="0"/>
          <w:marBottom w:val="0"/>
          <w:divBdr>
            <w:top w:val="none" w:sz="0" w:space="0" w:color="auto"/>
            <w:left w:val="none" w:sz="0" w:space="0" w:color="auto"/>
            <w:bottom w:val="none" w:sz="0" w:space="0" w:color="auto"/>
            <w:right w:val="none" w:sz="0" w:space="0" w:color="auto"/>
          </w:divBdr>
        </w:div>
        <w:div w:id="1490168961">
          <w:marLeft w:val="0"/>
          <w:marRight w:val="0"/>
          <w:marTop w:val="0"/>
          <w:marBottom w:val="0"/>
          <w:divBdr>
            <w:top w:val="none" w:sz="0" w:space="0" w:color="auto"/>
            <w:left w:val="none" w:sz="0" w:space="0" w:color="auto"/>
            <w:bottom w:val="none" w:sz="0" w:space="0" w:color="auto"/>
            <w:right w:val="none" w:sz="0" w:space="0" w:color="auto"/>
          </w:divBdr>
        </w:div>
        <w:div w:id="1493908563">
          <w:marLeft w:val="0"/>
          <w:marRight w:val="0"/>
          <w:marTop w:val="0"/>
          <w:marBottom w:val="0"/>
          <w:divBdr>
            <w:top w:val="none" w:sz="0" w:space="0" w:color="auto"/>
            <w:left w:val="none" w:sz="0" w:space="0" w:color="auto"/>
            <w:bottom w:val="none" w:sz="0" w:space="0" w:color="auto"/>
            <w:right w:val="none" w:sz="0" w:space="0" w:color="auto"/>
          </w:divBdr>
        </w:div>
        <w:div w:id="1500580613">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1508790543">
          <w:marLeft w:val="0"/>
          <w:marRight w:val="0"/>
          <w:marTop w:val="0"/>
          <w:marBottom w:val="0"/>
          <w:divBdr>
            <w:top w:val="none" w:sz="0" w:space="0" w:color="auto"/>
            <w:left w:val="none" w:sz="0" w:space="0" w:color="auto"/>
            <w:bottom w:val="none" w:sz="0" w:space="0" w:color="auto"/>
            <w:right w:val="none" w:sz="0" w:space="0" w:color="auto"/>
          </w:divBdr>
        </w:div>
        <w:div w:id="1516727784">
          <w:marLeft w:val="0"/>
          <w:marRight w:val="0"/>
          <w:marTop w:val="0"/>
          <w:marBottom w:val="0"/>
          <w:divBdr>
            <w:top w:val="none" w:sz="0" w:space="0" w:color="auto"/>
            <w:left w:val="none" w:sz="0" w:space="0" w:color="auto"/>
            <w:bottom w:val="none" w:sz="0" w:space="0" w:color="auto"/>
            <w:right w:val="none" w:sz="0" w:space="0" w:color="auto"/>
          </w:divBdr>
        </w:div>
        <w:div w:id="1516849423">
          <w:marLeft w:val="0"/>
          <w:marRight w:val="0"/>
          <w:marTop w:val="0"/>
          <w:marBottom w:val="0"/>
          <w:divBdr>
            <w:top w:val="none" w:sz="0" w:space="0" w:color="auto"/>
            <w:left w:val="none" w:sz="0" w:space="0" w:color="auto"/>
            <w:bottom w:val="none" w:sz="0" w:space="0" w:color="auto"/>
            <w:right w:val="none" w:sz="0" w:space="0" w:color="auto"/>
          </w:divBdr>
        </w:div>
        <w:div w:id="1518695162">
          <w:marLeft w:val="0"/>
          <w:marRight w:val="0"/>
          <w:marTop w:val="0"/>
          <w:marBottom w:val="0"/>
          <w:divBdr>
            <w:top w:val="none" w:sz="0" w:space="0" w:color="auto"/>
            <w:left w:val="none" w:sz="0" w:space="0" w:color="auto"/>
            <w:bottom w:val="none" w:sz="0" w:space="0" w:color="auto"/>
            <w:right w:val="none" w:sz="0" w:space="0" w:color="auto"/>
          </w:divBdr>
        </w:div>
        <w:div w:id="1520579723">
          <w:marLeft w:val="0"/>
          <w:marRight w:val="0"/>
          <w:marTop w:val="0"/>
          <w:marBottom w:val="0"/>
          <w:divBdr>
            <w:top w:val="none" w:sz="0" w:space="0" w:color="auto"/>
            <w:left w:val="none" w:sz="0" w:space="0" w:color="auto"/>
            <w:bottom w:val="none" w:sz="0" w:space="0" w:color="auto"/>
            <w:right w:val="none" w:sz="0" w:space="0" w:color="auto"/>
          </w:divBdr>
        </w:div>
        <w:div w:id="1520773982">
          <w:marLeft w:val="0"/>
          <w:marRight w:val="0"/>
          <w:marTop w:val="0"/>
          <w:marBottom w:val="0"/>
          <w:divBdr>
            <w:top w:val="none" w:sz="0" w:space="0" w:color="auto"/>
            <w:left w:val="none" w:sz="0" w:space="0" w:color="auto"/>
            <w:bottom w:val="none" w:sz="0" w:space="0" w:color="auto"/>
            <w:right w:val="none" w:sz="0" w:space="0" w:color="auto"/>
          </w:divBdr>
        </w:div>
        <w:div w:id="1525628162">
          <w:marLeft w:val="0"/>
          <w:marRight w:val="0"/>
          <w:marTop w:val="0"/>
          <w:marBottom w:val="0"/>
          <w:divBdr>
            <w:top w:val="none" w:sz="0" w:space="0" w:color="auto"/>
            <w:left w:val="none" w:sz="0" w:space="0" w:color="auto"/>
            <w:bottom w:val="none" w:sz="0" w:space="0" w:color="auto"/>
            <w:right w:val="none" w:sz="0" w:space="0" w:color="auto"/>
          </w:divBdr>
        </w:div>
        <w:div w:id="1529904841">
          <w:marLeft w:val="0"/>
          <w:marRight w:val="0"/>
          <w:marTop w:val="0"/>
          <w:marBottom w:val="0"/>
          <w:divBdr>
            <w:top w:val="none" w:sz="0" w:space="0" w:color="auto"/>
            <w:left w:val="none" w:sz="0" w:space="0" w:color="auto"/>
            <w:bottom w:val="none" w:sz="0" w:space="0" w:color="auto"/>
            <w:right w:val="none" w:sz="0" w:space="0" w:color="auto"/>
          </w:divBdr>
        </w:div>
        <w:div w:id="1534808014">
          <w:marLeft w:val="0"/>
          <w:marRight w:val="0"/>
          <w:marTop w:val="0"/>
          <w:marBottom w:val="0"/>
          <w:divBdr>
            <w:top w:val="none" w:sz="0" w:space="0" w:color="auto"/>
            <w:left w:val="none" w:sz="0" w:space="0" w:color="auto"/>
            <w:bottom w:val="none" w:sz="0" w:space="0" w:color="auto"/>
            <w:right w:val="none" w:sz="0" w:space="0" w:color="auto"/>
          </w:divBdr>
        </w:div>
        <w:div w:id="1539901102">
          <w:marLeft w:val="0"/>
          <w:marRight w:val="0"/>
          <w:marTop w:val="0"/>
          <w:marBottom w:val="0"/>
          <w:divBdr>
            <w:top w:val="none" w:sz="0" w:space="0" w:color="auto"/>
            <w:left w:val="none" w:sz="0" w:space="0" w:color="auto"/>
            <w:bottom w:val="none" w:sz="0" w:space="0" w:color="auto"/>
            <w:right w:val="none" w:sz="0" w:space="0" w:color="auto"/>
          </w:divBdr>
          <w:divsChild>
            <w:div w:id="88040581">
              <w:marLeft w:val="0"/>
              <w:marRight w:val="0"/>
              <w:marTop w:val="0"/>
              <w:marBottom w:val="0"/>
              <w:divBdr>
                <w:top w:val="none" w:sz="0" w:space="0" w:color="auto"/>
                <w:left w:val="none" w:sz="0" w:space="0" w:color="auto"/>
                <w:bottom w:val="none" w:sz="0" w:space="0" w:color="auto"/>
                <w:right w:val="none" w:sz="0" w:space="0" w:color="auto"/>
              </w:divBdr>
            </w:div>
            <w:div w:id="93020968">
              <w:marLeft w:val="0"/>
              <w:marRight w:val="0"/>
              <w:marTop w:val="0"/>
              <w:marBottom w:val="0"/>
              <w:divBdr>
                <w:top w:val="none" w:sz="0" w:space="0" w:color="auto"/>
                <w:left w:val="none" w:sz="0" w:space="0" w:color="auto"/>
                <w:bottom w:val="none" w:sz="0" w:space="0" w:color="auto"/>
                <w:right w:val="none" w:sz="0" w:space="0" w:color="auto"/>
              </w:divBdr>
            </w:div>
            <w:div w:id="103497640">
              <w:marLeft w:val="0"/>
              <w:marRight w:val="0"/>
              <w:marTop w:val="0"/>
              <w:marBottom w:val="0"/>
              <w:divBdr>
                <w:top w:val="none" w:sz="0" w:space="0" w:color="auto"/>
                <w:left w:val="none" w:sz="0" w:space="0" w:color="auto"/>
                <w:bottom w:val="none" w:sz="0" w:space="0" w:color="auto"/>
                <w:right w:val="none" w:sz="0" w:space="0" w:color="auto"/>
              </w:divBdr>
            </w:div>
            <w:div w:id="152063010">
              <w:marLeft w:val="0"/>
              <w:marRight w:val="0"/>
              <w:marTop w:val="0"/>
              <w:marBottom w:val="0"/>
              <w:divBdr>
                <w:top w:val="none" w:sz="0" w:space="0" w:color="auto"/>
                <w:left w:val="none" w:sz="0" w:space="0" w:color="auto"/>
                <w:bottom w:val="none" w:sz="0" w:space="0" w:color="auto"/>
                <w:right w:val="none" w:sz="0" w:space="0" w:color="auto"/>
              </w:divBdr>
            </w:div>
            <w:div w:id="223103135">
              <w:marLeft w:val="0"/>
              <w:marRight w:val="0"/>
              <w:marTop w:val="0"/>
              <w:marBottom w:val="0"/>
              <w:divBdr>
                <w:top w:val="none" w:sz="0" w:space="0" w:color="auto"/>
                <w:left w:val="none" w:sz="0" w:space="0" w:color="auto"/>
                <w:bottom w:val="none" w:sz="0" w:space="0" w:color="auto"/>
                <w:right w:val="none" w:sz="0" w:space="0" w:color="auto"/>
              </w:divBdr>
            </w:div>
            <w:div w:id="247077311">
              <w:marLeft w:val="0"/>
              <w:marRight w:val="0"/>
              <w:marTop w:val="0"/>
              <w:marBottom w:val="0"/>
              <w:divBdr>
                <w:top w:val="none" w:sz="0" w:space="0" w:color="auto"/>
                <w:left w:val="none" w:sz="0" w:space="0" w:color="auto"/>
                <w:bottom w:val="none" w:sz="0" w:space="0" w:color="auto"/>
                <w:right w:val="none" w:sz="0" w:space="0" w:color="auto"/>
              </w:divBdr>
            </w:div>
            <w:div w:id="406390063">
              <w:marLeft w:val="0"/>
              <w:marRight w:val="0"/>
              <w:marTop w:val="0"/>
              <w:marBottom w:val="0"/>
              <w:divBdr>
                <w:top w:val="none" w:sz="0" w:space="0" w:color="auto"/>
                <w:left w:val="none" w:sz="0" w:space="0" w:color="auto"/>
                <w:bottom w:val="none" w:sz="0" w:space="0" w:color="auto"/>
                <w:right w:val="none" w:sz="0" w:space="0" w:color="auto"/>
              </w:divBdr>
            </w:div>
            <w:div w:id="667900471">
              <w:marLeft w:val="0"/>
              <w:marRight w:val="0"/>
              <w:marTop w:val="0"/>
              <w:marBottom w:val="0"/>
              <w:divBdr>
                <w:top w:val="none" w:sz="0" w:space="0" w:color="auto"/>
                <w:left w:val="none" w:sz="0" w:space="0" w:color="auto"/>
                <w:bottom w:val="none" w:sz="0" w:space="0" w:color="auto"/>
                <w:right w:val="none" w:sz="0" w:space="0" w:color="auto"/>
              </w:divBdr>
            </w:div>
            <w:div w:id="1069310026">
              <w:marLeft w:val="0"/>
              <w:marRight w:val="0"/>
              <w:marTop w:val="0"/>
              <w:marBottom w:val="0"/>
              <w:divBdr>
                <w:top w:val="none" w:sz="0" w:space="0" w:color="auto"/>
                <w:left w:val="none" w:sz="0" w:space="0" w:color="auto"/>
                <w:bottom w:val="none" w:sz="0" w:space="0" w:color="auto"/>
                <w:right w:val="none" w:sz="0" w:space="0" w:color="auto"/>
              </w:divBdr>
            </w:div>
            <w:div w:id="1079517390">
              <w:marLeft w:val="0"/>
              <w:marRight w:val="0"/>
              <w:marTop w:val="0"/>
              <w:marBottom w:val="0"/>
              <w:divBdr>
                <w:top w:val="none" w:sz="0" w:space="0" w:color="auto"/>
                <w:left w:val="none" w:sz="0" w:space="0" w:color="auto"/>
                <w:bottom w:val="none" w:sz="0" w:space="0" w:color="auto"/>
                <w:right w:val="none" w:sz="0" w:space="0" w:color="auto"/>
              </w:divBdr>
            </w:div>
            <w:div w:id="1087845261">
              <w:marLeft w:val="0"/>
              <w:marRight w:val="0"/>
              <w:marTop w:val="0"/>
              <w:marBottom w:val="0"/>
              <w:divBdr>
                <w:top w:val="none" w:sz="0" w:space="0" w:color="auto"/>
                <w:left w:val="none" w:sz="0" w:space="0" w:color="auto"/>
                <w:bottom w:val="none" w:sz="0" w:space="0" w:color="auto"/>
                <w:right w:val="none" w:sz="0" w:space="0" w:color="auto"/>
              </w:divBdr>
            </w:div>
            <w:div w:id="1132945551">
              <w:marLeft w:val="0"/>
              <w:marRight w:val="0"/>
              <w:marTop w:val="0"/>
              <w:marBottom w:val="0"/>
              <w:divBdr>
                <w:top w:val="none" w:sz="0" w:space="0" w:color="auto"/>
                <w:left w:val="none" w:sz="0" w:space="0" w:color="auto"/>
                <w:bottom w:val="none" w:sz="0" w:space="0" w:color="auto"/>
                <w:right w:val="none" w:sz="0" w:space="0" w:color="auto"/>
              </w:divBdr>
            </w:div>
            <w:div w:id="1227839813">
              <w:marLeft w:val="0"/>
              <w:marRight w:val="0"/>
              <w:marTop w:val="0"/>
              <w:marBottom w:val="0"/>
              <w:divBdr>
                <w:top w:val="none" w:sz="0" w:space="0" w:color="auto"/>
                <w:left w:val="none" w:sz="0" w:space="0" w:color="auto"/>
                <w:bottom w:val="none" w:sz="0" w:space="0" w:color="auto"/>
                <w:right w:val="none" w:sz="0" w:space="0" w:color="auto"/>
              </w:divBdr>
            </w:div>
            <w:div w:id="1438523637">
              <w:marLeft w:val="0"/>
              <w:marRight w:val="0"/>
              <w:marTop w:val="0"/>
              <w:marBottom w:val="0"/>
              <w:divBdr>
                <w:top w:val="none" w:sz="0" w:space="0" w:color="auto"/>
                <w:left w:val="none" w:sz="0" w:space="0" w:color="auto"/>
                <w:bottom w:val="none" w:sz="0" w:space="0" w:color="auto"/>
                <w:right w:val="none" w:sz="0" w:space="0" w:color="auto"/>
              </w:divBdr>
            </w:div>
            <w:div w:id="1530870189">
              <w:marLeft w:val="0"/>
              <w:marRight w:val="0"/>
              <w:marTop w:val="0"/>
              <w:marBottom w:val="0"/>
              <w:divBdr>
                <w:top w:val="none" w:sz="0" w:space="0" w:color="auto"/>
                <w:left w:val="none" w:sz="0" w:space="0" w:color="auto"/>
                <w:bottom w:val="none" w:sz="0" w:space="0" w:color="auto"/>
                <w:right w:val="none" w:sz="0" w:space="0" w:color="auto"/>
              </w:divBdr>
            </w:div>
            <w:div w:id="1541015662">
              <w:marLeft w:val="0"/>
              <w:marRight w:val="0"/>
              <w:marTop w:val="0"/>
              <w:marBottom w:val="0"/>
              <w:divBdr>
                <w:top w:val="none" w:sz="0" w:space="0" w:color="auto"/>
                <w:left w:val="none" w:sz="0" w:space="0" w:color="auto"/>
                <w:bottom w:val="none" w:sz="0" w:space="0" w:color="auto"/>
                <w:right w:val="none" w:sz="0" w:space="0" w:color="auto"/>
              </w:divBdr>
            </w:div>
            <w:div w:id="1672832531">
              <w:marLeft w:val="0"/>
              <w:marRight w:val="0"/>
              <w:marTop w:val="0"/>
              <w:marBottom w:val="0"/>
              <w:divBdr>
                <w:top w:val="none" w:sz="0" w:space="0" w:color="auto"/>
                <w:left w:val="none" w:sz="0" w:space="0" w:color="auto"/>
                <w:bottom w:val="none" w:sz="0" w:space="0" w:color="auto"/>
                <w:right w:val="none" w:sz="0" w:space="0" w:color="auto"/>
              </w:divBdr>
            </w:div>
            <w:div w:id="1990329837">
              <w:marLeft w:val="0"/>
              <w:marRight w:val="0"/>
              <w:marTop w:val="0"/>
              <w:marBottom w:val="0"/>
              <w:divBdr>
                <w:top w:val="none" w:sz="0" w:space="0" w:color="auto"/>
                <w:left w:val="none" w:sz="0" w:space="0" w:color="auto"/>
                <w:bottom w:val="none" w:sz="0" w:space="0" w:color="auto"/>
                <w:right w:val="none" w:sz="0" w:space="0" w:color="auto"/>
              </w:divBdr>
            </w:div>
          </w:divsChild>
        </w:div>
        <w:div w:id="1542858737">
          <w:marLeft w:val="0"/>
          <w:marRight w:val="0"/>
          <w:marTop w:val="0"/>
          <w:marBottom w:val="0"/>
          <w:divBdr>
            <w:top w:val="none" w:sz="0" w:space="0" w:color="auto"/>
            <w:left w:val="none" w:sz="0" w:space="0" w:color="auto"/>
            <w:bottom w:val="none" w:sz="0" w:space="0" w:color="auto"/>
            <w:right w:val="none" w:sz="0" w:space="0" w:color="auto"/>
          </w:divBdr>
        </w:div>
        <w:div w:id="1556576279">
          <w:marLeft w:val="0"/>
          <w:marRight w:val="0"/>
          <w:marTop w:val="0"/>
          <w:marBottom w:val="0"/>
          <w:divBdr>
            <w:top w:val="none" w:sz="0" w:space="0" w:color="auto"/>
            <w:left w:val="none" w:sz="0" w:space="0" w:color="auto"/>
            <w:bottom w:val="none" w:sz="0" w:space="0" w:color="auto"/>
            <w:right w:val="none" w:sz="0" w:space="0" w:color="auto"/>
          </w:divBdr>
        </w:div>
        <w:div w:id="1568489644">
          <w:marLeft w:val="0"/>
          <w:marRight w:val="0"/>
          <w:marTop w:val="0"/>
          <w:marBottom w:val="0"/>
          <w:divBdr>
            <w:top w:val="none" w:sz="0" w:space="0" w:color="auto"/>
            <w:left w:val="none" w:sz="0" w:space="0" w:color="auto"/>
            <w:bottom w:val="none" w:sz="0" w:space="0" w:color="auto"/>
            <w:right w:val="none" w:sz="0" w:space="0" w:color="auto"/>
          </w:divBdr>
        </w:div>
        <w:div w:id="1569803120">
          <w:marLeft w:val="0"/>
          <w:marRight w:val="0"/>
          <w:marTop w:val="0"/>
          <w:marBottom w:val="0"/>
          <w:divBdr>
            <w:top w:val="none" w:sz="0" w:space="0" w:color="auto"/>
            <w:left w:val="none" w:sz="0" w:space="0" w:color="auto"/>
            <w:bottom w:val="none" w:sz="0" w:space="0" w:color="auto"/>
            <w:right w:val="none" w:sz="0" w:space="0" w:color="auto"/>
          </w:divBdr>
        </w:div>
        <w:div w:id="1571039721">
          <w:marLeft w:val="0"/>
          <w:marRight w:val="0"/>
          <w:marTop w:val="0"/>
          <w:marBottom w:val="0"/>
          <w:divBdr>
            <w:top w:val="none" w:sz="0" w:space="0" w:color="auto"/>
            <w:left w:val="none" w:sz="0" w:space="0" w:color="auto"/>
            <w:bottom w:val="none" w:sz="0" w:space="0" w:color="auto"/>
            <w:right w:val="none" w:sz="0" w:space="0" w:color="auto"/>
          </w:divBdr>
        </w:div>
        <w:div w:id="1574395526">
          <w:marLeft w:val="0"/>
          <w:marRight w:val="0"/>
          <w:marTop w:val="0"/>
          <w:marBottom w:val="0"/>
          <w:divBdr>
            <w:top w:val="none" w:sz="0" w:space="0" w:color="auto"/>
            <w:left w:val="none" w:sz="0" w:space="0" w:color="auto"/>
            <w:bottom w:val="none" w:sz="0" w:space="0" w:color="auto"/>
            <w:right w:val="none" w:sz="0" w:space="0" w:color="auto"/>
          </w:divBdr>
        </w:div>
        <w:div w:id="1586719427">
          <w:marLeft w:val="0"/>
          <w:marRight w:val="0"/>
          <w:marTop w:val="0"/>
          <w:marBottom w:val="0"/>
          <w:divBdr>
            <w:top w:val="none" w:sz="0" w:space="0" w:color="auto"/>
            <w:left w:val="none" w:sz="0" w:space="0" w:color="auto"/>
            <w:bottom w:val="none" w:sz="0" w:space="0" w:color="auto"/>
            <w:right w:val="none" w:sz="0" w:space="0" w:color="auto"/>
          </w:divBdr>
          <w:divsChild>
            <w:div w:id="107360774">
              <w:marLeft w:val="0"/>
              <w:marRight w:val="0"/>
              <w:marTop w:val="0"/>
              <w:marBottom w:val="0"/>
              <w:divBdr>
                <w:top w:val="none" w:sz="0" w:space="0" w:color="auto"/>
                <w:left w:val="none" w:sz="0" w:space="0" w:color="auto"/>
                <w:bottom w:val="none" w:sz="0" w:space="0" w:color="auto"/>
                <w:right w:val="none" w:sz="0" w:space="0" w:color="auto"/>
              </w:divBdr>
            </w:div>
            <w:div w:id="118301968">
              <w:marLeft w:val="0"/>
              <w:marRight w:val="0"/>
              <w:marTop w:val="0"/>
              <w:marBottom w:val="0"/>
              <w:divBdr>
                <w:top w:val="none" w:sz="0" w:space="0" w:color="auto"/>
                <w:left w:val="none" w:sz="0" w:space="0" w:color="auto"/>
                <w:bottom w:val="none" w:sz="0" w:space="0" w:color="auto"/>
                <w:right w:val="none" w:sz="0" w:space="0" w:color="auto"/>
              </w:divBdr>
            </w:div>
            <w:div w:id="151143278">
              <w:marLeft w:val="0"/>
              <w:marRight w:val="0"/>
              <w:marTop w:val="0"/>
              <w:marBottom w:val="0"/>
              <w:divBdr>
                <w:top w:val="none" w:sz="0" w:space="0" w:color="auto"/>
                <w:left w:val="none" w:sz="0" w:space="0" w:color="auto"/>
                <w:bottom w:val="none" w:sz="0" w:space="0" w:color="auto"/>
                <w:right w:val="none" w:sz="0" w:space="0" w:color="auto"/>
              </w:divBdr>
            </w:div>
            <w:div w:id="372274981">
              <w:marLeft w:val="0"/>
              <w:marRight w:val="0"/>
              <w:marTop w:val="0"/>
              <w:marBottom w:val="0"/>
              <w:divBdr>
                <w:top w:val="none" w:sz="0" w:space="0" w:color="auto"/>
                <w:left w:val="none" w:sz="0" w:space="0" w:color="auto"/>
                <w:bottom w:val="none" w:sz="0" w:space="0" w:color="auto"/>
                <w:right w:val="none" w:sz="0" w:space="0" w:color="auto"/>
              </w:divBdr>
            </w:div>
            <w:div w:id="468016129">
              <w:marLeft w:val="0"/>
              <w:marRight w:val="0"/>
              <w:marTop w:val="0"/>
              <w:marBottom w:val="0"/>
              <w:divBdr>
                <w:top w:val="none" w:sz="0" w:space="0" w:color="auto"/>
                <w:left w:val="none" w:sz="0" w:space="0" w:color="auto"/>
                <w:bottom w:val="none" w:sz="0" w:space="0" w:color="auto"/>
                <w:right w:val="none" w:sz="0" w:space="0" w:color="auto"/>
              </w:divBdr>
            </w:div>
            <w:div w:id="507452558">
              <w:marLeft w:val="0"/>
              <w:marRight w:val="0"/>
              <w:marTop w:val="0"/>
              <w:marBottom w:val="0"/>
              <w:divBdr>
                <w:top w:val="none" w:sz="0" w:space="0" w:color="auto"/>
                <w:left w:val="none" w:sz="0" w:space="0" w:color="auto"/>
                <w:bottom w:val="none" w:sz="0" w:space="0" w:color="auto"/>
                <w:right w:val="none" w:sz="0" w:space="0" w:color="auto"/>
              </w:divBdr>
            </w:div>
            <w:div w:id="537665460">
              <w:marLeft w:val="0"/>
              <w:marRight w:val="0"/>
              <w:marTop w:val="0"/>
              <w:marBottom w:val="0"/>
              <w:divBdr>
                <w:top w:val="none" w:sz="0" w:space="0" w:color="auto"/>
                <w:left w:val="none" w:sz="0" w:space="0" w:color="auto"/>
                <w:bottom w:val="none" w:sz="0" w:space="0" w:color="auto"/>
                <w:right w:val="none" w:sz="0" w:space="0" w:color="auto"/>
              </w:divBdr>
            </w:div>
            <w:div w:id="596402812">
              <w:marLeft w:val="0"/>
              <w:marRight w:val="0"/>
              <w:marTop w:val="0"/>
              <w:marBottom w:val="0"/>
              <w:divBdr>
                <w:top w:val="none" w:sz="0" w:space="0" w:color="auto"/>
                <w:left w:val="none" w:sz="0" w:space="0" w:color="auto"/>
                <w:bottom w:val="none" w:sz="0" w:space="0" w:color="auto"/>
                <w:right w:val="none" w:sz="0" w:space="0" w:color="auto"/>
              </w:divBdr>
            </w:div>
            <w:div w:id="638074004">
              <w:marLeft w:val="0"/>
              <w:marRight w:val="0"/>
              <w:marTop w:val="0"/>
              <w:marBottom w:val="0"/>
              <w:divBdr>
                <w:top w:val="none" w:sz="0" w:space="0" w:color="auto"/>
                <w:left w:val="none" w:sz="0" w:space="0" w:color="auto"/>
                <w:bottom w:val="none" w:sz="0" w:space="0" w:color="auto"/>
                <w:right w:val="none" w:sz="0" w:space="0" w:color="auto"/>
              </w:divBdr>
            </w:div>
            <w:div w:id="745348206">
              <w:marLeft w:val="0"/>
              <w:marRight w:val="0"/>
              <w:marTop w:val="0"/>
              <w:marBottom w:val="0"/>
              <w:divBdr>
                <w:top w:val="none" w:sz="0" w:space="0" w:color="auto"/>
                <w:left w:val="none" w:sz="0" w:space="0" w:color="auto"/>
                <w:bottom w:val="none" w:sz="0" w:space="0" w:color="auto"/>
                <w:right w:val="none" w:sz="0" w:space="0" w:color="auto"/>
              </w:divBdr>
            </w:div>
            <w:div w:id="826438605">
              <w:marLeft w:val="0"/>
              <w:marRight w:val="0"/>
              <w:marTop w:val="0"/>
              <w:marBottom w:val="0"/>
              <w:divBdr>
                <w:top w:val="none" w:sz="0" w:space="0" w:color="auto"/>
                <w:left w:val="none" w:sz="0" w:space="0" w:color="auto"/>
                <w:bottom w:val="none" w:sz="0" w:space="0" w:color="auto"/>
                <w:right w:val="none" w:sz="0" w:space="0" w:color="auto"/>
              </w:divBdr>
            </w:div>
            <w:div w:id="1047951391">
              <w:marLeft w:val="0"/>
              <w:marRight w:val="0"/>
              <w:marTop w:val="0"/>
              <w:marBottom w:val="0"/>
              <w:divBdr>
                <w:top w:val="none" w:sz="0" w:space="0" w:color="auto"/>
                <w:left w:val="none" w:sz="0" w:space="0" w:color="auto"/>
                <w:bottom w:val="none" w:sz="0" w:space="0" w:color="auto"/>
                <w:right w:val="none" w:sz="0" w:space="0" w:color="auto"/>
              </w:divBdr>
            </w:div>
            <w:div w:id="1327201109">
              <w:marLeft w:val="0"/>
              <w:marRight w:val="0"/>
              <w:marTop w:val="0"/>
              <w:marBottom w:val="0"/>
              <w:divBdr>
                <w:top w:val="none" w:sz="0" w:space="0" w:color="auto"/>
                <w:left w:val="none" w:sz="0" w:space="0" w:color="auto"/>
                <w:bottom w:val="none" w:sz="0" w:space="0" w:color="auto"/>
                <w:right w:val="none" w:sz="0" w:space="0" w:color="auto"/>
              </w:divBdr>
            </w:div>
            <w:div w:id="1334725244">
              <w:marLeft w:val="0"/>
              <w:marRight w:val="0"/>
              <w:marTop w:val="0"/>
              <w:marBottom w:val="0"/>
              <w:divBdr>
                <w:top w:val="none" w:sz="0" w:space="0" w:color="auto"/>
                <w:left w:val="none" w:sz="0" w:space="0" w:color="auto"/>
                <w:bottom w:val="none" w:sz="0" w:space="0" w:color="auto"/>
                <w:right w:val="none" w:sz="0" w:space="0" w:color="auto"/>
              </w:divBdr>
            </w:div>
            <w:div w:id="1567568761">
              <w:marLeft w:val="0"/>
              <w:marRight w:val="0"/>
              <w:marTop w:val="0"/>
              <w:marBottom w:val="0"/>
              <w:divBdr>
                <w:top w:val="none" w:sz="0" w:space="0" w:color="auto"/>
                <w:left w:val="none" w:sz="0" w:space="0" w:color="auto"/>
                <w:bottom w:val="none" w:sz="0" w:space="0" w:color="auto"/>
                <w:right w:val="none" w:sz="0" w:space="0" w:color="auto"/>
              </w:divBdr>
            </w:div>
            <w:div w:id="1743211256">
              <w:marLeft w:val="0"/>
              <w:marRight w:val="0"/>
              <w:marTop w:val="0"/>
              <w:marBottom w:val="0"/>
              <w:divBdr>
                <w:top w:val="none" w:sz="0" w:space="0" w:color="auto"/>
                <w:left w:val="none" w:sz="0" w:space="0" w:color="auto"/>
                <w:bottom w:val="none" w:sz="0" w:space="0" w:color="auto"/>
                <w:right w:val="none" w:sz="0" w:space="0" w:color="auto"/>
              </w:divBdr>
            </w:div>
            <w:div w:id="1858619320">
              <w:marLeft w:val="0"/>
              <w:marRight w:val="0"/>
              <w:marTop w:val="0"/>
              <w:marBottom w:val="0"/>
              <w:divBdr>
                <w:top w:val="none" w:sz="0" w:space="0" w:color="auto"/>
                <w:left w:val="none" w:sz="0" w:space="0" w:color="auto"/>
                <w:bottom w:val="none" w:sz="0" w:space="0" w:color="auto"/>
                <w:right w:val="none" w:sz="0" w:space="0" w:color="auto"/>
              </w:divBdr>
            </w:div>
            <w:div w:id="1879974561">
              <w:marLeft w:val="0"/>
              <w:marRight w:val="0"/>
              <w:marTop w:val="0"/>
              <w:marBottom w:val="0"/>
              <w:divBdr>
                <w:top w:val="none" w:sz="0" w:space="0" w:color="auto"/>
                <w:left w:val="none" w:sz="0" w:space="0" w:color="auto"/>
                <w:bottom w:val="none" w:sz="0" w:space="0" w:color="auto"/>
                <w:right w:val="none" w:sz="0" w:space="0" w:color="auto"/>
              </w:divBdr>
            </w:div>
            <w:div w:id="1914463972">
              <w:marLeft w:val="0"/>
              <w:marRight w:val="0"/>
              <w:marTop w:val="0"/>
              <w:marBottom w:val="0"/>
              <w:divBdr>
                <w:top w:val="none" w:sz="0" w:space="0" w:color="auto"/>
                <w:left w:val="none" w:sz="0" w:space="0" w:color="auto"/>
                <w:bottom w:val="none" w:sz="0" w:space="0" w:color="auto"/>
                <w:right w:val="none" w:sz="0" w:space="0" w:color="auto"/>
              </w:divBdr>
            </w:div>
            <w:div w:id="2003192587">
              <w:marLeft w:val="0"/>
              <w:marRight w:val="0"/>
              <w:marTop w:val="0"/>
              <w:marBottom w:val="0"/>
              <w:divBdr>
                <w:top w:val="none" w:sz="0" w:space="0" w:color="auto"/>
                <w:left w:val="none" w:sz="0" w:space="0" w:color="auto"/>
                <w:bottom w:val="none" w:sz="0" w:space="0" w:color="auto"/>
                <w:right w:val="none" w:sz="0" w:space="0" w:color="auto"/>
              </w:divBdr>
            </w:div>
          </w:divsChild>
        </w:div>
        <w:div w:id="1591616739">
          <w:marLeft w:val="0"/>
          <w:marRight w:val="0"/>
          <w:marTop w:val="0"/>
          <w:marBottom w:val="0"/>
          <w:divBdr>
            <w:top w:val="none" w:sz="0" w:space="0" w:color="auto"/>
            <w:left w:val="none" w:sz="0" w:space="0" w:color="auto"/>
            <w:bottom w:val="none" w:sz="0" w:space="0" w:color="auto"/>
            <w:right w:val="none" w:sz="0" w:space="0" w:color="auto"/>
          </w:divBdr>
        </w:div>
        <w:div w:id="1595893081">
          <w:marLeft w:val="0"/>
          <w:marRight w:val="0"/>
          <w:marTop w:val="0"/>
          <w:marBottom w:val="0"/>
          <w:divBdr>
            <w:top w:val="none" w:sz="0" w:space="0" w:color="auto"/>
            <w:left w:val="none" w:sz="0" w:space="0" w:color="auto"/>
            <w:bottom w:val="none" w:sz="0" w:space="0" w:color="auto"/>
            <w:right w:val="none" w:sz="0" w:space="0" w:color="auto"/>
          </w:divBdr>
        </w:div>
        <w:div w:id="1600797891">
          <w:marLeft w:val="0"/>
          <w:marRight w:val="0"/>
          <w:marTop w:val="0"/>
          <w:marBottom w:val="0"/>
          <w:divBdr>
            <w:top w:val="none" w:sz="0" w:space="0" w:color="auto"/>
            <w:left w:val="none" w:sz="0" w:space="0" w:color="auto"/>
            <w:bottom w:val="none" w:sz="0" w:space="0" w:color="auto"/>
            <w:right w:val="none" w:sz="0" w:space="0" w:color="auto"/>
          </w:divBdr>
        </w:div>
        <w:div w:id="1606958057">
          <w:marLeft w:val="0"/>
          <w:marRight w:val="0"/>
          <w:marTop w:val="0"/>
          <w:marBottom w:val="0"/>
          <w:divBdr>
            <w:top w:val="none" w:sz="0" w:space="0" w:color="auto"/>
            <w:left w:val="none" w:sz="0" w:space="0" w:color="auto"/>
            <w:bottom w:val="none" w:sz="0" w:space="0" w:color="auto"/>
            <w:right w:val="none" w:sz="0" w:space="0" w:color="auto"/>
          </w:divBdr>
        </w:div>
        <w:div w:id="1607224810">
          <w:marLeft w:val="0"/>
          <w:marRight w:val="0"/>
          <w:marTop w:val="0"/>
          <w:marBottom w:val="0"/>
          <w:divBdr>
            <w:top w:val="none" w:sz="0" w:space="0" w:color="auto"/>
            <w:left w:val="none" w:sz="0" w:space="0" w:color="auto"/>
            <w:bottom w:val="none" w:sz="0" w:space="0" w:color="auto"/>
            <w:right w:val="none" w:sz="0" w:space="0" w:color="auto"/>
          </w:divBdr>
        </w:div>
        <w:div w:id="1611399834">
          <w:marLeft w:val="0"/>
          <w:marRight w:val="0"/>
          <w:marTop w:val="0"/>
          <w:marBottom w:val="0"/>
          <w:divBdr>
            <w:top w:val="none" w:sz="0" w:space="0" w:color="auto"/>
            <w:left w:val="none" w:sz="0" w:space="0" w:color="auto"/>
            <w:bottom w:val="none" w:sz="0" w:space="0" w:color="auto"/>
            <w:right w:val="none" w:sz="0" w:space="0" w:color="auto"/>
          </w:divBdr>
        </w:div>
        <w:div w:id="1620065831">
          <w:marLeft w:val="0"/>
          <w:marRight w:val="0"/>
          <w:marTop w:val="0"/>
          <w:marBottom w:val="0"/>
          <w:divBdr>
            <w:top w:val="none" w:sz="0" w:space="0" w:color="auto"/>
            <w:left w:val="none" w:sz="0" w:space="0" w:color="auto"/>
            <w:bottom w:val="none" w:sz="0" w:space="0" w:color="auto"/>
            <w:right w:val="none" w:sz="0" w:space="0" w:color="auto"/>
          </w:divBdr>
        </w:div>
        <w:div w:id="1623922993">
          <w:marLeft w:val="0"/>
          <w:marRight w:val="0"/>
          <w:marTop w:val="0"/>
          <w:marBottom w:val="0"/>
          <w:divBdr>
            <w:top w:val="none" w:sz="0" w:space="0" w:color="auto"/>
            <w:left w:val="none" w:sz="0" w:space="0" w:color="auto"/>
            <w:bottom w:val="none" w:sz="0" w:space="0" w:color="auto"/>
            <w:right w:val="none" w:sz="0" w:space="0" w:color="auto"/>
          </w:divBdr>
        </w:div>
        <w:div w:id="1641689820">
          <w:marLeft w:val="0"/>
          <w:marRight w:val="0"/>
          <w:marTop w:val="0"/>
          <w:marBottom w:val="0"/>
          <w:divBdr>
            <w:top w:val="none" w:sz="0" w:space="0" w:color="auto"/>
            <w:left w:val="none" w:sz="0" w:space="0" w:color="auto"/>
            <w:bottom w:val="none" w:sz="0" w:space="0" w:color="auto"/>
            <w:right w:val="none" w:sz="0" w:space="0" w:color="auto"/>
          </w:divBdr>
        </w:div>
        <w:div w:id="1657108605">
          <w:marLeft w:val="0"/>
          <w:marRight w:val="0"/>
          <w:marTop w:val="0"/>
          <w:marBottom w:val="0"/>
          <w:divBdr>
            <w:top w:val="none" w:sz="0" w:space="0" w:color="auto"/>
            <w:left w:val="none" w:sz="0" w:space="0" w:color="auto"/>
            <w:bottom w:val="none" w:sz="0" w:space="0" w:color="auto"/>
            <w:right w:val="none" w:sz="0" w:space="0" w:color="auto"/>
          </w:divBdr>
          <w:divsChild>
            <w:div w:id="245920453">
              <w:marLeft w:val="0"/>
              <w:marRight w:val="0"/>
              <w:marTop w:val="0"/>
              <w:marBottom w:val="0"/>
              <w:divBdr>
                <w:top w:val="none" w:sz="0" w:space="0" w:color="auto"/>
                <w:left w:val="none" w:sz="0" w:space="0" w:color="auto"/>
                <w:bottom w:val="none" w:sz="0" w:space="0" w:color="auto"/>
                <w:right w:val="none" w:sz="0" w:space="0" w:color="auto"/>
              </w:divBdr>
            </w:div>
            <w:div w:id="398941303">
              <w:marLeft w:val="0"/>
              <w:marRight w:val="0"/>
              <w:marTop w:val="0"/>
              <w:marBottom w:val="0"/>
              <w:divBdr>
                <w:top w:val="none" w:sz="0" w:space="0" w:color="auto"/>
                <w:left w:val="none" w:sz="0" w:space="0" w:color="auto"/>
                <w:bottom w:val="none" w:sz="0" w:space="0" w:color="auto"/>
                <w:right w:val="none" w:sz="0" w:space="0" w:color="auto"/>
              </w:divBdr>
            </w:div>
            <w:div w:id="522475052">
              <w:marLeft w:val="0"/>
              <w:marRight w:val="0"/>
              <w:marTop w:val="0"/>
              <w:marBottom w:val="0"/>
              <w:divBdr>
                <w:top w:val="none" w:sz="0" w:space="0" w:color="auto"/>
                <w:left w:val="none" w:sz="0" w:space="0" w:color="auto"/>
                <w:bottom w:val="none" w:sz="0" w:space="0" w:color="auto"/>
                <w:right w:val="none" w:sz="0" w:space="0" w:color="auto"/>
              </w:divBdr>
            </w:div>
            <w:div w:id="671950038">
              <w:marLeft w:val="0"/>
              <w:marRight w:val="0"/>
              <w:marTop w:val="0"/>
              <w:marBottom w:val="0"/>
              <w:divBdr>
                <w:top w:val="none" w:sz="0" w:space="0" w:color="auto"/>
                <w:left w:val="none" w:sz="0" w:space="0" w:color="auto"/>
                <w:bottom w:val="none" w:sz="0" w:space="0" w:color="auto"/>
                <w:right w:val="none" w:sz="0" w:space="0" w:color="auto"/>
              </w:divBdr>
            </w:div>
            <w:div w:id="869298326">
              <w:marLeft w:val="0"/>
              <w:marRight w:val="0"/>
              <w:marTop w:val="0"/>
              <w:marBottom w:val="0"/>
              <w:divBdr>
                <w:top w:val="none" w:sz="0" w:space="0" w:color="auto"/>
                <w:left w:val="none" w:sz="0" w:space="0" w:color="auto"/>
                <w:bottom w:val="none" w:sz="0" w:space="0" w:color="auto"/>
                <w:right w:val="none" w:sz="0" w:space="0" w:color="auto"/>
              </w:divBdr>
            </w:div>
            <w:div w:id="915356308">
              <w:marLeft w:val="0"/>
              <w:marRight w:val="0"/>
              <w:marTop w:val="0"/>
              <w:marBottom w:val="0"/>
              <w:divBdr>
                <w:top w:val="none" w:sz="0" w:space="0" w:color="auto"/>
                <w:left w:val="none" w:sz="0" w:space="0" w:color="auto"/>
                <w:bottom w:val="none" w:sz="0" w:space="0" w:color="auto"/>
                <w:right w:val="none" w:sz="0" w:space="0" w:color="auto"/>
              </w:divBdr>
            </w:div>
            <w:div w:id="959146088">
              <w:marLeft w:val="0"/>
              <w:marRight w:val="0"/>
              <w:marTop w:val="0"/>
              <w:marBottom w:val="0"/>
              <w:divBdr>
                <w:top w:val="none" w:sz="0" w:space="0" w:color="auto"/>
                <w:left w:val="none" w:sz="0" w:space="0" w:color="auto"/>
                <w:bottom w:val="none" w:sz="0" w:space="0" w:color="auto"/>
                <w:right w:val="none" w:sz="0" w:space="0" w:color="auto"/>
              </w:divBdr>
            </w:div>
            <w:div w:id="1092313105">
              <w:marLeft w:val="0"/>
              <w:marRight w:val="0"/>
              <w:marTop w:val="0"/>
              <w:marBottom w:val="0"/>
              <w:divBdr>
                <w:top w:val="none" w:sz="0" w:space="0" w:color="auto"/>
                <w:left w:val="none" w:sz="0" w:space="0" w:color="auto"/>
                <w:bottom w:val="none" w:sz="0" w:space="0" w:color="auto"/>
                <w:right w:val="none" w:sz="0" w:space="0" w:color="auto"/>
              </w:divBdr>
            </w:div>
            <w:div w:id="1177116687">
              <w:marLeft w:val="0"/>
              <w:marRight w:val="0"/>
              <w:marTop w:val="0"/>
              <w:marBottom w:val="0"/>
              <w:divBdr>
                <w:top w:val="none" w:sz="0" w:space="0" w:color="auto"/>
                <w:left w:val="none" w:sz="0" w:space="0" w:color="auto"/>
                <w:bottom w:val="none" w:sz="0" w:space="0" w:color="auto"/>
                <w:right w:val="none" w:sz="0" w:space="0" w:color="auto"/>
              </w:divBdr>
            </w:div>
            <w:div w:id="1289551927">
              <w:marLeft w:val="0"/>
              <w:marRight w:val="0"/>
              <w:marTop w:val="0"/>
              <w:marBottom w:val="0"/>
              <w:divBdr>
                <w:top w:val="none" w:sz="0" w:space="0" w:color="auto"/>
                <w:left w:val="none" w:sz="0" w:space="0" w:color="auto"/>
                <w:bottom w:val="none" w:sz="0" w:space="0" w:color="auto"/>
                <w:right w:val="none" w:sz="0" w:space="0" w:color="auto"/>
              </w:divBdr>
            </w:div>
            <w:div w:id="1330060087">
              <w:marLeft w:val="0"/>
              <w:marRight w:val="0"/>
              <w:marTop w:val="0"/>
              <w:marBottom w:val="0"/>
              <w:divBdr>
                <w:top w:val="none" w:sz="0" w:space="0" w:color="auto"/>
                <w:left w:val="none" w:sz="0" w:space="0" w:color="auto"/>
                <w:bottom w:val="none" w:sz="0" w:space="0" w:color="auto"/>
                <w:right w:val="none" w:sz="0" w:space="0" w:color="auto"/>
              </w:divBdr>
            </w:div>
            <w:div w:id="1374423130">
              <w:marLeft w:val="0"/>
              <w:marRight w:val="0"/>
              <w:marTop w:val="0"/>
              <w:marBottom w:val="0"/>
              <w:divBdr>
                <w:top w:val="none" w:sz="0" w:space="0" w:color="auto"/>
                <w:left w:val="none" w:sz="0" w:space="0" w:color="auto"/>
                <w:bottom w:val="none" w:sz="0" w:space="0" w:color="auto"/>
                <w:right w:val="none" w:sz="0" w:space="0" w:color="auto"/>
              </w:divBdr>
            </w:div>
            <w:div w:id="1579899078">
              <w:marLeft w:val="0"/>
              <w:marRight w:val="0"/>
              <w:marTop w:val="0"/>
              <w:marBottom w:val="0"/>
              <w:divBdr>
                <w:top w:val="none" w:sz="0" w:space="0" w:color="auto"/>
                <w:left w:val="none" w:sz="0" w:space="0" w:color="auto"/>
                <w:bottom w:val="none" w:sz="0" w:space="0" w:color="auto"/>
                <w:right w:val="none" w:sz="0" w:space="0" w:color="auto"/>
              </w:divBdr>
            </w:div>
            <w:div w:id="1582595896">
              <w:marLeft w:val="0"/>
              <w:marRight w:val="0"/>
              <w:marTop w:val="0"/>
              <w:marBottom w:val="0"/>
              <w:divBdr>
                <w:top w:val="none" w:sz="0" w:space="0" w:color="auto"/>
                <w:left w:val="none" w:sz="0" w:space="0" w:color="auto"/>
                <w:bottom w:val="none" w:sz="0" w:space="0" w:color="auto"/>
                <w:right w:val="none" w:sz="0" w:space="0" w:color="auto"/>
              </w:divBdr>
            </w:div>
            <w:div w:id="1760327707">
              <w:marLeft w:val="0"/>
              <w:marRight w:val="0"/>
              <w:marTop w:val="0"/>
              <w:marBottom w:val="0"/>
              <w:divBdr>
                <w:top w:val="none" w:sz="0" w:space="0" w:color="auto"/>
                <w:left w:val="none" w:sz="0" w:space="0" w:color="auto"/>
                <w:bottom w:val="none" w:sz="0" w:space="0" w:color="auto"/>
                <w:right w:val="none" w:sz="0" w:space="0" w:color="auto"/>
              </w:divBdr>
            </w:div>
            <w:div w:id="1777673925">
              <w:marLeft w:val="0"/>
              <w:marRight w:val="0"/>
              <w:marTop w:val="0"/>
              <w:marBottom w:val="0"/>
              <w:divBdr>
                <w:top w:val="none" w:sz="0" w:space="0" w:color="auto"/>
                <w:left w:val="none" w:sz="0" w:space="0" w:color="auto"/>
                <w:bottom w:val="none" w:sz="0" w:space="0" w:color="auto"/>
                <w:right w:val="none" w:sz="0" w:space="0" w:color="auto"/>
              </w:divBdr>
            </w:div>
            <w:div w:id="1958636351">
              <w:marLeft w:val="0"/>
              <w:marRight w:val="0"/>
              <w:marTop w:val="0"/>
              <w:marBottom w:val="0"/>
              <w:divBdr>
                <w:top w:val="none" w:sz="0" w:space="0" w:color="auto"/>
                <w:left w:val="none" w:sz="0" w:space="0" w:color="auto"/>
                <w:bottom w:val="none" w:sz="0" w:space="0" w:color="auto"/>
                <w:right w:val="none" w:sz="0" w:space="0" w:color="auto"/>
              </w:divBdr>
            </w:div>
            <w:div w:id="1990550175">
              <w:marLeft w:val="0"/>
              <w:marRight w:val="0"/>
              <w:marTop w:val="0"/>
              <w:marBottom w:val="0"/>
              <w:divBdr>
                <w:top w:val="none" w:sz="0" w:space="0" w:color="auto"/>
                <w:left w:val="none" w:sz="0" w:space="0" w:color="auto"/>
                <w:bottom w:val="none" w:sz="0" w:space="0" w:color="auto"/>
                <w:right w:val="none" w:sz="0" w:space="0" w:color="auto"/>
              </w:divBdr>
            </w:div>
            <w:div w:id="2054959240">
              <w:marLeft w:val="0"/>
              <w:marRight w:val="0"/>
              <w:marTop w:val="0"/>
              <w:marBottom w:val="0"/>
              <w:divBdr>
                <w:top w:val="none" w:sz="0" w:space="0" w:color="auto"/>
                <w:left w:val="none" w:sz="0" w:space="0" w:color="auto"/>
                <w:bottom w:val="none" w:sz="0" w:space="0" w:color="auto"/>
                <w:right w:val="none" w:sz="0" w:space="0" w:color="auto"/>
              </w:divBdr>
            </w:div>
            <w:div w:id="2113352356">
              <w:marLeft w:val="0"/>
              <w:marRight w:val="0"/>
              <w:marTop w:val="0"/>
              <w:marBottom w:val="0"/>
              <w:divBdr>
                <w:top w:val="none" w:sz="0" w:space="0" w:color="auto"/>
                <w:left w:val="none" w:sz="0" w:space="0" w:color="auto"/>
                <w:bottom w:val="none" w:sz="0" w:space="0" w:color="auto"/>
                <w:right w:val="none" w:sz="0" w:space="0" w:color="auto"/>
              </w:divBdr>
            </w:div>
          </w:divsChild>
        </w:div>
        <w:div w:id="1660616973">
          <w:marLeft w:val="0"/>
          <w:marRight w:val="0"/>
          <w:marTop w:val="0"/>
          <w:marBottom w:val="0"/>
          <w:divBdr>
            <w:top w:val="none" w:sz="0" w:space="0" w:color="auto"/>
            <w:left w:val="none" w:sz="0" w:space="0" w:color="auto"/>
            <w:bottom w:val="none" w:sz="0" w:space="0" w:color="auto"/>
            <w:right w:val="none" w:sz="0" w:space="0" w:color="auto"/>
          </w:divBdr>
        </w:div>
        <w:div w:id="1663241977">
          <w:marLeft w:val="0"/>
          <w:marRight w:val="0"/>
          <w:marTop w:val="0"/>
          <w:marBottom w:val="0"/>
          <w:divBdr>
            <w:top w:val="none" w:sz="0" w:space="0" w:color="auto"/>
            <w:left w:val="none" w:sz="0" w:space="0" w:color="auto"/>
            <w:bottom w:val="none" w:sz="0" w:space="0" w:color="auto"/>
            <w:right w:val="none" w:sz="0" w:space="0" w:color="auto"/>
          </w:divBdr>
        </w:div>
        <w:div w:id="1677418253">
          <w:marLeft w:val="0"/>
          <w:marRight w:val="0"/>
          <w:marTop w:val="0"/>
          <w:marBottom w:val="0"/>
          <w:divBdr>
            <w:top w:val="none" w:sz="0" w:space="0" w:color="auto"/>
            <w:left w:val="none" w:sz="0" w:space="0" w:color="auto"/>
            <w:bottom w:val="none" w:sz="0" w:space="0" w:color="auto"/>
            <w:right w:val="none" w:sz="0" w:space="0" w:color="auto"/>
          </w:divBdr>
        </w:div>
        <w:div w:id="1681201977">
          <w:marLeft w:val="0"/>
          <w:marRight w:val="0"/>
          <w:marTop w:val="0"/>
          <w:marBottom w:val="0"/>
          <w:divBdr>
            <w:top w:val="none" w:sz="0" w:space="0" w:color="auto"/>
            <w:left w:val="none" w:sz="0" w:space="0" w:color="auto"/>
            <w:bottom w:val="none" w:sz="0" w:space="0" w:color="auto"/>
            <w:right w:val="none" w:sz="0" w:space="0" w:color="auto"/>
          </w:divBdr>
        </w:div>
        <w:div w:id="1689603358">
          <w:marLeft w:val="0"/>
          <w:marRight w:val="0"/>
          <w:marTop w:val="0"/>
          <w:marBottom w:val="0"/>
          <w:divBdr>
            <w:top w:val="none" w:sz="0" w:space="0" w:color="auto"/>
            <w:left w:val="none" w:sz="0" w:space="0" w:color="auto"/>
            <w:bottom w:val="none" w:sz="0" w:space="0" w:color="auto"/>
            <w:right w:val="none" w:sz="0" w:space="0" w:color="auto"/>
          </w:divBdr>
        </w:div>
        <w:div w:id="1695308100">
          <w:marLeft w:val="0"/>
          <w:marRight w:val="0"/>
          <w:marTop w:val="0"/>
          <w:marBottom w:val="0"/>
          <w:divBdr>
            <w:top w:val="none" w:sz="0" w:space="0" w:color="auto"/>
            <w:left w:val="none" w:sz="0" w:space="0" w:color="auto"/>
            <w:bottom w:val="none" w:sz="0" w:space="0" w:color="auto"/>
            <w:right w:val="none" w:sz="0" w:space="0" w:color="auto"/>
          </w:divBdr>
        </w:div>
        <w:div w:id="1699545416">
          <w:marLeft w:val="0"/>
          <w:marRight w:val="0"/>
          <w:marTop w:val="0"/>
          <w:marBottom w:val="0"/>
          <w:divBdr>
            <w:top w:val="none" w:sz="0" w:space="0" w:color="auto"/>
            <w:left w:val="none" w:sz="0" w:space="0" w:color="auto"/>
            <w:bottom w:val="none" w:sz="0" w:space="0" w:color="auto"/>
            <w:right w:val="none" w:sz="0" w:space="0" w:color="auto"/>
          </w:divBdr>
        </w:div>
        <w:div w:id="1701592258">
          <w:marLeft w:val="0"/>
          <w:marRight w:val="0"/>
          <w:marTop w:val="0"/>
          <w:marBottom w:val="0"/>
          <w:divBdr>
            <w:top w:val="none" w:sz="0" w:space="0" w:color="auto"/>
            <w:left w:val="none" w:sz="0" w:space="0" w:color="auto"/>
            <w:bottom w:val="none" w:sz="0" w:space="0" w:color="auto"/>
            <w:right w:val="none" w:sz="0" w:space="0" w:color="auto"/>
          </w:divBdr>
        </w:div>
        <w:div w:id="1707827424">
          <w:marLeft w:val="0"/>
          <w:marRight w:val="0"/>
          <w:marTop w:val="0"/>
          <w:marBottom w:val="0"/>
          <w:divBdr>
            <w:top w:val="none" w:sz="0" w:space="0" w:color="auto"/>
            <w:left w:val="none" w:sz="0" w:space="0" w:color="auto"/>
            <w:bottom w:val="none" w:sz="0" w:space="0" w:color="auto"/>
            <w:right w:val="none" w:sz="0" w:space="0" w:color="auto"/>
          </w:divBdr>
        </w:div>
        <w:div w:id="1710454482">
          <w:marLeft w:val="0"/>
          <w:marRight w:val="0"/>
          <w:marTop w:val="0"/>
          <w:marBottom w:val="0"/>
          <w:divBdr>
            <w:top w:val="none" w:sz="0" w:space="0" w:color="auto"/>
            <w:left w:val="none" w:sz="0" w:space="0" w:color="auto"/>
            <w:bottom w:val="none" w:sz="0" w:space="0" w:color="auto"/>
            <w:right w:val="none" w:sz="0" w:space="0" w:color="auto"/>
          </w:divBdr>
        </w:div>
        <w:div w:id="1718430866">
          <w:marLeft w:val="0"/>
          <w:marRight w:val="0"/>
          <w:marTop w:val="0"/>
          <w:marBottom w:val="0"/>
          <w:divBdr>
            <w:top w:val="none" w:sz="0" w:space="0" w:color="auto"/>
            <w:left w:val="none" w:sz="0" w:space="0" w:color="auto"/>
            <w:bottom w:val="none" w:sz="0" w:space="0" w:color="auto"/>
            <w:right w:val="none" w:sz="0" w:space="0" w:color="auto"/>
          </w:divBdr>
        </w:div>
        <w:div w:id="1727797789">
          <w:marLeft w:val="0"/>
          <w:marRight w:val="0"/>
          <w:marTop w:val="0"/>
          <w:marBottom w:val="0"/>
          <w:divBdr>
            <w:top w:val="none" w:sz="0" w:space="0" w:color="auto"/>
            <w:left w:val="none" w:sz="0" w:space="0" w:color="auto"/>
            <w:bottom w:val="none" w:sz="0" w:space="0" w:color="auto"/>
            <w:right w:val="none" w:sz="0" w:space="0" w:color="auto"/>
          </w:divBdr>
        </w:div>
        <w:div w:id="1732852026">
          <w:marLeft w:val="0"/>
          <w:marRight w:val="0"/>
          <w:marTop w:val="0"/>
          <w:marBottom w:val="0"/>
          <w:divBdr>
            <w:top w:val="none" w:sz="0" w:space="0" w:color="auto"/>
            <w:left w:val="none" w:sz="0" w:space="0" w:color="auto"/>
            <w:bottom w:val="none" w:sz="0" w:space="0" w:color="auto"/>
            <w:right w:val="none" w:sz="0" w:space="0" w:color="auto"/>
          </w:divBdr>
        </w:div>
        <w:div w:id="1733769536">
          <w:marLeft w:val="0"/>
          <w:marRight w:val="0"/>
          <w:marTop w:val="0"/>
          <w:marBottom w:val="0"/>
          <w:divBdr>
            <w:top w:val="none" w:sz="0" w:space="0" w:color="auto"/>
            <w:left w:val="none" w:sz="0" w:space="0" w:color="auto"/>
            <w:bottom w:val="none" w:sz="0" w:space="0" w:color="auto"/>
            <w:right w:val="none" w:sz="0" w:space="0" w:color="auto"/>
          </w:divBdr>
        </w:div>
        <w:div w:id="1735739530">
          <w:marLeft w:val="0"/>
          <w:marRight w:val="0"/>
          <w:marTop w:val="0"/>
          <w:marBottom w:val="0"/>
          <w:divBdr>
            <w:top w:val="none" w:sz="0" w:space="0" w:color="auto"/>
            <w:left w:val="none" w:sz="0" w:space="0" w:color="auto"/>
            <w:bottom w:val="none" w:sz="0" w:space="0" w:color="auto"/>
            <w:right w:val="none" w:sz="0" w:space="0" w:color="auto"/>
          </w:divBdr>
        </w:div>
        <w:div w:id="1735856047">
          <w:marLeft w:val="0"/>
          <w:marRight w:val="0"/>
          <w:marTop w:val="0"/>
          <w:marBottom w:val="0"/>
          <w:divBdr>
            <w:top w:val="none" w:sz="0" w:space="0" w:color="auto"/>
            <w:left w:val="none" w:sz="0" w:space="0" w:color="auto"/>
            <w:bottom w:val="none" w:sz="0" w:space="0" w:color="auto"/>
            <w:right w:val="none" w:sz="0" w:space="0" w:color="auto"/>
          </w:divBdr>
        </w:div>
        <w:div w:id="1744060836">
          <w:marLeft w:val="0"/>
          <w:marRight w:val="0"/>
          <w:marTop w:val="0"/>
          <w:marBottom w:val="0"/>
          <w:divBdr>
            <w:top w:val="none" w:sz="0" w:space="0" w:color="auto"/>
            <w:left w:val="none" w:sz="0" w:space="0" w:color="auto"/>
            <w:bottom w:val="none" w:sz="0" w:space="0" w:color="auto"/>
            <w:right w:val="none" w:sz="0" w:space="0" w:color="auto"/>
          </w:divBdr>
        </w:div>
        <w:div w:id="1775593167">
          <w:marLeft w:val="0"/>
          <w:marRight w:val="0"/>
          <w:marTop w:val="0"/>
          <w:marBottom w:val="0"/>
          <w:divBdr>
            <w:top w:val="none" w:sz="0" w:space="0" w:color="auto"/>
            <w:left w:val="none" w:sz="0" w:space="0" w:color="auto"/>
            <w:bottom w:val="none" w:sz="0" w:space="0" w:color="auto"/>
            <w:right w:val="none" w:sz="0" w:space="0" w:color="auto"/>
          </w:divBdr>
        </w:div>
        <w:div w:id="1776944328">
          <w:marLeft w:val="0"/>
          <w:marRight w:val="0"/>
          <w:marTop w:val="0"/>
          <w:marBottom w:val="0"/>
          <w:divBdr>
            <w:top w:val="none" w:sz="0" w:space="0" w:color="auto"/>
            <w:left w:val="none" w:sz="0" w:space="0" w:color="auto"/>
            <w:bottom w:val="none" w:sz="0" w:space="0" w:color="auto"/>
            <w:right w:val="none" w:sz="0" w:space="0" w:color="auto"/>
          </w:divBdr>
        </w:div>
        <w:div w:id="1781485252">
          <w:marLeft w:val="0"/>
          <w:marRight w:val="0"/>
          <w:marTop w:val="0"/>
          <w:marBottom w:val="0"/>
          <w:divBdr>
            <w:top w:val="none" w:sz="0" w:space="0" w:color="auto"/>
            <w:left w:val="none" w:sz="0" w:space="0" w:color="auto"/>
            <w:bottom w:val="none" w:sz="0" w:space="0" w:color="auto"/>
            <w:right w:val="none" w:sz="0" w:space="0" w:color="auto"/>
          </w:divBdr>
        </w:div>
        <w:div w:id="1784764852">
          <w:marLeft w:val="0"/>
          <w:marRight w:val="0"/>
          <w:marTop w:val="0"/>
          <w:marBottom w:val="0"/>
          <w:divBdr>
            <w:top w:val="none" w:sz="0" w:space="0" w:color="auto"/>
            <w:left w:val="none" w:sz="0" w:space="0" w:color="auto"/>
            <w:bottom w:val="none" w:sz="0" w:space="0" w:color="auto"/>
            <w:right w:val="none" w:sz="0" w:space="0" w:color="auto"/>
          </w:divBdr>
        </w:div>
        <w:div w:id="1786849399">
          <w:marLeft w:val="0"/>
          <w:marRight w:val="0"/>
          <w:marTop w:val="0"/>
          <w:marBottom w:val="0"/>
          <w:divBdr>
            <w:top w:val="none" w:sz="0" w:space="0" w:color="auto"/>
            <w:left w:val="none" w:sz="0" w:space="0" w:color="auto"/>
            <w:bottom w:val="none" w:sz="0" w:space="0" w:color="auto"/>
            <w:right w:val="none" w:sz="0" w:space="0" w:color="auto"/>
          </w:divBdr>
        </w:div>
        <w:div w:id="1791777929">
          <w:marLeft w:val="0"/>
          <w:marRight w:val="0"/>
          <w:marTop w:val="0"/>
          <w:marBottom w:val="0"/>
          <w:divBdr>
            <w:top w:val="none" w:sz="0" w:space="0" w:color="auto"/>
            <w:left w:val="none" w:sz="0" w:space="0" w:color="auto"/>
            <w:bottom w:val="none" w:sz="0" w:space="0" w:color="auto"/>
            <w:right w:val="none" w:sz="0" w:space="0" w:color="auto"/>
          </w:divBdr>
        </w:div>
        <w:div w:id="1796950473">
          <w:marLeft w:val="0"/>
          <w:marRight w:val="0"/>
          <w:marTop w:val="0"/>
          <w:marBottom w:val="0"/>
          <w:divBdr>
            <w:top w:val="none" w:sz="0" w:space="0" w:color="auto"/>
            <w:left w:val="none" w:sz="0" w:space="0" w:color="auto"/>
            <w:bottom w:val="none" w:sz="0" w:space="0" w:color="auto"/>
            <w:right w:val="none" w:sz="0" w:space="0" w:color="auto"/>
          </w:divBdr>
        </w:div>
        <w:div w:id="1804469500">
          <w:marLeft w:val="0"/>
          <w:marRight w:val="0"/>
          <w:marTop w:val="0"/>
          <w:marBottom w:val="0"/>
          <w:divBdr>
            <w:top w:val="none" w:sz="0" w:space="0" w:color="auto"/>
            <w:left w:val="none" w:sz="0" w:space="0" w:color="auto"/>
            <w:bottom w:val="none" w:sz="0" w:space="0" w:color="auto"/>
            <w:right w:val="none" w:sz="0" w:space="0" w:color="auto"/>
          </w:divBdr>
        </w:div>
        <w:div w:id="1805001636">
          <w:marLeft w:val="0"/>
          <w:marRight w:val="0"/>
          <w:marTop w:val="0"/>
          <w:marBottom w:val="0"/>
          <w:divBdr>
            <w:top w:val="none" w:sz="0" w:space="0" w:color="auto"/>
            <w:left w:val="none" w:sz="0" w:space="0" w:color="auto"/>
            <w:bottom w:val="none" w:sz="0" w:space="0" w:color="auto"/>
            <w:right w:val="none" w:sz="0" w:space="0" w:color="auto"/>
          </w:divBdr>
        </w:div>
        <w:div w:id="1805929776">
          <w:marLeft w:val="0"/>
          <w:marRight w:val="0"/>
          <w:marTop w:val="0"/>
          <w:marBottom w:val="0"/>
          <w:divBdr>
            <w:top w:val="none" w:sz="0" w:space="0" w:color="auto"/>
            <w:left w:val="none" w:sz="0" w:space="0" w:color="auto"/>
            <w:bottom w:val="none" w:sz="0" w:space="0" w:color="auto"/>
            <w:right w:val="none" w:sz="0" w:space="0" w:color="auto"/>
          </w:divBdr>
        </w:div>
        <w:div w:id="1807578175">
          <w:marLeft w:val="0"/>
          <w:marRight w:val="0"/>
          <w:marTop w:val="0"/>
          <w:marBottom w:val="0"/>
          <w:divBdr>
            <w:top w:val="none" w:sz="0" w:space="0" w:color="auto"/>
            <w:left w:val="none" w:sz="0" w:space="0" w:color="auto"/>
            <w:bottom w:val="none" w:sz="0" w:space="0" w:color="auto"/>
            <w:right w:val="none" w:sz="0" w:space="0" w:color="auto"/>
          </w:divBdr>
        </w:div>
        <w:div w:id="1808891875">
          <w:marLeft w:val="0"/>
          <w:marRight w:val="0"/>
          <w:marTop w:val="0"/>
          <w:marBottom w:val="0"/>
          <w:divBdr>
            <w:top w:val="none" w:sz="0" w:space="0" w:color="auto"/>
            <w:left w:val="none" w:sz="0" w:space="0" w:color="auto"/>
            <w:bottom w:val="none" w:sz="0" w:space="0" w:color="auto"/>
            <w:right w:val="none" w:sz="0" w:space="0" w:color="auto"/>
          </w:divBdr>
        </w:div>
        <w:div w:id="1811095818">
          <w:marLeft w:val="0"/>
          <w:marRight w:val="0"/>
          <w:marTop w:val="0"/>
          <w:marBottom w:val="0"/>
          <w:divBdr>
            <w:top w:val="none" w:sz="0" w:space="0" w:color="auto"/>
            <w:left w:val="none" w:sz="0" w:space="0" w:color="auto"/>
            <w:bottom w:val="none" w:sz="0" w:space="0" w:color="auto"/>
            <w:right w:val="none" w:sz="0" w:space="0" w:color="auto"/>
          </w:divBdr>
        </w:div>
        <w:div w:id="1816213616">
          <w:marLeft w:val="0"/>
          <w:marRight w:val="0"/>
          <w:marTop w:val="0"/>
          <w:marBottom w:val="0"/>
          <w:divBdr>
            <w:top w:val="none" w:sz="0" w:space="0" w:color="auto"/>
            <w:left w:val="none" w:sz="0" w:space="0" w:color="auto"/>
            <w:bottom w:val="none" w:sz="0" w:space="0" w:color="auto"/>
            <w:right w:val="none" w:sz="0" w:space="0" w:color="auto"/>
          </w:divBdr>
        </w:div>
        <w:div w:id="1820265347">
          <w:marLeft w:val="0"/>
          <w:marRight w:val="0"/>
          <w:marTop w:val="0"/>
          <w:marBottom w:val="0"/>
          <w:divBdr>
            <w:top w:val="none" w:sz="0" w:space="0" w:color="auto"/>
            <w:left w:val="none" w:sz="0" w:space="0" w:color="auto"/>
            <w:bottom w:val="none" w:sz="0" w:space="0" w:color="auto"/>
            <w:right w:val="none" w:sz="0" w:space="0" w:color="auto"/>
          </w:divBdr>
        </w:div>
        <w:div w:id="1824202704">
          <w:marLeft w:val="0"/>
          <w:marRight w:val="0"/>
          <w:marTop w:val="0"/>
          <w:marBottom w:val="0"/>
          <w:divBdr>
            <w:top w:val="none" w:sz="0" w:space="0" w:color="auto"/>
            <w:left w:val="none" w:sz="0" w:space="0" w:color="auto"/>
            <w:bottom w:val="none" w:sz="0" w:space="0" w:color="auto"/>
            <w:right w:val="none" w:sz="0" w:space="0" w:color="auto"/>
          </w:divBdr>
        </w:div>
        <w:div w:id="1836843511">
          <w:marLeft w:val="0"/>
          <w:marRight w:val="0"/>
          <w:marTop w:val="0"/>
          <w:marBottom w:val="0"/>
          <w:divBdr>
            <w:top w:val="none" w:sz="0" w:space="0" w:color="auto"/>
            <w:left w:val="none" w:sz="0" w:space="0" w:color="auto"/>
            <w:bottom w:val="none" w:sz="0" w:space="0" w:color="auto"/>
            <w:right w:val="none" w:sz="0" w:space="0" w:color="auto"/>
          </w:divBdr>
        </w:div>
        <w:div w:id="1838958673">
          <w:marLeft w:val="0"/>
          <w:marRight w:val="0"/>
          <w:marTop w:val="0"/>
          <w:marBottom w:val="0"/>
          <w:divBdr>
            <w:top w:val="none" w:sz="0" w:space="0" w:color="auto"/>
            <w:left w:val="none" w:sz="0" w:space="0" w:color="auto"/>
            <w:bottom w:val="none" w:sz="0" w:space="0" w:color="auto"/>
            <w:right w:val="none" w:sz="0" w:space="0" w:color="auto"/>
          </w:divBdr>
        </w:div>
        <w:div w:id="1841499726">
          <w:marLeft w:val="0"/>
          <w:marRight w:val="0"/>
          <w:marTop w:val="0"/>
          <w:marBottom w:val="0"/>
          <w:divBdr>
            <w:top w:val="none" w:sz="0" w:space="0" w:color="auto"/>
            <w:left w:val="none" w:sz="0" w:space="0" w:color="auto"/>
            <w:bottom w:val="none" w:sz="0" w:space="0" w:color="auto"/>
            <w:right w:val="none" w:sz="0" w:space="0" w:color="auto"/>
          </w:divBdr>
        </w:div>
        <w:div w:id="1844860734">
          <w:marLeft w:val="0"/>
          <w:marRight w:val="0"/>
          <w:marTop w:val="0"/>
          <w:marBottom w:val="0"/>
          <w:divBdr>
            <w:top w:val="none" w:sz="0" w:space="0" w:color="auto"/>
            <w:left w:val="none" w:sz="0" w:space="0" w:color="auto"/>
            <w:bottom w:val="none" w:sz="0" w:space="0" w:color="auto"/>
            <w:right w:val="none" w:sz="0" w:space="0" w:color="auto"/>
          </w:divBdr>
        </w:div>
        <w:div w:id="1847745994">
          <w:marLeft w:val="0"/>
          <w:marRight w:val="0"/>
          <w:marTop w:val="0"/>
          <w:marBottom w:val="0"/>
          <w:divBdr>
            <w:top w:val="none" w:sz="0" w:space="0" w:color="auto"/>
            <w:left w:val="none" w:sz="0" w:space="0" w:color="auto"/>
            <w:bottom w:val="none" w:sz="0" w:space="0" w:color="auto"/>
            <w:right w:val="none" w:sz="0" w:space="0" w:color="auto"/>
          </w:divBdr>
        </w:div>
        <w:div w:id="1851288758">
          <w:marLeft w:val="0"/>
          <w:marRight w:val="0"/>
          <w:marTop w:val="0"/>
          <w:marBottom w:val="0"/>
          <w:divBdr>
            <w:top w:val="none" w:sz="0" w:space="0" w:color="auto"/>
            <w:left w:val="none" w:sz="0" w:space="0" w:color="auto"/>
            <w:bottom w:val="none" w:sz="0" w:space="0" w:color="auto"/>
            <w:right w:val="none" w:sz="0" w:space="0" w:color="auto"/>
          </w:divBdr>
        </w:div>
        <w:div w:id="1871214602">
          <w:marLeft w:val="0"/>
          <w:marRight w:val="0"/>
          <w:marTop w:val="0"/>
          <w:marBottom w:val="0"/>
          <w:divBdr>
            <w:top w:val="none" w:sz="0" w:space="0" w:color="auto"/>
            <w:left w:val="none" w:sz="0" w:space="0" w:color="auto"/>
            <w:bottom w:val="none" w:sz="0" w:space="0" w:color="auto"/>
            <w:right w:val="none" w:sz="0" w:space="0" w:color="auto"/>
          </w:divBdr>
        </w:div>
        <w:div w:id="1871380593">
          <w:marLeft w:val="0"/>
          <w:marRight w:val="0"/>
          <w:marTop w:val="0"/>
          <w:marBottom w:val="0"/>
          <w:divBdr>
            <w:top w:val="none" w:sz="0" w:space="0" w:color="auto"/>
            <w:left w:val="none" w:sz="0" w:space="0" w:color="auto"/>
            <w:bottom w:val="none" w:sz="0" w:space="0" w:color="auto"/>
            <w:right w:val="none" w:sz="0" w:space="0" w:color="auto"/>
          </w:divBdr>
        </w:div>
        <w:div w:id="1875540103">
          <w:marLeft w:val="0"/>
          <w:marRight w:val="0"/>
          <w:marTop w:val="0"/>
          <w:marBottom w:val="0"/>
          <w:divBdr>
            <w:top w:val="none" w:sz="0" w:space="0" w:color="auto"/>
            <w:left w:val="none" w:sz="0" w:space="0" w:color="auto"/>
            <w:bottom w:val="none" w:sz="0" w:space="0" w:color="auto"/>
            <w:right w:val="none" w:sz="0" w:space="0" w:color="auto"/>
          </w:divBdr>
        </w:div>
        <w:div w:id="1877891755">
          <w:marLeft w:val="0"/>
          <w:marRight w:val="0"/>
          <w:marTop w:val="0"/>
          <w:marBottom w:val="0"/>
          <w:divBdr>
            <w:top w:val="none" w:sz="0" w:space="0" w:color="auto"/>
            <w:left w:val="none" w:sz="0" w:space="0" w:color="auto"/>
            <w:bottom w:val="none" w:sz="0" w:space="0" w:color="auto"/>
            <w:right w:val="none" w:sz="0" w:space="0" w:color="auto"/>
          </w:divBdr>
        </w:div>
        <w:div w:id="1885872026">
          <w:marLeft w:val="0"/>
          <w:marRight w:val="0"/>
          <w:marTop w:val="0"/>
          <w:marBottom w:val="0"/>
          <w:divBdr>
            <w:top w:val="none" w:sz="0" w:space="0" w:color="auto"/>
            <w:left w:val="none" w:sz="0" w:space="0" w:color="auto"/>
            <w:bottom w:val="none" w:sz="0" w:space="0" w:color="auto"/>
            <w:right w:val="none" w:sz="0" w:space="0" w:color="auto"/>
          </w:divBdr>
        </w:div>
        <w:div w:id="1894809069">
          <w:marLeft w:val="0"/>
          <w:marRight w:val="0"/>
          <w:marTop w:val="0"/>
          <w:marBottom w:val="0"/>
          <w:divBdr>
            <w:top w:val="none" w:sz="0" w:space="0" w:color="auto"/>
            <w:left w:val="none" w:sz="0" w:space="0" w:color="auto"/>
            <w:bottom w:val="none" w:sz="0" w:space="0" w:color="auto"/>
            <w:right w:val="none" w:sz="0" w:space="0" w:color="auto"/>
          </w:divBdr>
        </w:div>
        <w:div w:id="1899364714">
          <w:marLeft w:val="0"/>
          <w:marRight w:val="0"/>
          <w:marTop w:val="0"/>
          <w:marBottom w:val="0"/>
          <w:divBdr>
            <w:top w:val="none" w:sz="0" w:space="0" w:color="auto"/>
            <w:left w:val="none" w:sz="0" w:space="0" w:color="auto"/>
            <w:bottom w:val="none" w:sz="0" w:space="0" w:color="auto"/>
            <w:right w:val="none" w:sz="0" w:space="0" w:color="auto"/>
          </w:divBdr>
        </w:div>
        <w:div w:id="1915163382">
          <w:marLeft w:val="0"/>
          <w:marRight w:val="0"/>
          <w:marTop w:val="0"/>
          <w:marBottom w:val="0"/>
          <w:divBdr>
            <w:top w:val="none" w:sz="0" w:space="0" w:color="auto"/>
            <w:left w:val="none" w:sz="0" w:space="0" w:color="auto"/>
            <w:bottom w:val="none" w:sz="0" w:space="0" w:color="auto"/>
            <w:right w:val="none" w:sz="0" w:space="0" w:color="auto"/>
          </w:divBdr>
        </w:div>
        <w:div w:id="1922909439">
          <w:marLeft w:val="0"/>
          <w:marRight w:val="0"/>
          <w:marTop w:val="0"/>
          <w:marBottom w:val="0"/>
          <w:divBdr>
            <w:top w:val="none" w:sz="0" w:space="0" w:color="auto"/>
            <w:left w:val="none" w:sz="0" w:space="0" w:color="auto"/>
            <w:bottom w:val="none" w:sz="0" w:space="0" w:color="auto"/>
            <w:right w:val="none" w:sz="0" w:space="0" w:color="auto"/>
          </w:divBdr>
        </w:div>
        <w:div w:id="1926958899">
          <w:marLeft w:val="0"/>
          <w:marRight w:val="0"/>
          <w:marTop w:val="0"/>
          <w:marBottom w:val="0"/>
          <w:divBdr>
            <w:top w:val="none" w:sz="0" w:space="0" w:color="auto"/>
            <w:left w:val="none" w:sz="0" w:space="0" w:color="auto"/>
            <w:bottom w:val="none" w:sz="0" w:space="0" w:color="auto"/>
            <w:right w:val="none" w:sz="0" w:space="0" w:color="auto"/>
          </w:divBdr>
        </w:div>
        <w:div w:id="1930036969">
          <w:marLeft w:val="0"/>
          <w:marRight w:val="0"/>
          <w:marTop w:val="0"/>
          <w:marBottom w:val="0"/>
          <w:divBdr>
            <w:top w:val="none" w:sz="0" w:space="0" w:color="auto"/>
            <w:left w:val="none" w:sz="0" w:space="0" w:color="auto"/>
            <w:bottom w:val="none" w:sz="0" w:space="0" w:color="auto"/>
            <w:right w:val="none" w:sz="0" w:space="0" w:color="auto"/>
          </w:divBdr>
        </w:div>
        <w:div w:id="1932468577">
          <w:marLeft w:val="0"/>
          <w:marRight w:val="0"/>
          <w:marTop w:val="0"/>
          <w:marBottom w:val="0"/>
          <w:divBdr>
            <w:top w:val="none" w:sz="0" w:space="0" w:color="auto"/>
            <w:left w:val="none" w:sz="0" w:space="0" w:color="auto"/>
            <w:bottom w:val="none" w:sz="0" w:space="0" w:color="auto"/>
            <w:right w:val="none" w:sz="0" w:space="0" w:color="auto"/>
          </w:divBdr>
        </w:div>
        <w:div w:id="1940599592">
          <w:marLeft w:val="0"/>
          <w:marRight w:val="0"/>
          <w:marTop w:val="0"/>
          <w:marBottom w:val="0"/>
          <w:divBdr>
            <w:top w:val="none" w:sz="0" w:space="0" w:color="auto"/>
            <w:left w:val="none" w:sz="0" w:space="0" w:color="auto"/>
            <w:bottom w:val="none" w:sz="0" w:space="0" w:color="auto"/>
            <w:right w:val="none" w:sz="0" w:space="0" w:color="auto"/>
          </w:divBdr>
        </w:div>
        <w:div w:id="1943295556">
          <w:marLeft w:val="0"/>
          <w:marRight w:val="0"/>
          <w:marTop w:val="0"/>
          <w:marBottom w:val="0"/>
          <w:divBdr>
            <w:top w:val="none" w:sz="0" w:space="0" w:color="auto"/>
            <w:left w:val="none" w:sz="0" w:space="0" w:color="auto"/>
            <w:bottom w:val="none" w:sz="0" w:space="0" w:color="auto"/>
            <w:right w:val="none" w:sz="0" w:space="0" w:color="auto"/>
          </w:divBdr>
        </w:div>
        <w:div w:id="1963533458">
          <w:marLeft w:val="0"/>
          <w:marRight w:val="0"/>
          <w:marTop w:val="0"/>
          <w:marBottom w:val="0"/>
          <w:divBdr>
            <w:top w:val="none" w:sz="0" w:space="0" w:color="auto"/>
            <w:left w:val="none" w:sz="0" w:space="0" w:color="auto"/>
            <w:bottom w:val="none" w:sz="0" w:space="0" w:color="auto"/>
            <w:right w:val="none" w:sz="0" w:space="0" w:color="auto"/>
          </w:divBdr>
        </w:div>
        <w:div w:id="1969891629">
          <w:marLeft w:val="0"/>
          <w:marRight w:val="0"/>
          <w:marTop w:val="0"/>
          <w:marBottom w:val="0"/>
          <w:divBdr>
            <w:top w:val="none" w:sz="0" w:space="0" w:color="auto"/>
            <w:left w:val="none" w:sz="0" w:space="0" w:color="auto"/>
            <w:bottom w:val="none" w:sz="0" w:space="0" w:color="auto"/>
            <w:right w:val="none" w:sz="0" w:space="0" w:color="auto"/>
          </w:divBdr>
        </w:div>
        <w:div w:id="1974479467">
          <w:marLeft w:val="0"/>
          <w:marRight w:val="0"/>
          <w:marTop w:val="0"/>
          <w:marBottom w:val="0"/>
          <w:divBdr>
            <w:top w:val="none" w:sz="0" w:space="0" w:color="auto"/>
            <w:left w:val="none" w:sz="0" w:space="0" w:color="auto"/>
            <w:bottom w:val="none" w:sz="0" w:space="0" w:color="auto"/>
            <w:right w:val="none" w:sz="0" w:space="0" w:color="auto"/>
          </w:divBdr>
        </w:div>
        <w:div w:id="1979066957">
          <w:marLeft w:val="0"/>
          <w:marRight w:val="0"/>
          <w:marTop w:val="0"/>
          <w:marBottom w:val="0"/>
          <w:divBdr>
            <w:top w:val="none" w:sz="0" w:space="0" w:color="auto"/>
            <w:left w:val="none" w:sz="0" w:space="0" w:color="auto"/>
            <w:bottom w:val="none" w:sz="0" w:space="0" w:color="auto"/>
            <w:right w:val="none" w:sz="0" w:space="0" w:color="auto"/>
          </w:divBdr>
        </w:div>
        <w:div w:id="1979648805">
          <w:marLeft w:val="0"/>
          <w:marRight w:val="0"/>
          <w:marTop w:val="0"/>
          <w:marBottom w:val="0"/>
          <w:divBdr>
            <w:top w:val="none" w:sz="0" w:space="0" w:color="auto"/>
            <w:left w:val="none" w:sz="0" w:space="0" w:color="auto"/>
            <w:bottom w:val="none" w:sz="0" w:space="0" w:color="auto"/>
            <w:right w:val="none" w:sz="0" w:space="0" w:color="auto"/>
          </w:divBdr>
        </w:div>
        <w:div w:id="1982345192">
          <w:marLeft w:val="0"/>
          <w:marRight w:val="0"/>
          <w:marTop w:val="0"/>
          <w:marBottom w:val="0"/>
          <w:divBdr>
            <w:top w:val="none" w:sz="0" w:space="0" w:color="auto"/>
            <w:left w:val="none" w:sz="0" w:space="0" w:color="auto"/>
            <w:bottom w:val="none" w:sz="0" w:space="0" w:color="auto"/>
            <w:right w:val="none" w:sz="0" w:space="0" w:color="auto"/>
          </w:divBdr>
        </w:div>
        <w:div w:id="1995598438">
          <w:marLeft w:val="0"/>
          <w:marRight w:val="0"/>
          <w:marTop w:val="0"/>
          <w:marBottom w:val="0"/>
          <w:divBdr>
            <w:top w:val="none" w:sz="0" w:space="0" w:color="auto"/>
            <w:left w:val="none" w:sz="0" w:space="0" w:color="auto"/>
            <w:bottom w:val="none" w:sz="0" w:space="0" w:color="auto"/>
            <w:right w:val="none" w:sz="0" w:space="0" w:color="auto"/>
          </w:divBdr>
        </w:div>
        <w:div w:id="2016228588">
          <w:marLeft w:val="0"/>
          <w:marRight w:val="0"/>
          <w:marTop w:val="0"/>
          <w:marBottom w:val="0"/>
          <w:divBdr>
            <w:top w:val="none" w:sz="0" w:space="0" w:color="auto"/>
            <w:left w:val="none" w:sz="0" w:space="0" w:color="auto"/>
            <w:bottom w:val="none" w:sz="0" w:space="0" w:color="auto"/>
            <w:right w:val="none" w:sz="0" w:space="0" w:color="auto"/>
          </w:divBdr>
        </w:div>
        <w:div w:id="2022926820">
          <w:marLeft w:val="0"/>
          <w:marRight w:val="0"/>
          <w:marTop w:val="0"/>
          <w:marBottom w:val="0"/>
          <w:divBdr>
            <w:top w:val="none" w:sz="0" w:space="0" w:color="auto"/>
            <w:left w:val="none" w:sz="0" w:space="0" w:color="auto"/>
            <w:bottom w:val="none" w:sz="0" w:space="0" w:color="auto"/>
            <w:right w:val="none" w:sz="0" w:space="0" w:color="auto"/>
          </w:divBdr>
        </w:div>
        <w:div w:id="2032682192">
          <w:marLeft w:val="0"/>
          <w:marRight w:val="0"/>
          <w:marTop w:val="0"/>
          <w:marBottom w:val="0"/>
          <w:divBdr>
            <w:top w:val="none" w:sz="0" w:space="0" w:color="auto"/>
            <w:left w:val="none" w:sz="0" w:space="0" w:color="auto"/>
            <w:bottom w:val="none" w:sz="0" w:space="0" w:color="auto"/>
            <w:right w:val="none" w:sz="0" w:space="0" w:color="auto"/>
          </w:divBdr>
        </w:div>
        <w:div w:id="2057270393">
          <w:marLeft w:val="0"/>
          <w:marRight w:val="0"/>
          <w:marTop w:val="0"/>
          <w:marBottom w:val="0"/>
          <w:divBdr>
            <w:top w:val="none" w:sz="0" w:space="0" w:color="auto"/>
            <w:left w:val="none" w:sz="0" w:space="0" w:color="auto"/>
            <w:bottom w:val="none" w:sz="0" w:space="0" w:color="auto"/>
            <w:right w:val="none" w:sz="0" w:space="0" w:color="auto"/>
          </w:divBdr>
        </w:div>
        <w:div w:id="2067412803">
          <w:marLeft w:val="0"/>
          <w:marRight w:val="0"/>
          <w:marTop w:val="0"/>
          <w:marBottom w:val="0"/>
          <w:divBdr>
            <w:top w:val="none" w:sz="0" w:space="0" w:color="auto"/>
            <w:left w:val="none" w:sz="0" w:space="0" w:color="auto"/>
            <w:bottom w:val="none" w:sz="0" w:space="0" w:color="auto"/>
            <w:right w:val="none" w:sz="0" w:space="0" w:color="auto"/>
          </w:divBdr>
        </w:div>
        <w:div w:id="2068723890">
          <w:marLeft w:val="0"/>
          <w:marRight w:val="0"/>
          <w:marTop w:val="0"/>
          <w:marBottom w:val="0"/>
          <w:divBdr>
            <w:top w:val="none" w:sz="0" w:space="0" w:color="auto"/>
            <w:left w:val="none" w:sz="0" w:space="0" w:color="auto"/>
            <w:bottom w:val="none" w:sz="0" w:space="0" w:color="auto"/>
            <w:right w:val="none" w:sz="0" w:space="0" w:color="auto"/>
          </w:divBdr>
        </w:div>
        <w:div w:id="2068990626">
          <w:marLeft w:val="0"/>
          <w:marRight w:val="0"/>
          <w:marTop w:val="0"/>
          <w:marBottom w:val="0"/>
          <w:divBdr>
            <w:top w:val="none" w:sz="0" w:space="0" w:color="auto"/>
            <w:left w:val="none" w:sz="0" w:space="0" w:color="auto"/>
            <w:bottom w:val="none" w:sz="0" w:space="0" w:color="auto"/>
            <w:right w:val="none" w:sz="0" w:space="0" w:color="auto"/>
          </w:divBdr>
        </w:div>
        <w:div w:id="2069110989">
          <w:marLeft w:val="0"/>
          <w:marRight w:val="0"/>
          <w:marTop w:val="0"/>
          <w:marBottom w:val="0"/>
          <w:divBdr>
            <w:top w:val="none" w:sz="0" w:space="0" w:color="auto"/>
            <w:left w:val="none" w:sz="0" w:space="0" w:color="auto"/>
            <w:bottom w:val="none" w:sz="0" w:space="0" w:color="auto"/>
            <w:right w:val="none" w:sz="0" w:space="0" w:color="auto"/>
          </w:divBdr>
        </w:div>
        <w:div w:id="2083287161">
          <w:marLeft w:val="0"/>
          <w:marRight w:val="0"/>
          <w:marTop w:val="0"/>
          <w:marBottom w:val="0"/>
          <w:divBdr>
            <w:top w:val="none" w:sz="0" w:space="0" w:color="auto"/>
            <w:left w:val="none" w:sz="0" w:space="0" w:color="auto"/>
            <w:bottom w:val="none" w:sz="0" w:space="0" w:color="auto"/>
            <w:right w:val="none" w:sz="0" w:space="0" w:color="auto"/>
          </w:divBdr>
        </w:div>
        <w:div w:id="2087144119">
          <w:marLeft w:val="0"/>
          <w:marRight w:val="0"/>
          <w:marTop w:val="0"/>
          <w:marBottom w:val="0"/>
          <w:divBdr>
            <w:top w:val="none" w:sz="0" w:space="0" w:color="auto"/>
            <w:left w:val="none" w:sz="0" w:space="0" w:color="auto"/>
            <w:bottom w:val="none" w:sz="0" w:space="0" w:color="auto"/>
            <w:right w:val="none" w:sz="0" w:space="0" w:color="auto"/>
          </w:divBdr>
        </w:div>
        <w:div w:id="2089839195">
          <w:marLeft w:val="0"/>
          <w:marRight w:val="0"/>
          <w:marTop w:val="0"/>
          <w:marBottom w:val="0"/>
          <w:divBdr>
            <w:top w:val="none" w:sz="0" w:space="0" w:color="auto"/>
            <w:left w:val="none" w:sz="0" w:space="0" w:color="auto"/>
            <w:bottom w:val="none" w:sz="0" w:space="0" w:color="auto"/>
            <w:right w:val="none" w:sz="0" w:space="0" w:color="auto"/>
          </w:divBdr>
        </w:div>
        <w:div w:id="2092268456">
          <w:marLeft w:val="0"/>
          <w:marRight w:val="0"/>
          <w:marTop w:val="0"/>
          <w:marBottom w:val="0"/>
          <w:divBdr>
            <w:top w:val="none" w:sz="0" w:space="0" w:color="auto"/>
            <w:left w:val="none" w:sz="0" w:space="0" w:color="auto"/>
            <w:bottom w:val="none" w:sz="0" w:space="0" w:color="auto"/>
            <w:right w:val="none" w:sz="0" w:space="0" w:color="auto"/>
          </w:divBdr>
        </w:div>
        <w:div w:id="2094666025">
          <w:marLeft w:val="0"/>
          <w:marRight w:val="0"/>
          <w:marTop w:val="0"/>
          <w:marBottom w:val="0"/>
          <w:divBdr>
            <w:top w:val="none" w:sz="0" w:space="0" w:color="auto"/>
            <w:left w:val="none" w:sz="0" w:space="0" w:color="auto"/>
            <w:bottom w:val="none" w:sz="0" w:space="0" w:color="auto"/>
            <w:right w:val="none" w:sz="0" w:space="0" w:color="auto"/>
          </w:divBdr>
        </w:div>
        <w:div w:id="2095324442">
          <w:marLeft w:val="0"/>
          <w:marRight w:val="0"/>
          <w:marTop w:val="0"/>
          <w:marBottom w:val="0"/>
          <w:divBdr>
            <w:top w:val="none" w:sz="0" w:space="0" w:color="auto"/>
            <w:left w:val="none" w:sz="0" w:space="0" w:color="auto"/>
            <w:bottom w:val="none" w:sz="0" w:space="0" w:color="auto"/>
            <w:right w:val="none" w:sz="0" w:space="0" w:color="auto"/>
          </w:divBdr>
        </w:div>
        <w:div w:id="2103262550">
          <w:marLeft w:val="0"/>
          <w:marRight w:val="0"/>
          <w:marTop w:val="0"/>
          <w:marBottom w:val="0"/>
          <w:divBdr>
            <w:top w:val="none" w:sz="0" w:space="0" w:color="auto"/>
            <w:left w:val="none" w:sz="0" w:space="0" w:color="auto"/>
            <w:bottom w:val="none" w:sz="0" w:space="0" w:color="auto"/>
            <w:right w:val="none" w:sz="0" w:space="0" w:color="auto"/>
          </w:divBdr>
        </w:div>
        <w:div w:id="2104715604">
          <w:marLeft w:val="0"/>
          <w:marRight w:val="0"/>
          <w:marTop w:val="0"/>
          <w:marBottom w:val="0"/>
          <w:divBdr>
            <w:top w:val="none" w:sz="0" w:space="0" w:color="auto"/>
            <w:left w:val="none" w:sz="0" w:space="0" w:color="auto"/>
            <w:bottom w:val="none" w:sz="0" w:space="0" w:color="auto"/>
            <w:right w:val="none" w:sz="0" w:space="0" w:color="auto"/>
          </w:divBdr>
        </w:div>
        <w:div w:id="2113890769">
          <w:marLeft w:val="0"/>
          <w:marRight w:val="0"/>
          <w:marTop w:val="0"/>
          <w:marBottom w:val="0"/>
          <w:divBdr>
            <w:top w:val="none" w:sz="0" w:space="0" w:color="auto"/>
            <w:left w:val="none" w:sz="0" w:space="0" w:color="auto"/>
            <w:bottom w:val="none" w:sz="0" w:space="0" w:color="auto"/>
            <w:right w:val="none" w:sz="0" w:space="0" w:color="auto"/>
          </w:divBdr>
        </w:div>
        <w:div w:id="2133131393">
          <w:marLeft w:val="0"/>
          <w:marRight w:val="0"/>
          <w:marTop w:val="0"/>
          <w:marBottom w:val="0"/>
          <w:divBdr>
            <w:top w:val="none" w:sz="0" w:space="0" w:color="auto"/>
            <w:left w:val="none" w:sz="0" w:space="0" w:color="auto"/>
            <w:bottom w:val="none" w:sz="0" w:space="0" w:color="auto"/>
            <w:right w:val="none" w:sz="0" w:space="0" w:color="auto"/>
          </w:divBdr>
        </w:div>
        <w:div w:id="2134901515">
          <w:marLeft w:val="0"/>
          <w:marRight w:val="0"/>
          <w:marTop w:val="0"/>
          <w:marBottom w:val="0"/>
          <w:divBdr>
            <w:top w:val="none" w:sz="0" w:space="0" w:color="auto"/>
            <w:left w:val="none" w:sz="0" w:space="0" w:color="auto"/>
            <w:bottom w:val="none" w:sz="0" w:space="0" w:color="auto"/>
            <w:right w:val="none" w:sz="0" w:space="0" w:color="auto"/>
          </w:divBdr>
        </w:div>
        <w:div w:id="2136673592">
          <w:marLeft w:val="0"/>
          <w:marRight w:val="0"/>
          <w:marTop w:val="0"/>
          <w:marBottom w:val="0"/>
          <w:divBdr>
            <w:top w:val="none" w:sz="0" w:space="0" w:color="auto"/>
            <w:left w:val="none" w:sz="0" w:space="0" w:color="auto"/>
            <w:bottom w:val="none" w:sz="0" w:space="0" w:color="auto"/>
            <w:right w:val="none" w:sz="0" w:space="0" w:color="auto"/>
          </w:divBdr>
        </w:div>
        <w:div w:id="2137867829">
          <w:marLeft w:val="0"/>
          <w:marRight w:val="0"/>
          <w:marTop w:val="0"/>
          <w:marBottom w:val="0"/>
          <w:divBdr>
            <w:top w:val="none" w:sz="0" w:space="0" w:color="auto"/>
            <w:left w:val="none" w:sz="0" w:space="0" w:color="auto"/>
            <w:bottom w:val="none" w:sz="0" w:space="0" w:color="auto"/>
            <w:right w:val="none" w:sz="0" w:space="0" w:color="auto"/>
          </w:divBdr>
        </w:div>
        <w:div w:id="2145389634">
          <w:marLeft w:val="0"/>
          <w:marRight w:val="0"/>
          <w:marTop w:val="0"/>
          <w:marBottom w:val="0"/>
          <w:divBdr>
            <w:top w:val="none" w:sz="0" w:space="0" w:color="auto"/>
            <w:left w:val="none" w:sz="0" w:space="0" w:color="auto"/>
            <w:bottom w:val="none" w:sz="0" w:space="0" w:color="auto"/>
            <w:right w:val="none" w:sz="0" w:space="0" w:color="auto"/>
          </w:divBdr>
        </w:div>
      </w:divsChild>
    </w:div>
    <w:div w:id="1073508311">
      <w:bodyDiv w:val="1"/>
      <w:marLeft w:val="0"/>
      <w:marRight w:val="0"/>
      <w:marTop w:val="0"/>
      <w:marBottom w:val="0"/>
      <w:divBdr>
        <w:top w:val="none" w:sz="0" w:space="0" w:color="auto"/>
        <w:left w:val="none" w:sz="0" w:space="0" w:color="auto"/>
        <w:bottom w:val="none" w:sz="0" w:space="0" w:color="auto"/>
        <w:right w:val="none" w:sz="0" w:space="0" w:color="auto"/>
      </w:divBdr>
    </w:div>
    <w:div w:id="1410154549">
      <w:bodyDiv w:val="1"/>
      <w:marLeft w:val="0"/>
      <w:marRight w:val="0"/>
      <w:marTop w:val="0"/>
      <w:marBottom w:val="0"/>
      <w:divBdr>
        <w:top w:val="none" w:sz="0" w:space="0" w:color="auto"/>
        <w:left w:val="none" w:sz="0" w:space="0" w:color="auto"/>
        <w:bottom w:val="none" w:sz="0" w:space="0" w:color="auto"/>
        <w:right w:val="none" w:sz="0" w:space="0" w:color="auto"/>
      </w:divBdr>
    </w:div>
    <w:div w:id="1792632633">
      <w:bodyDiv w:val="1"/>
      <w:marLeft w:val="0"/>
      <w:marRight w:val="0"/>
      <w:marTop w:val="0"/>
      <w:marBottom w:val="0"/>
      <w:divBdr>
        <w:top w:val="none" w:sz="0" w:space="0" w:color="auto"/>
        <w:left w:val="none" w:sz="0" w:space="0" w:color="auto"/>
        <w:bottom w:val="none" w:sz="0" w:space="0" w:color="auto"/>
        <w:right w:val="none" w:sz="0" w:space="0" w:color="auto"/>
      </w:divBdr>
    </w:div>
    <w:div w:id="1998530135">
      <w:bodyDiv w:val="1"/>
      <w:marLeft w:val="0"/>
      <w:marRight w:val="0"/>
      <w:marTop w:val="0"/>
      <w:marBottom w:val="0"/>
      <w:divBdr>
        <w:top w:val="none" w:sz="0" w:space="0" w:color="auto"/>
        <w:left w:val="none" w:sz="0" w:space="0" w:color="auto"/>
        <w:bottom w:val="none" w:sz="0" w:space="0" w:color="auto"/>
        <w:right w:val="none" w:sz="0" w:space="0" w:color="auto"/>
      </w:divBdr>
      <w:divsChild>
        <w:div w:id="1319082">
          <w:marLeft w:val="0"/>
          <w:marRight w:val="0"/>
          <w:marTop w:val="0"/>
          <w:marBottom w:val="0"/>
          <w:divBdr>
            <w:top w:val="none" w:sz="0" w:space="0" w:color="auto"/>
            <w:left w:val="none" w:sz="0" w:space="0" w:color="auto"/>
            <w:bottom w:val="none" w:sz="0" w:space="0" w:color="auto"/>
            <w:right w:val="none" w:sz="0" w:space="0" w:color="auto"/>
          </w:divBdr>
        </w:div>
        <w:div w:id="34552173">
          <w:marLeft w:val="0"/>
          <w:marRight w:val="0"/>
          <w:marTop w:val="0"/>
          <w:marBottom w:val="0"/>
          <w:divBdr>
            <w:top w:val="none" w:sz="0" w:space="0" w:color="auto"/>
            <w:left w:val="none" w:sz="0" w:space="0" w:color="auto"/>
            <w:bottom w:val="none" w:sz="0" w:space="0" w:color="auto"/>
            <w:right w:val="none" w:sz="0" w:space="0" w:color="auto"/>
          </w:divBdr>
        </w:div>
        <w:div w:id="42489326">
          <w:marLeft w:val="0"/>
          <w:marRight w:val="0"/>
          <w:marTop w:val="0"/>
          <w:marBottom w:val="0"/>
          <w:divBdr>
            <w:top w:val="none" w:sz="0" w:space="0" w:color="auto"/>
            <w:left w:val="none" w:sz="0" w:space="0" w:color="auto"/>
            <w:bottom w:val="none" w:sz="0" w:space="0" w:color="auto"/>
            <w:right w:val="none" w:sz="0" w:space="0" w:color="auto"/>
          </w:divBdr>
        </w:div>
        <w:div w:id="47339769">
          <w:marLeft w:val="0"/>
          <w:marRight w:val="0"/>
          <w:marTop w:val="0"/>
          <w:marBottom w:val="0"/>
          <w:divBdr>
            <w:top w:val="none" w:sz="0" w:space="0" w:color="auto"/>
            <w:left w:val="none" w:sz="0" w:space="0" w:color="auto"/>
            <w:bottom w:val="none" w:sz="0" w:space="0" w:color="auto"/>
            <w:right w:val="none" w:sz="0" w:space="0" w:color="auto"/>
          </w:divBdr>
        </w:div>
        <w:div w:id="49351113">
          <w:marLeft w:val="0"/>
          <w:marRight w:val="0"/>
          <w:marTop w:val="0"/>
          <w:marBottom w:val="0"/>
          <w:divBdr>
            <w:top w:val="none" w:sz="0" w:space="0" w:color="auto"/>
            <w:left w:val="none" w:sz="0" w:space="0" w:color="auto"/>
            <w:bottom w:val="none" w:sz="0" w:space="0" w:color="auto"/>
            <w:right w:val="none" w:sz="0" w:space="0" w:color="auto"/>
          </w:divBdr>
        </w:div>
        <w:div w:id="61409935">
          <w:marLeft w:val="0"/>
          <w:marRight w:val="0"/>
          <w:marTop w:val="0"/>
          <w:marBottom w:val="0"/>
          <w:divBdr>
            <w:top w:val="none" w:sz="0" w:space="0" w:color="auto"/>
            <w:left w:val="none" w:sz="0" w:space="0" w:color="auto"/>
            <w:bottom w:val="none" w:sz="0" w:space="0" w:color="auto"/>
            <w:right w:val="none" w:sz="0" w:space="0" w:color="auto"/>
          </w:divBdr>
        </w:div>
        <w:div w:id="65735257">
          <w:marLeft w:val="0"/>
          <w:marRight w:val="0"/>
          <w:marTop w:val="0"/>
          <w:marBottom w:val="0"/>
          <w:divBdr>
            <w:top w:val="none" w:sz="0" w:space="0" w:color="auto"/>
            <w:left w:val="none" w:sz="0" w:space="0" w:color="auto"/>
            <w:bottom w:val="none" w:sz="0" w:space="0" w:color="auto"/>
            <w:right w:val="none" w:sz="0" w:space="0" w:color="auto"/>
          </w:divBdr>
        </w:div>
        <w:div w:id="71397655">
          <w:marLeft w:val="0"/>
          <w:marRight w:val="0"/>
          <w:marTop w:val="0"/>
          <w:marBottom w:val="0"/>
          <w:divBdr>
            <w:top w:val="none" w:sz="0" w:space="0" w:color="auto"/>
            <w:left w:val="none" w:sz="0" w:space="0" w:color="auto"/>
            <w:bottom w:val="none" w:sz="0" w:space="0" w:color="auto"/>
            <w:right w:val="none" w:sz="0" w:space="0" w:color="auto"/>
          </w:divBdr>
        </w:div>
        <w:div w:id="72746496">
          <w:marLeft w:val="0"/>
          <w:marRight w:val="0"/>
          <w:marTop w:val="0"/>
          <w:marBottom w:val="0"/>
          <w:divBdr>
            <w:top w:val="none" w:sz="0" w:space="0" w:color="auto"/>
            <w:left w:val="none" w:sz="0" w:space="0" w:color="auto"/>
            <w:bottom w:val="none" w:sz="0" w:space="0" w:color="auto"/>
            <w:right w:val="none" w:sz="0" w:space="0" w:color="auto"/>
          </w:divBdr>
        </w:div>
        <w:div w:id="73818102">
          <w:marLeft w:val="0"/>
          <w:marRight w:val="0"/>
          <w:marTop w:val="0"/>
          <w:marBottom w:val="0"/>
          <w:divBdr>
            <w:top w:val="none" w:sz="0" w:space="0" w:color="auto"/>
            <w:left w:val="none" w:sz="0" w:space="0" w:color="auto"/>
            <w:bottom w:val="none" w:sz="0" w:space="0" w:color="auto"/>
            <w:right w:val="none" w:sz="0" w:space="0" w:color="auto"/>
          </w:divBdr>
        </w:div>
        <w:div w:id="95641755">
          <w:marLeft w:val="0"/>
          <w:marRight w:val="0"/>
          <w:marTop w:val="0"/>
          <w:marBottom w:val="0"/>
          <w:divBdr>
            <w:top w:val="none" w:sz="0" w:space="0" w:color="auto"/>
            <w:left w:val="none" w:sz="0" w:space="0" w:color="auto"/>
            <w:bottom w:val="none" w:sz="0" w:space="0" w:color="auto"/>
            <w:right w:val="none" w:sz="0" w:space="0" w:color="auto"/>
          </w:divBdr>
        </w:div>
        <w:div w:id="97412566">
          <w:marLeft w:val="0"/>
          <w:marRight w:val="0"/>
          <w:marTop w:val="0"/>
          <w:marBottom w:val="0"/>
          <w:divBdr>
            <w:top w:val="none" w:sz="0" w:space="0" w:color="auto"/>
            <w:left w:val="none" w:sz="0" w:space="0" w:color="auto"/>
            <w:bottom w:val="none" w:sz="0" w:space="0" w:color="auto"/>
            <w:right w:val="none" w:sz="0" w:space="0" w:color="auto"/>
          </w:divBdr>
        </w:div>
        <w:div w:id="101151454">
          <w:marLeft w:val="0"/>
          <w:marRight w:val="0"/>
          <w:marTop w:val="0"/>
          <w:marBottom w:val="0"/>
          <w:divBdr>
            <w:top w:val="none" w:sz="0" w:space="0" w:color="auto"/>
            <w:left w:val="none" w:sz="0" w:space="0" w:color="auto"/>
            <w:bottom w:val="none" w:sz="0" w:space="0" w:color="auto"/>
            <w:right w:val="none" w:sz="0" w:space="0" w:color="auto"/>
          </w:divBdr>
        </w:div>
        <w:div w:id="103886050">
          <w:marLeft w:val="0"/>
          <w:marRight w:val="0"/>
          <w:marTop w:val="0"/>
          <w:marBottom w:val="0"/>
          <w:divBdr>
            <w:top w:val="none" w:sz="0" w:space="0" w:color="auto"/>
            <w:left w:val="none" w:sz="0" w:space="0" w:color="auto"/>
            <w:bottom w:val="none" w:sz="0" w:space="0" w:color="auto"/>
            <w:right w:val="none" w:sz="0" w:space="0" w:color="auto"/>
          </w:divBdr>
        </w:div>
        <w:div w:id="107237359">
          <w:marLeft w:val="0"/>
          <w:marRight w:val="0"/>
          <w:marTop w:val="0"/>
          <w:marBottom w:val="0"/>
          <w:divBdr>
            <w:top w:val="none" w:sz="0" w:space="0" w:color="auto"/>
            <w:left w:val="none" w:sz="0" w:space="0" w:color="auto"/>
            <w:bottom w:val="none" w:sz="0" w:space="0" w:color="auto"/>
            <w:right w:val="none" w:sz="0" w:space="0" w:color="auto"/>
          </w:divBdr>
        </w:div>
        <w:div w:id="111824806">
          <w:marLeft w:val="0"/>
          <w:marRight w:val="0"/>
          <w:marTop w:val="0"/>
          <w:marBottom w:val="0"/>
          <w:divBdr>
            <w:top w:val="none" w:sz="0" w:space="0" w:color="auto"/>
            <w:left w:val="none" w:sz="0" w:space="0" w:color="auto"/>
            <w:bottom w:val="none" w:sz="0" w:space="0" w:color="auto"/>
            <w:right w:val="none" w:sz="0" w:space="0" w:color="auto"/>
          </w:divBdr>
        </w:div>
        <w:div w:id="115876806">
          <w:marLeft w:val="0"/>
          <w:marRight w:val="0"/>
          <w:marTop w:val="0"/>
          <w:marBottom w:val="0"/>
          <w:divBdr>
            <w:top w:val="none" w:sz="0" w:space="0" w:color="auto"/>
            <w:left w:val="none" w:sz="0" w:space="0" w:color="auto"/>
            <w:bottom w:val="none" w:sz="0" w:space="0" w:color="auto"/>
            <w:right w:val="none" w:sz="0" w:space="0" w:color="auto"/>
          </w:divBdr>
        </w:div>
        <w:div w:id="121929466">
          <w:marLeft w:val="0"/>
          <w:marRight w:val="0"/>
          <w:marTop w:val="0"/>
          <w:marBottom w:val="0"/>
          <w:divBdr>
            <w:top w:val="none" w:sz="0" w:space="0" w:color="auto"/>
            <w:left w:val="none" w:sz="0" w:space="0" w:color="auto"/>
            <w:bottom w:val="none" w:sz="0" w:space="0" w:color="auto"/>
            <w:right w:val="none" w:sz="0" w:space="0" w:color="auto"/>
          </w:divBdr>
        </w:div>
        <w:div w:id="129062048">
          <w:marLeft w:val="0"/>
          <w:marRight w:val="0"/>
          <w:marTop w:val="0"/>
          <w:marBottom w:val="0"/>
          <w:divBdr>
            <w:top w:val="none" w:sz="0" w:space="0" w:color="auto"/>
            <w:left w:val="none" w:sz="0" w:space="0" w:color="auto"/>
            <w:bottom w:val="none" w:sz="0" w:space="0" w:color="auto"/>
            <w:right w:val="none" w:sz="0" w:space="0" w:color="auto"/>
          </w:divBdr>
        </w:div>
        <w:div w:id="162399825">
          <w:marLeft w:val="0"/>
          <w:marRight w:val="0"/>
          <w:marTop w:val="0"/>
          <w:marBottom w:val="0"/>
          <w:divBdr>
            <w:top w:val="none" w:sz="0" w:space="0" w:color="auto"/>
            <w:left w:val="none" w:sz="0" w:space="0" w:color="auto"/>
            <w:bottom w:val="none" w:sz="0" w:space="0" w:color="auto"/>
            <w:right w:val="none" w:sz="0" w:space="0" w:color="auto"/>
          </w:divBdr>
        </w:div>
        <w:div w:id="172841347">
          <w:marLeft w:val="0"/>
          <w:marRight w:val="0"/>
          <w:marTop w:val="0"/>
          <w:marBottom w:val="0"/>
          <w:divBdr>
            <w:top w:val="none" w:sz="0" w:space="0" w:color="auto"/>
            <w:left w:val="none" w:sz="0" w:space="0" w:color="auto"/>
            <w:bottom w:val="none" w:sz="0" w:space="0" w:color="auto"/>
            <w:right w:val="none" w:sz="0" w:space="0" w:color="auto"/>
          </w:divBdr>
        </w:div>
        <w:div w:id="185487211">
          <w:marLeft w:val="0"/>
          <w:marRight w:val="0"/>
          <w:marTop w:val="0"/>
          <w:marBottom w:val="0"/>
          <w:divBdr>
            <w:top w:val="none" w:sz="0" w:space="0" w:color="auto"/>
            <w:left w:val="none" w:sz="0" w:space="0" w:color="auto"/>
            <w:bottom w:val="none" w:sz="0" w:space="0" w:color="auto"/>
            <w:right w:val="none" w:sz="0" w:space="0" w:color="auto"/>
          </w:divBdr>
        </w:div>
        <w:div w:id="185600571">
          <w:marLeft w:val="0"/>
          <w:marRight w:val="0"/>
          <w:marTop w:val="0"/>
          <w:marBottom w:val="0"/>
          <w:divBdr>
            <w:top w:val="none" w:sz="0" w:space="0" w:color="auto"/>
            <w:left w:val="none" w:sz="0" w:space="0" w:color="auto"/>
            <w:bottom w:val="none" w:sz="0" w:space="0" w:color="auto"/>
            <w:right w:val="none" w:sz="0" w:space="0" w:color="auto"/>
          </w:divBdr>
        </w:div>
        <w:div w:id="202638619">
          <w:marLeft w:val="0"/>
          <w:marRight w:val="0"/>
          <w:marTop w:val="0"/>
          <w:marBottom w:val="0"/>
          <w:divBdr>
            <w:top w:val="none" w:sz="0" w:space="0" w:color="auto"/>
            <w:left w:val="none" w:sz="0" w:space="0" w:color="auto"/>
            <w:bottom w:val="none" w:sz="0" w:space="0" w:color="auto"/>
            <w:right w:val="none" w:sz="0" w:space="0" w:color="auto"/>
          </w:divBdr>
        </w:div>
        <w:div w:id="207224910">
          <w:marLeft w:val="0"/>
          <w:marRight w:val="0"/>
          <w:marTop w:val="0"/>
          <w:marBottom w:val="0"/>
          <w:divBdr>
            <w:top w:val="none" w:sz="0" w:space="0" w:color="auto"/>
            <w:left w:val="none" w:sz="0" w:space="0" w:color="auto"/>
            <w:bottom w:val="none" w:sz="0" w:space="0" w:color="auto"/>
            <w:right w:val="none" w:sz="0" w:space="0" w:color="auto"/>
          </w:divBdr>
        </w:div>
        <w:div w:id="221406574">
          <w:marLeft w:val="0"/>
          <w:marRight w:val="0"/>
          <w:marTop w:val="0"/>
          <w:marBottom w:val="0"/>
          <w:divBdr>
            <w:top w:val="none" w:sz="0" w:space="0" w:color="auto"/>
            <w:left w:val="none" w:sz="0" w:space="0" w:color="auto"/>
            <w:bottom w:val="none" w:sz="0" w:space="0" w:color="auto"/>
            <w:right w:val="none" w:sz="0" w:space="0" w:color="auto"/>
          </w:divBdr>
        </w:div>
        <w:div w:id="232471722">
          <w:marLeft w:val="0"/>
          <w:marRight w:val="0"/>
          <w:marTop w:val="0"/>
          <w:marBottom w:val="0"/>
          <w:divBdr>
            <w:top w:val="none" w:sz="0" w:space="0" w:color="auto"/>
            <w:left w:val="none" w:sz="0" w:space="0" w:color="auto"/>
            <w:bottom w:val="none" w:sz="0" w:space="0" w:color="auto"/>
            <w:right w:val="none" w:sz="0" w:space="0" w:color="auto"/>
          </w:divBdr>
        </w:div>
        <w:div w:id="237251699">
          <w:marLeft w:val="0"/>
          <w:marRight w:val="0"/>
          <w:marTop w:val="0"/>
          <w:marBottom w:val="0"/>
          <w:divBdr>
            <w:top w:val="none" w:sz="0" w:space="0" w:color="auto"/>
            <w:left w:val="none" w:sz="0" w:space="0" w:color="auto"/>
            <w:bottom w:val="none" w:sz="0" w:space="0" w:color="auto"/>
            <w:right w:val="none" w:sz="0" w:space="0" w:color="auto"/>
          </w:divBdr>
        </w:div>
        <w:div w:id="240718818">
          <w:marLeft w:val="0"/>
          <w:marRight w:val="0"/>
          <w:marTop w:val="0"/>
          <w:marBottom w:val="0"/>
          <w:divBdr>
            <w:top w:val="none" w:sz="0" w:space="0" w:color="auto"/>
            <w:left w:val="none" w:sz="0" w:space="0" w:color="auto"/>
            <w:bottom w:val="none" w:sz="0" w:space="0" w:color="auto"/>
            <w:right w:val="none" w:sz="0" w:space="0" w:color="auto"/>
          </w:divBdr>
        </w:div>
        <w:div w:id="244875259">
          <w:marLeft w:val="0"/>
          <w:marRight w:val="0"/>
          <w:marTop w:val="0"/>
          <w:marBottom w:val="0"/>
          <w:divBdr>
            <w:top w:val="none" w:sz="0" w:space="0" w:color="auto"/>
            <w:left w:val="none" w:sz="0" w:space="0" w:color="auto"/>
            <w:bottom w:val="none" w:sz="0" w:space="0" w:color="auto"/>
            <w:right w:val="none" w:sz="0" w:space="0" w:color="auto"/>
          </w:divBdr>
        </w:div>
        <w:div w:id="246231980">
          <w:marLeft w:val="0"/>
          <w:marRight w:val="0"/>
          <w:marTop w:val="0"/>
          <w:marBottom w:val="0"/>
          <w:divBdr>
            <w:top w:val="none" w:sz="0" w:space="0" w:color="auto"/>
            <w:left w:val="none" w:sz="0" w:space="0" w:color="auto"/>
            <w:bottom w:val="none" w:sz="0" w:space="0" w:color="auto"/>
            <w:right w:val="none" w:sz="0" w:space="0" w:color="auto"/>
          </w:divBdr>
        </w:div>
        <w:div w:id="264190530">
          <w:marLeft w:val="0"/>
          <w:marRight w:val="0"/>
          <w:marTop w:val="0"/>
          <w:marBottom w:val="0"/>
          <w:divBdr>
            <w:top w:val="none" w:sz="0" w:space="0" w:color="auto"/>
            <w:left w:val="none" w:sz="0" w:space="0" w:color="auto"/>
            <w:bottom w:val="none" w:sz="0" w:space="0" w:color="auto"/>
            <w:right w:val="none" w:sz="0" w:space="0" w:color="auto"/>
          </w:divBdr>
        </w:div>
        <w:div w:id="274752361">
          <w:marLeft w:val="0"/>
          <w:marRight w:val="0"/>
          <w:marTop w:val="0"/>
          <w:marBottom w:val="0"/>
          <w:divBdr>
            <w:top w:val="none" w:sz="0" w:space="0" w:color="auto"/>
            <w:left w:val="none" w:sz="0" w:space="0" w:color="auto"/>
            <w:bottom w:val="none" w:sz="0" w:space="0" w:color="auto"/>
            <w:right w:val="none" w:sz="0" w:space="0" w:color="auto"/>
          </w:divBdr>
        </w:div>
        <w:div w:id="316568368">
          <w:marLeft w:val="0"/>
          <w:marRight w:val="0"/>
          <w:marTop w:val="0"/>
          <w:marBottom w:val="0"/>
          <w:divBdr>
            <w:top w:val="none" w:sz="0" w:space="0" w:color="auto"/>
            <w:left w:val="none" w:sz="0" w:space="0" w:color="auto"/>
            <w:bottom w:val="none" w:sz="0" w:space="0" w:color="auto"/>
            <w:right w:val="none" w:sz="0" w:space="0" w:color="auto"/>
          </w:divBdr>
        </w:div>
        <w:div w:id="321278999">
          <w:marLeft w:val="0"/>
          <w:marRight w:val="0"/>
          <w:marTop w:val="0"/>
          <w:marBottom w:val="0"/>
          <w:divBdr>
            <w:top w:val="none" w:sz="0" w:space="0" w:color="auto"/>
            <w:left w:val="none" w:sz="0" w:space="0" w:color="auto"/>
            <w:bottom w:val="none" w:sz="0" w:space="0" w:color="auto"/>
            <w:right w:val="none" w:sz="0" w:space="0" w:color="auto"/>
          </w:divBdr>
        </w:div>
        <w:div w:id="325520819">
          <w:marLeft w:val="0"/>
          <w:marRight w:val="0"/>
          <w:marTop w:val="0"/>
          <w:marBottom w:val="0"/>
          <w:divBdr>
            <w:top w:val="none" w:sz="0" w:space="0" w:color="auto"/>
            <w:left w:val="none" w:sz="0" w:space="0" w:color="auto"/>
            <w:bottom w:val="none" w:sz="0" w:space="0" w:color="auto"/>
            <w:right w:val="none" w:sz="0" w:space="0" w:color="auto"/>
          </w:divBdr>
        </w:div>
        <w:div w:id="331839157">
          <w:marLeft w:val="0"/>
          <w:marRight w:val="0"/>
          <w:marTop w:val="0"/>
          <w:marBottom w:val="0"/>
          <w:divBdr>
            <w:top w:val="none" w:sz="0" w:space="0" w:color="auto"/>
            <w:left w:val="none" w:sz="0" w:space="0" w:color="auto"/>
            <w:bottom w:val="none" w:sz="0" w:space="0" w:color="auto"/>
            <w:right w:val="none" w:sz="0" w:space="0" w:color="auto"/>
          </w:divBdr>
        </w:div>
        <w:div w:id="357197870">
          <w:marLeft w:val="0"/>
          <w:marRight w:val="0"/>
          <w:marTop w:val="0"/>
          <w:marBottom w:val="0"/>
          <w:divBdr>
            <w:top w:val="none" w:sz="0" w:space="0" w:color="auto"/>
            <w:left w:val="none" w:sz="0" w:space="0" w:color="auto"/>
            <w:bottom w:val="none" w:sz="0" w:space="0" w:color="auto"/>
            <w:right w:val="none" w:sz="0" w:space="0" w:color="auto"/>
          </w:divBdr>
        </w:div>
        <w:div w:id="358430700">
          <w:marLeft w:val="0"/>
          <w:marRight w:val="0"/>
          <w:marTop w:val="0"/>
          <w:marBottom w:val="0"/>
          <w:divBdr>
            <w:top w:val="none" w:sz="0" w:space="0" w:color="auto"/>
            <w:left w:val="none" w:sz="0" w:space="0" w:color="auto"/>
            <w:bottom w:val="none" w:sz="0" w:space="0" w:color="auto"/>
            <w:right w:val="none" w:sz="0" w:space="0" w:color="auto"/>
          </w:divBdr>
        </w:div>
        <w:div w:id="370495700">
          <w:marLeft w:val="0"/>
          <w:marRight w:val="0"/>
          <w:marTop w:val="0"/>
          <w:marBottom w:val="0"/>
          <w:divBdr>
            <w:top w:val="none" w:sz="0" w:space="0" w:color="auto"/>
            <w:left w:val="none" w:sz="0" w:space="0" w:color="auto"/>
            <w:bottom w:val="none" w:sz="0" w:space="0" w:color="auto"/>
            <w:right w:val="none" w:sz="0" w:space="0" w:color="auto"/>
          </w:divBdr>
        </w:div>
        <w:div w:id="373509066">
          <w:marLeft w:val="0"/>
          <w:marRight w:val="0"/>
          <w:marTop w:val="0"/>
          <w:marBottom w:val="0"/>
          <w:divBdr>
            <w:top w:val="none" w:sz="0" w:space="0" w:color="auto"/>
            <w:left w:val="none" w:sz="0" w:space="0" w:color="auto"/>
            <w:bottom w:val="none" w:sz="0" w:space="0" w:color="auto"/>
            <w:right w:val="none" w:sz="0" w:space="0" w:color="auto"/>
          </w:divBdr>
        </w:div>
        <w:div w:id="387261174">
          <w:marLeft w:val="0"/>
          <w:marRight w:val="0"/>
          <w:marTop w:val="0"/>
          <w:marBottom w:val="0"/>
          <w:divBdr>
            <w:top w:val="none" w:sz="0" w:space="0" w:color="auto"/>
            <w:left w:val="none" w:sz="0" w:space="0" w:color="auto"/>
            <w:bottom w:val="none" w:sz="0" w:space="0" w:color="auto"/>
            <w:right w:val="none" w:sz="0" w:space="0" w:color="auto"/>
          </w:divBdr>
        </w:div>
        <w:div w:id="394396590">
          <w:marLeft w:val="0"/>
          <w:marRight w:val="0"/>
          <w:marTop w:val="0"/>
          <w:marBottom w:val="0"/>
          <w:divBdr>
            <w:top w:val="none" w:sz="0" w:space="0" w:color="auto"/>
            <w:left w:val="none" w:sz="0" w:space="0" w:color="auto"/>
            <w:bottom w:val="none" w:sz="0" w:space="0" w:color="auto"/>
            <w:right w:val="none" w:sz="0" w:space="0" w:color="auto"/>
          </w:divBdr>
        </w:div>
        <w:div w:id="397023529">
          <w:marLeft w:val="0"/>
          <w:marRight w:val="0"/>
          <w:marTop w:val="0"/>
          <w:marBottom w:val="0"/>
          <w:divBdr>
            <w:top w:val="none" w:sz="0" w:space="0" w:color="auto"/>
            <w:left w:val="none" w:sz="0" w:space="0" w:color="auto"/>
            <w:bottom w:val="none" w:sz="0" w:space="0" w:color="auto"/>
            <w:right w:val="none" w:sz="0" w:space="0" w:color="auto"/>
          </w:divBdr>
        </w:div>
        <w:div w:id="417675442">
          <w:marLeft w:val="0"/>
          <w:marRight w:val="0"/>
          <w:marTop w:val="0"/>
          <w:marBottom w:val="0"/>
          <w:divBdr>
            <w:top w:val="none" w:sz="0" w:space="0" w:color="auto"/>
            <w:left w:val="none" w:sz="0" w:space="0" w:color="auto"/>
            <w:bottom w:val="none" w:sz="0" w:space="0" w:color="auto"/>
            <w:right w:val="none" w:sz="0" w:space="0" w:color="auto"/>
          </w:divBdr>
        </w:div>
        <w:div w:id="417943247">
          <w:marLeft w:val="0"/>
          <w:marRight w:val="0"/>
          <w:marTop w:val="0"/>
          <w:marBottom w:val="0"/>
          <w:divBdr>
            <w:top w:val="none" w:sz="0" w:space="0" w:color="auto"/>
            <w:left w:val="none" w:sz="0" w:space="0" w:color="auto"/>
            <w:bottom w:val="none" w:sz="0" w:space="0" w:color="auto"/>
            <w:right w:val="none" w:sz="0" w:space="0" w:color="auto"/>
          </w:divBdr>
        </w:div>
        <w:div w:id="419254914">
          <w:marLeft w:val="0"/>
          <w:marRight w:val="0"/>
          <w:marTop w:val="0"/>
          <w:marBottom w:val="0"/>
          <w:divBdr>
            <w:top w:val="none" w:sz="0" w:space="0" w:color="auto"/>
            <w:left w:val="none" w:sz="0" w:space="0" w:color="auto"/>
            <w:bottom w:val="none" w:sz="0" w:space="0" w:color="auto"/>
            <w:right w:val="none" w:sz="0" w:space="0" w:color="auto"/>
          </w:divBdr>
        </w:div>
        <w:div w:id="421222708">
          <w:marLeft w:val="0"/>
          <w:marRight w:val="0"/>
          <w:marTop w:val="0"/>
          <w:marBottom w:val="0"/>
          <w:divBdr>
            <w:top w:val="none" w:sz="0" w:space="0" w:color="auto"/>
            <w:left w:val="none" w:sz="0" w:space="0" w:color="auto"/>
            <w:bottom w:val="none" w:sz="0" w:space="0" w:color="auto"/>
            <w:right w:val="none" w:sz="0" w:space="0" w:color="auto"/>
          </w:divBdr>
        </w:div>
        <w:div w:id="432433644">
          <w:marLeft w:val="0"/>
          <w:marRight w:val="0"/>
          <w:marTop w:val="0"/>
          <w:marBottom w:val="0"/>
          <w:divBdr>
            <w:top w:val="none" w:sz="0" w:space="0" w:color="auto"/>
            <w:left w:val="none" w:sz="0" w:space="0" w:color="auto"/>
            <w:bottom w:val="none" w:sz="0" w:space="0" w:color="auto"/>
            <w:right w:val="none" w:sz="0" w:space="0" w:color="auto"/>
          </w:divBdr>
        </w:div>
        <w:div w:id="449858543">
          <w:marLeft w:val="0"/>
          <w:marRight w:val="0"/>
          <w:marTop w:val="0"/>
          <w:marBottom w:val="0"/>
          <w:divBdr>
            <w:top w:val="none" w:sz="0" w:space="0" w:color="auto"/>
            <w:left w:val="none" w:sz="0" w:space="0" w:color="auto"/>
            <w:bottom w:val="none" w:sz="0" w:space="0" w:color="auto"/>
            <w:right w:val="none" w:sz="0" w:space="0" w:color="auto"/>
          </w:divBdr>
        </w:div>
        <w:div w:id="453905478">
          <w:marLeft w:val="0"/>
          <w:marRight w:val="0"/>
          <w:marTop w:val="0"/>
          <w:marBottom w:val="0"/>
          <w:divBdr>
            <w:top w:val="none" w:sz="0" w:space="0" w:color="auto"/>
            <w:left w:val="none" w:sz="0" w:space="0" w:color="auto"/>
            <w:bottom w:val="none" w:sz="0" w:space="0" w:color="auto"/>
            <w:right w:val="none" w:sz="0" w:space="0" w:color="auto"/>
          </w:divBdr>
        </w:div>
        <w:div w:id="463542904">
          <w:marLeft w:val="0"/>
          <w:marRight w:val="0"/>
          <w:marTop w:val="0"/>
          <w:marBottom w:val="0"/>
          <w:divBdr>
            <w:top w:val="none" w:sz="0" w:space="0" w:color="auto"/>
            <w:left w:val="none" w:sz="0" w:space="0" w:color="auto"/>
            <w:bottom w:val="none" w:sz="0" w:space="0" w:color="auto"/>
            <w:right w:val="none" w:sz="0" w:space="0" w:color="auto"/>
          </w:divBdr>
        </w:div>
        <w:div w:id="483787310">
          <w:marLeft w:val="0"/>
          <w:marRight w:val="0"/>
          <w:marTop w:val="0"/>
          <w:marBottom w:val="0"/>
          <w:divBdr>
            <w:top w:val="none" w:sz="0" w:space="0" w:color="auto"/>
            <w:left w:val="none" w:sz="0" w:space="0" w:color="auto"/>
            <w:bottom w:val="none" w:sz="0" w:space="0" w:color="auto"/>
            <w:right w:val="none" w:sz="0" w:space="0" w:color="auto"/>
          </w:divBdr>
        </w:div>
        <w:div w:id="485898510">
          <w:marLeft w:val="0"/>
          <w:marRight w:val="0"/>
          <w:marTop w:val="0"/>
          <w:marBottom w:val="0"/>
          <w:divBdr>
            <w:top w:val="none" w:sz="0" w:space="0" w:color="auto"/>
            <w:left w:val="none" w:sz="0" w:space="0" w:color="auto"/>
            <w:bottom w:val="none" w:sz="0" w:space="0" w:color="auto"/>
            <w:right w:val="none" w:sz="0" w:space="0" w:color="auto"/>
          </w:divBdr>
        </w:div>
        <w:div w:id="491069667">
          <w:marLeft w:val="0"/>
          <w:marRight w:val="0"/>
          <w:marTop w:val="0"/>
          <w:marBottom w:val="0"/>
          <w:divBdr>
            <w:top w:val="none" w:sz="0" w:space="0" w:color="auto"/>
            <w:left w:val="none" w:sz="0" w:space="0" w:color="auto"/>
            <w:bottom w:val="none" w:sz="0" w:space="0" w:color="auto"/>
            <w:right w:val="none" w:sz="0" w:space="0" w:color="auto"/>
          </w:divBdr>
        </w:div>
        <w:div w:id="494414926">
          <w:marLeft w:val="0"/>
          <w:marRight w:val="0"/>
          <w:marTop w:val="0"/>
          <w:marBottom w:val="0"/>
          <w:divBdr>
            <w:top w:val="none" w:sz="0" w:space="0" w:color="auto"/>
            <w:left w:val="none" w:sz="0" w:space="0" w:color="auto"/>
            <w:bottom w:val="none" w:sz="0" w:space="0" w:color="auto"/>
            <w:right w:val="none" w:sz="0" w:space="0" w:color="auto"/>
          </w:divBdr>
        </w:div>
        <w:div w:id="500052225">
          <w:marLeft w:val="0"/>
          <w:marRight w:val="0"/>
          <w:marTop w:val="0"/>
          <w:marBottom w:val="0"/>
          <w:divBdr>
            <w:top w:val="none" w:sz="0" w:space="0" w:color="auto"/>
            <w:left w:val="none" w:sz="0" w:space="0" w:color="auto"/>
            <w:bottom w:val="none" w:sz="0" w:space="0" w:color="auto"/>
            <w:right w:val="none" w:sz="0" w:space="0" w:color="auto"/>
          </w:divBdr>
        </w:div>
        <w:div w:id="519125886">
          <w:marLeft w:val="0"/>
          <w:marRight w:val="0"/>
          <w:marTop w:val="0"/>
          <w:marBottom w:val="0"/>
          <w:divBdr>
            <w:top w:val="none" w:sz="0" w:space="0" w:color="auto"/>
            <w:left w:val="none" w:sz="0" w:space="0" w:color="auto"/>
            <w:bottom w:val="none" w:sz="0" w:space="0" w:color="auto"/>
            <w:right w:val="none" w:sz="0" w:space="0" w:color="auto"/>
          </w:divBdr>
        </w:div>
        <w:div w:id="521021070">
          <w:marLeft w:val="0"/>
          <w:marRight w:val="0"/>
          <w:marTop w:val="0"/>
          <w:marBottom w:val="0"/>
          <w:divBdr>
            <w:top w:val="none" w:sz="0" w:space="0" w:color="auto"/>
            <w:left w:val="none" w:sz="0" w:space="0" w:color="auto"/>
            <w:bottom w:val="none" w:sz="0" w:space="0" w:color="auto"/>
            <w:right w:val="none" w:sz="0" w:space="0" w:color="auto"/>
          </w:divBdr>
        </w:div>
        <w:div w:id="530649519">
          <w:marLeft w:val="0"/>
          <w:marRight w:val="0"/>
          <w:marTop w:val="0"/>
          <w:marBottom w:val="0"/>
          <w:divBdr>
            <w:top w:val="none" w:sz="0" w:space="0" w:color="auto"/>
            <w:left w:val="none" w:sz="0" w:space="0" w:color="auto"/>
            <w:bottom w:val="none" w:sz="0" w:space="0" w:color="auto"/>
            <w:right w:val="none" w:sz="0" w:space="0" w:color="auto"/>
          </w:divBdr>
        </w:div>
        <w:div w:id="530924093">
          <w:marLeft w:val="0"/>
          <w:marRight w:val="0"/>
          <w:marTop w:val="0"/>
          <w:marBottom w:val="0"/>
          <w:divBdr>
            <w:top w:val="none" w:sz="0" w:space="0" w:color="auto"/>
            <w:left w:val="none" w:sz="0" w:space="0" w:color="auto"/>
            <w:bottom w:val="none" w:sz="0" w:space="0" w:color="auto"/>
            <w:right w:val="none" w:sz="0" w:space="0" w:color="auto"/>
          </w:divBdr>
        </w:div>
        <w:div w:id="532302743">
          <w:marLeft w:val="0"/>
          <w:marRight w:val="0"/>
          <w:marTop w:val="0"/>
          <w:marBottom w:val="0"/>
          <w:divBdr>
            <w:top w:val="none" w:sz="0" w:space="0" w:color="auto"/>
            <w:left w:val="none" w:sz="0" w:space="0" w:color="auto"/>
            <w:bottom w:val="none" w:sz="0" w:space="0" w:color="auto"/>
            <w:right w:val="none" w:sz="0" w:space="0" w:color="auto"/>
          </w:divBdr>
        </w:div>
        <w:div w:id="545988253">
          <w:marLeft w:val="0"/>
          <w:marRight w:val="0"/>
          <w:marTop w:val="0"/>
          <w:marBottom w:val="0"/>
          <w:divBdr>
            <w:top w:val="none" w:sz="0" w:space="0" w:color="auto"/>
            <w:left w:val="none" w:sz="0" w:space="0" w:color="auto"/>
            <w:bottom w:val="none" w:sz="0" w:space="0" w:color="auto"/>
            <w:right w:val="none" w:sz="0" w:space="0" w:color="auto"/>
          </w:divBdr>
        </w:div>
        <w:div w:id="545992651">
          <w:marLeft w:val="0"/>
          <w:marRight w:val="0"/>
          <w:marTop w:val="0"/>
          <w:marBottom w:val="0"/>
          <w:divBdr>
            <w:top w:val="none" w:sz="0" w:space="0" w:color="auto"/>
            <w:left w:val="none" w:sz="0" w:space="0" w:color="auto"/>
            <w:bottom w:val="none" w:sz="0" w:space="0" w:color="auto"/>
            <w:right w:val="none" w:sz="0" w:space="0" w:color="auto"/>
          </w:divBdr>
        </w:div>
        <w:div w:id="549456858">
          <w:marLeft w:val="0"/>
          <w:marRight w:val="0"/>
          <w:marTop w:val="0"/>
          <w:marBottom w:val="0"/>
          <w:divBdr>
            <w:top w:val="none" w:sz="0" w:space="0" w:color="auto"/>
            <w:left w:val="none" w:sz="0" w:space="0" w:color="auto"/>
            <w:bottom w:val="none" w:sz="0" w:space="0" w:color="auto"/>
            <w:right w:val="none" w:sz="0" w:space="0" w:color="auto"/>
          </w:divBdr>
        </w:div>
        <w:div w:id="551043024">
          <w:marLeft w:val="0"/>
          <w:marRight w:val="0"/>
          <w:marTop w:val="0"/>
          <w:marBottom w:val="0"/>
          <w:divBdr>
            <w:top w:val="none" w:sz="0" w:space="0" w:color="auto"/>
            <w:left w:val="none" w:sz="0" w:space="0" w:color="auto"/>
            <w:bottom w:val="none" w:sz="0" w:space="0" w:color="auto"/>
            <w:right w:val="none" w:sz="0" w:space="0" w:color="auto"/>
          </w:divBdr>
        </w:div>
        <w:div w:id="555433238">
          <w:marLeft w:val="0"/>
          <w:marRight w:val="0"/>
          <w:marTop w:val="0"/>
          <w:marBottom w:val="0"/>
          <w:divBdr>
            <w:top w:val="none" w:sz="0" w:space="0" w:color="auto"/>
            <w:left w:val="none" w:sz="0" w:space="0" w:color="auto"/>
            <w:bottom w:val="none" w:sz="0" w:space="0" w:color="auto"/>
            <w:right w:val="none" w:sz="0" w:space="0" w:color="auto"/>
          </w:divBdr>
        </w:div>
        <w:div w:id="570580734">
          <w:marLeft w:val="0"/>
          <w:marRight w:val="0"/>
          <w:marTop w:val="0"/>
          <w:marBottom w:val="0"/>
          <w:divBdr>
            <w:top w:val="none" w:sz="0" w:space="0" w:color="auto"/>
            <w:left w:val="none" w:sz="0" w:space="0" w:color="auto"/>
            <w:bottom w:val="none" w:sz="0" w:space="0" w:color="auto"/>
            <w:right w:val="none" w:sz="0" w:space="0" w:color="auto"/>
          </w:divBdr>
        </w:div>
        <w:div w:id="584801508">
          <w:marLeft w:val="0"/>
          <w:marRight w:val="0"/>
          <w:marTop w:val="0"/>
          <w:marBottom w:val="0"/>
          <w:divBdr>
            <w:top w:val="none" w:sz="0" w:space="0" w:color="auto"/>
            <w:left w:val="none" w:sz="0" w:space="0" w:color="auto"/>
            <w:bottom w:val="none" w:sz="0" w:space="0" w:color="auto"/>
            <w:right w:val="none" w:sz="0" w:space="0" w:color="auto"/>
          </w:divBdr>
        </w:div>
        <w:div w:id="585919627">
          <w:marLeft w:val="0"/>
          <w:marRight w:val="0"/>
          <w:marTop w:val="0"/>
          <w:marBottom w:val="0"/>
          <w:divBdr>
            <w:top w:val="none" w:sz="0" w:space="0" w:color="auto"/>
            <w:left w:val="none" w:sz="0" w:space="0" w:color="auto"/>
            <w:bottom w:val="none" w:sz="0" w:space="0" w:color="auto"/>
            <w:right w:val="none" w:sz="0" w:space="0" w:color="auto"/>
          </w:divBdr>
        </w:div>
        <w:div w:id="588000294">
          <w:marLeft w:val="0"/>
          <w:marRight w:val="0"/>
          <w:marTop w:val="0"/>
          <w:marBottom w:val="0"/>
          <w:divBdr>
            <w:top w:val="none" w:sz="0" w:space="0" w:color="auto"/>
            <w:left w:val="none" w:sz="0" w:space="0" w:color="auto"/>
            <w:bottom w:val="none" w:sz="0" w:space="0" w:color="auto"/>
            <w:right w:val="none" w:sz="0" w:space="0" w:color="auto"/>
          </w:divBdr>
        </w:div>
        <w:div w:id="592201050">
          <w:marLeft w:val="0"/>
          <w:marRight w:val="0"/>
          <w:marTop w:val="0"/>
          <w:marBottom w:val="0"/>
          <w:divBdr>
            <w:top w:val="none" w:sz="0" w:space="0" w:color="auto"/>
            <w:left w:val="none" w:sz="0" w:space="0" w:color="auto"/>
            <w:bottom w:val="none" w:sz="0" w:space="0" w:color="auto"/>
            <w:right w:val="none" w:sz="0" w:space="0" w:color="auto"/>
          </w:divBdr>
        </w:div>
        <w:div w:id="593242235">
          <w:marLeft w:val="0"/>
          <w:marRight w:val="0"/>
          <w:marTop w:val="0"/>
          <w:marBottom w:val="0"/>
          <w:divBdr>
            <w:top w:val="none" w:sz="0" w:space="0" w:color="auto"/>
            <w:left w:val="none" w:sz="0" w:space="0" w:color="auto"/>
            <w:bottom w:val="none" w:sz="0" w:space="0" w:color="auto"/>
            <w:right w:val="none" w:sz="0" w:space="0" w:color="auto"/>
          </w:divBdr>
        </w:div>
        <w:div w:id="598755946">
          <w:marLeft w:val="0"/>
          <w:marRight w:val="0"/>
          <w:marTop w:val="0"/>
          <w:marBottom w:val="0"/>
          <w:divBdr>
            <w:top w:val="none" w:sz="0" w:space="0" w:color="auto"/>
            <w:left w:val="none" w:sz="0" w:space="0" w:color="auto"/>
            <w:bottom w:val="none" w:sz="0" w:space="0" w:color="auto"/>
            <w:right w:val="none" w:sz="0" w:space="0" w:color="auto"/>
          </w:divBdr>
        </w:div>
        <w:div w:id="609701401">
          <w:marLeft w:val="0"/>
          <w:marRight w:val="0"/>
          <w:marTop w:val="0"/>
          <w:marBottom w:val="0"/>
          <w:divBdr>
            <w:top w:val="none" w:sz="0" w:space="0" w:color="auto"/>
            <w:left w:val="none" w:sz="0" w:space="0" w:color="auto"/>
            <w:bottom w:val="none" w:sz="0" w:space="0" w:color="auto"/>
            <w:right w:val="none" w:sz="0" w:space="0" w:color="auto"/>
          </w:divBdr>
        </w:div>
        <w:div w:id="618342810">
          <w:marLeft w:val="0"/>
          <w:marRight w:val="0"/>
          <w:marTop w:val="0"/>
          <w:marBottom w:val="0"/>
          <w:divBdr>
            <w:top w:val="none" w:sz="0" w:space="0" w:color="auto"/>
            <w:left w:val="none" w:sz="0" w:space="0" w:color="auto"/>
            <w:bottom w:val="none" w:sz="0" w:space="0" w:color="auto"/>
            <w:right w:val="none" w:sz="0" w:space="0" w:color="auto"/>
          </w:divBdr>
        </w:div>
        <w:div w:id="633174210">
          <w:marLeft w:val="0"/>
          <w:marRight w:val="0"/>
          <w:marTop w:val="0"/>
          <w:marBottom w:val="0"/>
          <w:divBdr>
            <w:top w:val="none" w:sz="0" w:space="0" w:color="auto"/>
            <w:left w:val="none" w:sz="0" w:space="0" w:color="auto"/>
            <w:bottom w:val="none" w:sz="0" w:space="0" w:color="auto"/>
            <w:right w:val="none" w:sz="0" w:space="0" w:color="auto"/>
          </w:divBdr>
        </w:div>
        <w:div w:id="634146413">
          <w:marLeft w:val="0"/>
          <w:marRight w:val="0"/>
          <w:marTop w:val="0"/>
          <w:marBottom w:val="0"/>
          <w:divBdr>
            <w:top w:val="none" w:sz="0" w:space="0" w:color="auto"/>
            <w:left w:val="none" w:sz="0" w:space="0" w:color="auto"/>
            <w:bottom w:val="none" w:sz="0" w:space="0" w:color="auto"/>
            <w:right w:val="none" w:sz="0" w:space="0" w:color="auto"/>
          </w:divBdr>
        </w:div>
        <w:div w:id="650452523">
          <w:marLeft w:val="0"/>
          <w:marRight w:val="0"/>
          <w:marTop w:val="0"/>
          <w:marBottom w:val="0"/>
          <w:divBdr>
            <w:top w:val="none" w:sz="0" w:space="0" w:color="auto"/>
            <w:left w:val="none" w:sz="0" w:space="0" w:color="auto"/>
            <w:bottom w:val="none" w:sz="0" w:space="0" w:color="auto"/>
            <w:right w:val="none" w:sz="0" w:space="0" w:color="auto"/>
          </w:divBdr>
        </w:div>
        <w:div w:id="662587472">
          <w:marLeft w:val="0"/>
          <w:marRight w:val="0"/>
          <w:marTop w:val="0"/>
          <w:marBottom w:val="0"/>
          <w:divBdr>
            <w:top w:val="none" w:sz="0" w:space="0" w:color="auto"/>
            <w:left w:val="none" w:sz="0" w:space="0" w:color="auto"/>
            <w:bottom w:val="none" w:sz="0" w:space="0" w:color="auto"/>
            <w:right w:val="none" w:sz="0" w:space="0" w:color="auto"/>
          </w:divBdr>
        </w:div>
        <w:div w:id="681585980">
          <w:marLeft w:val="0"/>
          <w:marRight w:val="0"/>
          <w:marTop w:val="0"/>
          <w:marBottom w:val="0"/>
          <w:divBdr>
            <w:top w:val="none" w:sz="0" w:space="0" w:color="auto"/>
            <w:left w:val="none" w:sz="0" w:space="0" w:color="auto"/>
            <w:bottom w:val="none" w:sz="0" w:space="0" w:color="auto"/>
            <w:right w:val="none" w:sz="0" w:space="0" w:color="auto"/>
          </w:divBdr>
        </w:div>
        <w:div w:id="687677257">
          <w:marLeft w:val="0"/>
          <w:marRight w:val="0"/>
          <w:marTop w:val="0"/>
          <w:marBottom w:val="0"/>
          <w:divBdr>
            <w:top w:val="none" w:sz="0" w:space="0" w:color="auto"/>
            <w:left w:val="none" w:sz="0" w:space="0" w:color="auto"/>
            <w:bottom w:val="none" w:sz="0" w:space="0" w:color="auto"/>
            <w:right w:val="none" w:sz="0" w:space="0" w:color="auto"/>
          </w:divBdr>
        </w:div>
        <w:div w:id="699470959">
          <w:marLeft w:val="0"/>
          <w:marRight w:val="0"/>
          <w:marTop w:val="0"/>
          <w:marBottom w:val="0"/>
          <w:divBdr>
            <w:top w:val="none" w:sz="0" w:space="0" w:color="auto"/>
            <w:left w:val="none" w:sz="0" w:space="0" w:color="auto"/>
            <w:bottom w:val="none" w:sz="0" w:space="0" w:color="auto"/>
            <w:right w:val="none" w:sz="0" w:space="0" w:color="auto"/>
          </w:divBdr>
        </w:div>
        <w:div w:id="704912647">
          <w:marLeft w:val="0"/>
          <w:marRight w:val="0"/>
          <w:marTop w:val="0"/>
          <w:marBottom w:val="0"/>
          <w:divBdr>
            <w:top w:val="none" w:sz="0" w:space="0" w:color="auto"/>
            <w:left w:val="none" w:sz="0" w:space="0" w:color="auto"/>
            <w:bottom w:val="none" w:sz="0" w:space="0" w:color="auto"/>
            <w:right w:val="none" w:sz="0" w:space="0" w:color="auto"/>
          </w:divBdr>
        </w:div>
        <w:div w:id="705717558">
          <w:marLeft w:val="0"/>
          <w:marRight w:val="0"/>
          <w:marTop w:val="0"/>
          <w:marBottom w:val="0"/>
          <w:divBdr>
            <w:top w:val="none" w:sz="0" w:space="0" w:color="auto"/>
            <w:left w:val="none" w:sz="0" w:space="0" w:color="auto"/>
            <w:bottom w:val="none" w:sz="0" w:space="0" w:color="auto"/>
            <w:right w:val="none" w:sz="0" w:space="0" w:color="auto"/>
          </w:divBdr>
        </w:div>
        <w:div w:id="719012157">
          <w:marLeft w:val="0"/>
          <w:marRight w:val="0"/>
          <w:marTop w:val="0"/>
          <w:marBottom w:val="0"/>
          <w:divBdr>
            <w:top w:val="none" w:sz="0" w:space="0" w:color="auto"/>
            <w:left w:val="none" w:sz="0" w:space="0" w:color="auto"/>
            <w:bottom w:val="none" w:sz="0" w:space="0" w:color="auto"/>
            <w:right w:val="none" w:sz="0" w:space="0" w:color="auto"/>
          </w:divBdr>
        </w:div>
        <w:div w:id="719786234">
          <w:marLeft w:val="0"/>
          <w:marRight w:val="0"/>
          <w:marTop w:val="0"/>
          <w:marBottom w:val="0"/>
          <w:divBdr>
            <w:top w:val="none" w:sz="0" w:space="0" w:color="auto"/>
            <w:left w:val="none" w:sz="0" w:space="0" w:color="auto"/>
            <w:bottom w:val="none" w:sz="0" w:space="0" w:color="auto"/>
            <w:right w:val="none" w:sz="0" w:space="0" w:color="auto"/>
          </w:divBdr>
        </w:div>
        <w:div w:id="721295834">
          <w:marLeft w:val="0"/>
          <w:marRight w:val="0"/>
          <w:marTop w:val="0"/>
          <w:marBottom w:val="0"/>
          <w:divBdr>
            <w:top w:val="none" w:sz="0" w:space="0" w:color="auto"/>
            <w:left w:val="none" w:sz="0" w:space="0" w:color="auto"/>
            <w:bottom w:val="none" w:sz="0" w:space="0" w:color="auto"/>
            <w:right w:val="none" w:sz="0" w:space="0" w:color="auto"/>
          </w:divBdr>
        </w:div>
        <w:div w:id="722101396">
          <w:marLeft w:val="0"/>
          <w:marRight w:val="0"/>
          <w:marTop w:val="0"/>
          <w:marBottom w:val="0"/>
          <w:divBdr>
            <w:top w:val="none" w:sz="0" w:space="0" w:color="auto"/>
            <w:left w:val="none" w:sz="0" w:space="0" w:color="auto"/>
            <w:bottom w:val="none" w:sz="0" w:space="0" w:color="auto"/>
            <w:right w:val="none" w:sz="0" w:space="0" w:color="auto"/>
          </w:divBdr>
        </w:div>
        <w:div w:id="728115714">
          <w:marLeft w:val="0"/>
          <w:marRight w:val="0"/>
          <w:marTop w:val="0"/>
          <w:marBottom w:val="0"/>
          <w:divBdr>
            <w:top w:val="none" w:sz="0" w:space="0" w:color="auto"/>
            <w:left w:val="none" w:sz="0" w:space="0" w:color="auto"/>
            <w:bottom w:val="none" w:sz="0" w:space="0" w:color="auto"/>
            <w:right w:val="none" w:sz="0" w:space="0" w:color="auto"/>
          </w:divBdr>
        </w:div>
        <w:div w:id="731394515">
          <w:marLeft w:val="0"/>
          <w:marRight w:val="0"/>
          <w:marTop w:val="0"/>
          <w:marBottom w:val="0"/>
          <w:divBdr>
            <w:top w:val="none" w:sz="0" w:space="0" w:color="auto"/>
            <w:left w:val="none" w:sz="0" w:space="0" w:color="auto"/>
            <w:bottom w:val="none" w:sz="0" w:space="0" w:color="auto"/>
            <w:right w:val="none" w:sz="0" w:space="0" w:color="auto"/>
          </w:divBdr>
        </w:div>
        <w:div w:id="731661342">
          <w:marLeft w:val="0"/>
          <w:marRight w:val="0"/>
          <w:marTop w:val="0"/>
          <w:marBottom w:val="0"/>
          <w:divBdr>
            <w:top w:val="none" w:sz="0" w:space="0" w:color="auto"/>
            <w:left w:val="none" w:sz="0" w:space="0" w:color="auto"/>
            <w:bottom w:val="none" w:sz="0" w:space="0" w:color="auto"/>
            <w:right w:val="none" w:sz="0" w:space="0" w:color="auto"/>
          </w:divBdr>
        </w:div>
        <w:div w:id="742027977">
          <w:marLeft w:val="0"/>
          <w:marRight w:val="0"/>
          <w:marTop w:val="0"/>
          <w:marBottom w:val="0"/>
          <w:divBdr>
            <w:top w:val="none" w:sz="0" w:space="0" w:color="auto"/>
            <w:left w:val="none" w:sz="0" w:space="0" w:color="auto"/>
            <w:bottom w:val="none" w:sz="0" w:space="0" w:color="auto"/>
            <w:right w:val="none" w:sz="0" w:space="0" w:color="auto"/>
          </w:divBdr>
        </w:div>
        <w:div w:id="749279165">
          <w:marLeft w:val="0"/>
          <w:marRight w:val="0"/>
          <w:marTop w:val="0"/>
          <w:marBottom w:val="0"/>
          <w:divBdr>
            <w:top w:val="none" w:sz="0" w:space="0" w:color="auto"/>
            <w:left w:val="none" w:sz="0" w:space="0" w:color="auto"/>
            <w:bottom w:val="none" w:sz="0" w:space="0" w:color="auto"/>
            <w:right w:val="none" w:sz="0" w:space="0" w:color="auto"/>
          </w:divBdr>
        </w:div>
        <w:div w:id="752706891">
          <w:marLeft w:val="0"/>
          <w:marRight w:val="0"/>
          <w:marTop w:val="0"/>
          <w:marBottom w:val="0"/>
          <w:divBdr>
            <w:top w:val="none" w:sz="0" w:space="0" w:color="auto"/>
            <w:left w:val="none" w:sz="0" w:space="0" w:color="auto"/>
            <w:bottom w:val="none" w:sz="0" w:space="0" w:color="auto"/>
            <w:right w:val="none" w:sz="0" w:space="0" w:color="auto"/>
          </w:divBdr>
        </w:div>
        <w:div w:id="764114880">
          <w:marLeft w:val="0"/>
          <w:marRight w:val="0"/>
          <w:marTop w:val="0"/>
          <w:marBottom w:val="0"/>
          <w:divBdr>
            <w:top w:val="none" w:sz="0" w:space="0" w:color="auto"/>
            <w:left w:val="none" w:sz="0" w:space="0" w:color="auto"/>
            <w:bottom w:val="none" w:sz="0" w:space="0" w:color="auto"/>
            <w:right w:val="none" w:sz="0" w:space="0" w:color="auto"/>
          </w:divBdr>
        </w:div>
        <w:div w:id="768163398">
          <w:marLeft w:val="0"/>
          <w:marRight w:val="0"/>
          <w:marTop w:val="0"/>
          <w:marBottom w:val="0"/>
          <w:divBdr>
            <w:top w:val="none" w:sz="0" w:space="0" w:color="auto"/>
            <w:left w:val="none" w:sz="0" w:space="0" w:color="auto"/>
            <w:bottom w:val="none" w:sz="0" w:space="0" w:color="auto"/>
            <w:right w:val="none" w:sz="0" w:space="0" w:color="auto"/>
          </w:divBdr>
        </w:div>
        <w:div w:id="769162874">
          <w:marLeft w:val="0"/>
          <w:marRight w:val="0"/>
          <w:marTop w:val="0"/>
          <w:marBottom w:val="0"/>
          <w:divBdr>
            <w:top w:val="none" w:sz="0" w:space="0" w:color="auto"/>
            <w:left w:val="none" w:sz="0" w:space="0" w:color="auto"/>
            <w:bottom w:val="none" w:sz="0" w:space="0" w:color="auto"/>
            <w:right w:val="none" w:sz="0" w:space="0" w:color="auto"/>
          </w:divBdr>
        </w:div>
        <w:div w:id="779492035">
          <w:marLeft w:val="0"/>
          <w:marRight w:val="0"/>
          <w:marTop w:val="0"/>
          <w:marBottom w:val="0"/>
          <w:divBdr>
            <w:top w:val="none" w:sz="0" w:space="0" w:color="auto"/>
            <w:left w:val="none" w:sz="0" w:space="0" w:color="auto"/>
            <w:bottom w:val="none" w:sz="0" w:space="0" w:color="auto"/>
            <w:right w:val="none" w:sz="0" w:space="0" w:color="auto"/>
          </w:divBdr>
        </w:div>
        <w:div w:id="782264580">
          <w:marLeft w:val="0"/>
          <w:marRight w:val="0"/>
          <w:marTop w:val="0"/>
          <w:marBottom w:val="0"/>
          <w:divBdr>
            <w:top w:val="none" w:sz="0" w:space="0" w:color="auto"/>
            <w:left w:val="none" w:sz="0" w:space="0" w:color="auto"/>
            <w:bottom w:val="none" w:sz="0" w:space="0" w:color="auto"/>
            <w:right w:val="none" w:sz="0" w:space="0" w:color="auto"/>
          </w:divBdr>
        </w:div>
        <w:div w:id="806321351">
          <w:marLeft w:val="0"/>
          <w:marRight w:val="0"/>
          <w:marTop w:val="0"/>
          <w:marBottom w:val="0"/>
          <w:divBdr>
            <w:top w:val="none" w:sz="0" w:space="0" w:color="auto"/>
            <w:left w:val="none" w:sz="0" w:space="0" w:color="auto"/>
            <w:bottom w:val="none" w:sz="0" w:space="0" w:color="auto"/>
            <w:right w:val="none" w:sz="0" w:space="0" w:color="auto"/>
          </w:divBdr>
        </w:div>
        <w:div w:id="810754432">
          <w:marLeft w:val="0"/>
          <w:marRight w:val="0"/>
          <w:marTop w:val="0"/>
          <w:marBottom w:val="0"/>
          <w:divBdr>
            <w:top w:val="none" w:sz="0" w:space="0" w:color="auto"/>
            <w:left w:val="none" w:sz="0" w:space="0" w:color="auto"/>
            <w:bottom w:val="none" w:sz="0" w:space="0" w:color="auto"/>
            <w:right w:val="none" w:sz="0" w:space="0" w:color="auto"/>
          </w:divBdr>
        </w:div>
        <w:div w:id="825786197">
          <w:marLeft w:val="0"/>
          <w:marRight w:val="0"/>
          <w:marTop w:val="0"/>
          <w:marBottom w:val="0"/>
          <w:divBdr>
            <w:top w:val="none" w:sz="0" w:space="0" w:color="auto"/>
            <w:left w:val="none" w:sz="0" w:space="0" w:color="auto"/>
            <w:bottom w:val="none" w:sz="0" w:space="0" w:color="auto"/>
            <w:right w:val="none" w:sz="0" w:space="0" w:color="auto"/>
          </w:divBdr>
        </w:div>
        <w:div w:id="847209743">
          <w:marLeft w:val="0"/>
          <w:marRight w:val="0"/>
          <w:marTop w:val="0"/>
          <w:marBottom w:val="0"/>
          <w:divBdr>
            <w:top w:val="none" w:sz="0" w:space="0" w:color="auto"/>
            <w:left w:val="none" w:sz="0" w:space="0" w:color="auto"/>
            <w:bottom w:val="none" w:sz="0" w:space="0" w:color="auto"/>
            <w:right w:val="none" w:sz="0" w:space="0" w:color="auto"/>
          </w:divBdr>
        </w:div>
        <w:div w:id="849832106">
          <w:marLeft w:val="0"/>
          <w:marRight w:val="0"/>
          <w:marTop w:val="0"/>
          <w:marBottom w:val="0"/>
          <w:divBdr>
            <w:top w:val="none" w:sz="0" w:space="0" w:color="auto"/>
            <w:left w:val="none" w:sz="0" w:space="0" w:color="auto"/>
            <w:bottom w:val="none" w:sz="0" w:space="0" w:color="auto"/>
            <w:right w:val="none" w:sz="0" w:space="0" w:color="auto"/>
          </w:divBdr>
        </w:div>
        <w:div w:id="851334376">
          <w:marLeft w:val="0"/>
          <w:marRight w:val="0"/>
          <w:marTop w:val="0"/>
          <w:marBottom w:val="0"/>
          <w:divBdr>
            <w:top w:val="none" w:sz="0" w:space="0" w:color="auto"/>
            <w:left w:val="none" w:sz="0" w:space="0" w:color="auto"/>
            <w:bottom w:val="none" w:sz="0" w:space="0" w:color="auto"/>
            <w:right w:val="none" w:sz="0" w:space="0" w:color="auto"/>
          </w:divBdr>
        </w:div>
        <w:div w:id="865170563">
          <w:marLeft w:val="0"/>
          <w:marRight w:val="0"/>
          <w:marTop w:val="0"/>
          <w:marBottom w:val="0"/>
          <w:divBdr>
            <w:top w:val="none" w:sz="0" w:space="0" w:color="auto"/>
            <w:left w:val="none" w:sz="0" w:space="0" w:color="auto"/>
            <w:bottom w:val="none" w:sz="0" w:space="0" w:color="auto"/>
            <w:right w:val="none" w:sz="0" w:space="0" w:color="auto"/>
          </w:divBdr>
        </w:div>
        <w:div w:id="867839953">
          <w:marLeft w:val="0"/>
          <w:marRight w:val="0"/>
          <w:marTop w:val="0"/>
          <w:marBottom w:val="0"/>
          <w:divBdr>
            <w:top w:val="none" w:sz="0" w:space="0" w:color="auto"/>
            <w:left w:val="none" w:sz="0" w:space="0" w:color="auto"/>
            <w:bottom w:val="none" w:sz="0" w:space="0" w:color="auto"/>
            <w:right w:val="none" w:sz="0" w:space="0" w:color="auto"/>
          </w:divBdr>
        </w:div>
        <w:div w:id="869032627">
          <w:marLeft w:val="0"/>
          <w:marRight w:val="0"/>
          <w:marTop w:val="0"/>
          <w:marBottom w:val="0"/>
          <w:divBdr>
            <w:top w:val="none" w:sz="0" w:space="0" w:color="auto"/>
            <w:left w:val="none" w:sz="0" w:space="0" w:color="auto"/>
            <w:bottom w:val="none" w:sz="0" w:space="0" w:color="auto"/>
            <w:right w:val="none" w:sz="0" w:space="0" w:color="auto"/>
          </w:divBdr>
        </w:div>
        <w:div w:id="879821198">
          <w:marLeft w:val="0"/>
          <w:marRight w:val="0"/>
          <w:marTop w:val="0"/>
          <w:marBottom w:val="0"/>
          <w:divBdr>
            <w:top w:val="none" w:sz="0" w:space="0" w:color="auto"/>
            <w:left w:val="none" w:sz="0" w:space="0" w:color="auto"/>
            <w:bottom w:val="none" w:sz="0" w:space="0" w:color="auto"/>
            <w:right w:val="none" w:sz="0" w:space="0" w:color="auto"/>
          </w:divBdr>
        </w:div>
        <w:div w:id="883370381">
          <w:marLeft w:val="0"/>
          <w:marRight w:val="0"/>
          <w:marTop w:val="0"/>
          <w:marBottom w:val="0"/>
          <w:divBdr>
            <w:top w:val="none" w:sz="0" w:space="0" w:color="auto"/>
            <w:left w:val="none" w:sz="0" w:space="0" w:color="auto"/>
            <w:bottom w:val="none" w:sz="0" w:space="0" w:color="auto"/>
            <w:right w:val="none" w:sz="0" w:space="0" w:color="auto"/>
          </w:divBdr>
        </w:div>
        <w:div w:id="900864475">
          <w:marLeft w:val="0"/>
          <w:marRight w:val="0"/>
          <w:marTop w:val="0"/>
          <w:marBottom w:val="0"/>
          <w:divBdr>
            <w:top w:val="none" w:sz="0" w:space="0" w:color="auto"/>
            <w:left w:val="none" w:sz="0" w:space="0" w:color="auto"/>
            <w:bottom w:val="none" w:sz="0" w:space="0" w:color="auto"/>
            <w:right w:val="none" w:sz="0" w:space="0" w:color="auto"/>
          </w:divBdr>
        </w:div>
        <w:div w:id="903494724">
          <w:marLeft w:val="0"/>
          <w:marRight w:val="0"/>
          <w:marTop w:val="0"/>
          <w:marBottom w:val="0"/>
          <w:divBdr>
            <w:top w:val="none" w:sz="0" w:space="0" w:color="auto"/>
            <w:left w:val="none" w:sz="0" w:space="0" w:color="auto"/>
            <w:bottom w:val="none" w:sz="0" w:space="0" w:color="auto"/>
            <w:right w:val="none" w:sz="0" w:space="0" w:color="auto"/>
          </w:divBdr>
        </w:div>
        <w:div w:id="913203452">
          <w:marLeft w:val="0"/>
          <w:marRight w:val="0"/>
          <w:marTop w:val="0"/>
          <w:marBottom w:val="0"/>
          <w:divBdr>
            <w:top w:val="none" w:sz="0" w:space="0" w:color="auto"/>
            <w:left w:val="none" w:sz="0" w:space="0" w:color="auto"/>
            <w:bottom w:val="none" w:sz="0" w:space="0" w:color="auto"/>
            <w:right w:val="none" w:sz="0" w:space="0" w:color="auto"/>
          </w:divBdr>
        </w:div>
        <w:div w:id="936132787">
          <w:marLeft w:val="0"/>
          <w:marRight w:val="0"/>
          <w:marTop w:val="0"/>
          <w:marBottom w:val="0"/>
          <w:divBdr>
            <w:top w:val="none" w:sz="0" w:space="0" w:color="auto"/>
            <w:left w:val="none" w:sz="0" w:space="0" w:color="auto"/>
            <w:bottom w:val="none" w:sz="0" w:space="0" w:color="auto"/>
            <w:right w:val="none" w:sz="0" w:space="0" w:color="auto"/>
          </w:divBdr>
        </w:div>
        <w:div w:id="942765597">
          <w:marLeft w:val="0"/>
          <w:marRight w:val="0"/>
          <w:marTop w:val="0"/>
          <w:marBottom w:val="0"/>
          <w:divBdr>
            <w:top w:val="none" w:sz="0" w:space="0" w:color="auto"/>
            <w:left w:val="none" w:sz="0" w:space="0" w:color="auto"/>
            <w:bottom w:val="none" w:sz="0" w:space="0" w:color="auto"/>
            <w:right w:val="none" w:sz="0" w:space="0" w:color="auto"/>
          </w:divBdr>
        </w:div>
        <w:div w:id="942882596">
          <w:marLeft w:val="0"/>
          <w:marRight w:val="0"/>
          <w:marTop w:val="0"/>
          <w:marBottom w:val="0"/>
          <w:divBdr>
            <w:top w:val="none" w:sz="0" w:space="0" w:color="auto"/>
            <w:left w:val="none" w:sz="0" w:space="0" w:color="auto"/>
            <w:bottom w:val="none" w:sz="0" w:space="0" w:color="auto"/>
            <w:right w:val="none" w:sz="0" w:space="0" w:color="auto"/>
          </w:divBdr>
        </w:div>
        <w:div w:id="947084795">
          <w:marLeft w:val="0"/>
          <w:marRight w:val="0"/>
          <w:marTop w:val="0"/>
          <w:marBottom w:val="0"/>
          <w:divBdr>
            <w:top w:val="none" w:sz="0" w:space="0" w:color="auto"/>
            <w:left w:val="none" w:sz="0" w:space="0" w:color="auto"/>
            <w:bottom w:val="none" w:sz="0" w:space="0" w:color="auto"/>
            <w:right w:val="none" w:sz="0" w:space="0" w:color="auto"/>
          </w:divBdr>
        </w:div>
        <w:div w:id="949161122">
          <w:marLeft w:val="0"/>
          <w:marRight w:val="0"/>
          <w:marTop w:val="0"/>
          <w:marBottom w:val="0"/>
          <w:divBdr>
            <w:top w:val="none" w:sz="0" w:space="0" w:color="auto"/>
            <w:left w:val="none" w:sz="0" w:space="0" w:color="auto"/>
            <w:bottom w:val="none" w:sz="0" w:space="0" w:color="auto"/>
            <w:right w:val="none" w:sz="0" w:space="0" w:color="auto"/>
          </w:divBdr>
        </w:div>
        <w:div w:id="960846340">
          <w:marLeft w:val="0"/>
          <w:marRight w:val="0"/>
          <w:marTop w:val="0"/>
          <w:marBottom w:val="0"/>
          <w:divBdr>
            <w:top w:val="none" w:sz="0" w:space="0" w:color="auto"/>
            <w:left w:val="none" w:sz="0" w:space="0" w:color="auto"/>
            <w:bottom w:val="none" w:sz="0" w:space="0" w:color="auto"/>
            <w:right w:val="none" w:sz="0" w:space="0" w:color="auto"/>
          </w:divBdr>
        </w:div>
        <w:div w:id="973220649">
          <w:marLeft w:val="0"/>
          <w:marRight w:val="0"/>
          <w:marTop w:val="0"/>
          <w:marBottom w:val="0"/>
          <w:divBdr>
            <w:top w:val="none" w:sz="0" w:space="0" w:color="auto"/>
            <w:left w:val="none" w:sz="0" w:space="0" w:color="auto"/>
            <w:bottom w:val="none" w:sz="0" w:space="0" w:color="auto"/>
            <w:right w:val="none" w:sz="0" w:space="0" w:color="auto"/>
          </w:divBdr>
        </w:div>
        <w:div w:id="974215911">
          <w:marLeft w:val="0"/>
          <w:marRight w:val="0"/>
          <w:marTop w:val="0"/>
          <w:marBottom w:val="0"/>
          <w:divBdr>
            <w:top w:val="none" w:sz="0" w:space="0" w:color="auto"/>
            <w:left w:val="none" w:sz="0" w:space="0" w:color="auto"/>
            <w:bottom w:val="none" w:sz="0" w:space="0" w:color="auto"/>
            <w:right w:val="none" w:sz="0" w:space="0" w:color="auto"/>
          </w:divBdr>
        </w:div>
        <w:div w:id="976644638">
          <w:marLeft w:val="0"/>
          <w:marRight w:val="0"/>
          <w:marTop w:val="0"/>
          <w:marBottom w:val="0"/>
          <w:divBdr>
            <w:top w:val="none" w:sz="0" w:space="0" w:color="auto"/>
            <w:left w:val="none" w:sz="0" w:space="0" w:color="auto"/>
            <w:bottom w:val="none" w:sz="0" w:space="0" w:color="auto"/>
            <w:right w:val="none" w:sz="0" w:space="0" w:color="auto"/>
          </w:divBdr>
        </w:div>
        <w:div w:id="983310430">
          <w:marLeft w:val="0"/>
          <w:marRight w:val="0"/>
          <w:marTop w:val="0"/>
          <w:marBottom w:val="0"/>
          <w:divBdr>
            <w:top w:val="none" w:sz="0" w:space="0" w:color="auto"/>
            <w:left w:val="none" w:sz="0" w:space="0" w:color="auto"/>
            <w:bottom w:val="none" w:sz="0" w:space="0" w:color="auto"/>
            <w:right w:val="none" w:sz="0" w:space="0" w:color="auto"/>
          </w:divBdr>
        </w:div>
        <w:div w:id="983779754">
          <w:marLeft w:val="0"/>
          <w:marRight w:val="0"/>
          <w:marTop w:val="0"/>
          <w:marBottom w:val="0"/>
          <w:divBdr>
            <w:top w:val="none" w:sz="0" w:space="0" w:color="auto"/>
            <w:left w:val="none" w:sz="0" w:space="0" w:color="auto"/>
            <w:bottom w:val="none" w:sz="0" w:space="0" w:color="auto"/>
            <w:right w:val="none" w:sz="0" w:space="0" w:color="auto"/>
          </w:divBdr>
        </w:div>
        <w:div w:id="986012571">
          <w:marLeft w:val="0"/>
          <w:marRight w:val="0"/>
          <w:marTop w:val="0"/>
          <w:marBottom w:val="0"/>
          <w:divBdr>
            <w:top w:val="none" w:sz="0" w:space="0" w:color="auto"/>
            <w:left w:val="none" w:sz="0" w:space="0" w:color="auto"/>
            <w:bottom w:val="none" w:sz="0" w:space="0" w:color="auto"/>
            <w:right w:val="none" w:sz="0" w:space="0" w:color="auto"/>
          </w:divBdr>
        </w:div>
        <w:div w:id="987705727">
          <w:marLeft w:val="0"/>
          <w:marRight w:val="0"/>
          <w:marTop w:val="0"/>
          <w:marBottom w:val="0"/>
          <w:divBdr>
            <w:top w:val="none" w:sz="0" w:space="0" w:color="auto"/>
            <w:left w:val="none" w:sz="0" w:space="0" w:color="auto"/>
            <w:bottom w:val="none" w:sz="0" w:space="0" w:color="auto"/>
            <w:right w:val="none" w:sz="0" w:space="0" w:color="auto"/>
          </w:divBdr>
        </w:div>
        <w:div w:id="990520332">
          <w:marLeft w:val="0"/>
          <w:marRight w:val="0"/>
          <w:marTop w:val="0"/>
          <w:marBottom w:val="0"/>
          <w:divBdr>
            <w:top w:val="none" w:sz="0" w:space="0" w:color="auto"/>
            <w:left w:val="none" w:sz="0" w:space="0" w:color="auto"/>
            <w:bottom w:val="none" w:sz="0" w:space="0" w:color="auto"/>
            <w:right w:val="none" w:sz="0" w:space="0" w:color="auto"/>
          </w:divBdr>
        </w:div>
        <w:div w:id="990600567">
          <w:marLeft w:val="0"/>
          <w:marRight w:val="0"/>
          <w:marTop w:val="0"/>
          <w:marBottom w:val="0"/>
          <w:divBdr>
            <w:top w:val="none" w:sz="0" w:space="0" w:color="auto"/>
            <w:left w:val="none" w:sz="0" w:space="0" w:color="auto"/>
            <w:bottom w:val="none" w:sz="0" w:space="0" w:color="auto"/>
            <w:right w:val="none" w:sz="0" w:space="0" w:color="auto"/>
          </w:divBdr>
        </w:div>
        <w:div w:id="993754420">
          <w:marLeft w:val="0"/>
          <w:marRight w:val="0"/>
          <w:marTop w:val="0"/>
          <w:marBottom w:val="0"/>
          <w:divBdr>
            <w:top w:val="none" w:sz="0" w:space="0" w:color="auto"/>
            <w:left w:val="none" w:sz="0" w:space="0" w:color="auto"/>
            <w:bottom w:val="none" w:sz="0" w:space="0" w:color="auto"/>
            <w:right w:val="none" w:sz="0" w:space="0" w:color="auto"/>
          </w:divBdr>
        </w:div>
        <w:div w:id="995497554">
          <w:marLeft w:val="0"/>
          <w:marRight w:val="0"/>
          <w:marTop w:val="0"/>
          <w:marBottom w:val="0"/>
          <w:divBdr>
            <w:top w:val="none" w:sz="0" w:space="0" w:color="auto"/>
            <w:left w:val="none" w:sz="0" w:space="0" w:color="auto"/>
            <w:bottom w:val="none" w:sz="0" w:space="0" w:color="auto"/>
            <w:right w:val="none" w:sz="0" w:space="0" w:color="auto"/>
          </w:divBdr>
        </w:div>
        <w:div w:id="1015614300">
          <w:marLeft w:val="0"/>
          <w:marRight w:val="0"/>
          <w:marTop w:val="0"/>
          <w:marBottom w:val="0"/>
          <w:divBdr>
            <w:top w:val="none" w:sz="0" w:space="0" w:color="auto"/>
            <w:left w:val="none" w:sz="0" w:space="0" w:color="auto"/>
            <w:bottom w:val="none" w:sz="0" w:space="0" w:color="auto"/>
            <w:right w:val="none" w:sz="0" w:space="0" w:color="auto"/>
          </w:divBdr>
        </w:div>
        <w:div w:id="1022246174">
          <w:marLeft w:val="0"/>
          <w:marRight w:val="0"/>
          <w:marTop w:val="0"/>
          <w:marBottom w:val="0"/>
          <w:divBdr>
            <w:top w:val="none" w:sz="0" w:space="0" w:color="auto"/>
            <w:left w:val="none" w:sz="0" w:space="0" w:color="auto"/>
            <w:bottom w:val="none" w:sz="0" w:space="0" w:color="auto"/>
            <w:right w:val="none" w:sz="0" w:space="0" w:color="auto"/>
          </w:divBdr>
        </w:div>
        <w:div w:id="1056122343">
          <w:marLeft w:val="0"/>
          <w:marRight w:val="0"/>
          <w:marTop w:val="0"/>
          <w:marBottom w:val="0"/>
          <w:divBdr>
            <w:top w:val="none" w:sz="0" w:space="0" w:color="auto"/>
            <w:left w:val="none" w:sz="0" w:space="0" w:color="auto"/>
            <w:bottom w:val="none" w:sz="0" w:space="0" w:color="auto"/>
            <w:right w:val="none" w:sz="0" w:space="0" w:color="auto"/>
          </w:divBdr>
        </w:div>
        <w:div w:id="1066535845">
          <w:marLeft w:val="0"/>
          <w:marRight w:val="0"/>
          <w:marTop w:val="0"/>
          <w:marBottom w:val="0"/>
          <w:divBdr>
            <w:top w:val="none" w:sz="0" w:space="0" w:color="auto"/>
            <w:left w:val="none" w:sz="0" w:space="0" w:color="auto"/>
            <w:bottom w:val="none" w:sz="0" w:space="0" w:color="auto"/>
            <w:right w:val="none" w:sz="0" w:space="0" w:color="auto"/>
          </w:divBdr>
        </w:div>
        <w:div w:id="1088648487">
          <w:marLeft w:val="0"/>
          <w:marRight w:val="0"/>
          <w:marTop w:val="0"/>
          <w:marBottom w:val="0"/>
          <w:divBdr>
            <w:top w:val="none" w:sz="0" w:space="0" w:color="auto"/>
            <w:left w:val="none" w:sz="0" w:space="0" w:color="auto"/>
            <w:bottom w:val="none" w:sz="0" w:space="0" w:color="auto"/>
            <w:right w:val="none" w:sz="0" w:space="0" w:color="auto"/>
          </w:divBdr>
        </w:div>
        <w:div w:id="1097019764">
          <w:marLeft w:val="0"/>
          <w:marRight w:val="0"/>
          <w:marTop w:val="0"/>
          <w:marBottom w:val="0"/>
          <w:divBdr>
            <w:top w:val="none" w:sz="0" w:space="0" w:color="auto"/>
            <w:left w:val="none" w:sz="0" w:space="0" w:color="auto"/>
            <w:bottom w:val="none" w:sz="0" w:space="0" w:color="auto"/>
            <w:right w:val="none" w:sz="0" w:space="0" w:color="auto"/>
          </w:divBdr>
        </w:div>
        <w:div w:id="1104030973">
          <w:marLeft w:val="0"/>
          <w:marRight w:val="0"/>
          <w:marTop w:val="0"/>
          <w:marBottom w:val="0"/>
          <w:divBdr>
            <w:top w:val="none" w:sz="0" w:space="0" w:color="auto"/>
            <w:left w:val="none" w:sz="0" w:space="0" w:color="auto"/>
            <w:bottom w:val="none" w:sz="0" w:space="0" w:color="auto"/>
            <w:right w:val="none" w:sz="0" w:space="0" w:color="auto"/>
          </w:divBdr>
        </w:div>
        <w:div w:id="1119645877">
          <w:marLeft w:val="0"/>
          <w:marRight w:val="0"/>
          <w:marTop w:val="0"/>
          <w:marBottom w:val="0"/>
          <w:divBdr>
            <w:top w:val="none" w:sz="0" w:space="0" w:color="auto"/>
            <w:left w:val="none" w:sz="0" w:space="0" w:color="auto"/>
            <w:bottom w:val="none" w:sz="0" w:space="0" w:color="auto"/>
            <w:right w:val="none" w:sz="0" w:space="0" w:color="auto"/>
          </w:divBdr>
        </w:div>
        <w:div w:id="1137798834">
          <w:marLeft w:val="0"/>
          <w:marRight w:val="0"/>
          <w:marTop w:val="0"/>
          <w:marBottom w:val="0"/>
          <w:divBdr>
            <w:top w:val="none" w:sz="0" w:space="0" w:color="auto"/>
            <w:left w:val="none" w:sz="0" w:space="0" w:color="auto"/>
            <w:bottom w:val="none" w:sz="0" w:space="0" w:color="auto"/>
            <w:right w:val="none" w:sz="0" w:space="0" w:color="auto"/>
          </w:divBdr>
        </w:div>
        <w:div w:id="1143423384">
          <w:marLeft w:val="0"/>
          <w:marRight w:val="0"/>
          <w:marTop w:val="0"/>
          <w:marBottom w:val="0"/>
          <w:divBdr>
            <w:top w:val="none" w:sz="0" w:space="0" w:color="auto"/>
            <w:left w:val="none" w:sz="0" w:space="0" w:color="auto"/>
            <w:bottom w:val="none" w:sz="0" w:space="0" w:color="auto"/>
            <w:right w:val="none" w:sz="0" w:space="0" w:color="auto"/>
          </w:divBdr>
        </w:div>
        <w:div w:id="1147824121">
          <w:marLeft w:val="0"/>
          <w:marRight w:val="0"/>
          <w:marTop w:val="0"/>
          <w:marBottom w:val="0"/>
          <w:divBdr>
            <w:top w:val="none" w:sz="0" w:space="0" w:color="auto"/>
            <w:left w:val="none" w:sz="0" w:space="0" w:color="auto"/>
            <w:bottom w:val="none" w:sz="0" w:space="0" w:color="auto"/>
            <w:right w:val="none" w:sz="0" w:space="0" w:color="auto"/>
          </w:divBdr>
        </w:div>
        <w:div w:id="1149591423">
          <w:marLeft w:val="0"/>
          <w:marRight w:val="0"/>
          <w:marTop w:val="0"/>
          <w:marBottom w:val="0"/>
          <w:divBdr>
            <w:top w:val="none" w:sz="0" w:space="0" w:color="auto"/>
            <w:left w:val="none" w:sz="0" w:space="0" w:color="auto"/>
            <w:bottom w:val="none" w:sz="0" w:space="0" w:color="auto"/>
            <w:right w:val="none" w:sz="0" w:space="0" w:color="auto"/>
          </w:divBdr>
        </w:div>
        <w:div w:id="1160118628">
          <w:marLeft w:val="0"/>
          <w:marRight w:val="0"/>
          <w:marTop w:val="0"/>
          <w:marBottom w:val="0"/>
          <w:divBdr>
            <w:top w:val="none" w:sz="0" w:space="0" w:color="auto"/>
            <w:left w:val="none" w:sz="0" w:space="0" w:color="auto"/>
            <w:bottom w:val="none" w:sz="0" w:space="0" w:color="auto"/>
            <w:right w:val="none" w:sz="0" w:space="0" w:color="auto"/>
          </w:divBdr>
        </w:div>
        <w:div w:id="1201357315">
          <w:marLeft w:val="0"/>
          <w:marRight w:val="0"/>
          <w:marTop w:val="0"/>
          <w:marBottom w:val="0"/>
          <w:divBdr>
            <w:top w:val="none" w:sz="0" w:space="0" w:color="auto"/>
            <w:left w:val="none" w:sz="0" w:space="0" w:color="auto"/>
            <w:bottom w:val="none" w:sz="0" w:space="0" w:color="auto"/>
            <w:right w:val="none" w:sz="0" w:space="0" w:color="auto"/>
          </w:divBdr>
        </w:div>
        <w:div w:id="1212497332">
          <w:marLeft w:val="0"/>
          <w:marRight w:val="0"/>
          <w:marTop w:val="0"/>
          <w:marBottom w:val="0"/>
          <w:divBdr>
            <w:top w:val="none" w:sz="0" w:space="0" w:color="auto"/>
            <w:left w:val="none" w:sz="0" w:space="0" w:color="auto"/>
            <w:bottom w:val="none" w:sz="0" w:space="0" w:color="auto"/>
            <w:right w:val="none" w:sz="0" w:space="0" w:color="auto"/>
          </w:divBdr>
        </w:div>
        <w:div w:id="1225869725">
          <w:marLeft w:val="0"/>
          <w:marRight w:val="0"/>
          <w:marTop w:val="0"/>
          <w:marBottom w:val="0"/>
          <w:divBdr>
            <w:top w:val="none" w:sz="0" w:space="0" w:color="auto"/>
            <w:left w:val="none" w:sz="0" w:space="0" w:color="auto"/>
            <w:bottom w:val="none" w:sz="0" w:space="0" w:color="auto"/>
            <w:right w:val="none" w:sz="0" w:space="0" w:color="auto"/>
          </w:divBdr>
        </w:div>
        <w:div w:id="1229001747">
          <w:marLeft w:val="0"/>
          <w:marRight w:val="0"/>
          <w:marTop w:val="0"/>
          <w:marBottom w:val="0"/>
          <w:divBdr>
            <w:top w:val="none" w:sz="0" w:space="0" w:color="auto"/>
            <w:left w:val="none" w:sz="0" w:space="0" w:color="auto"/>
            <w:bottom w:val="none" w:sz="0" w:space="0" w:color="auto"/>
            <w:right w:val="none" w:sz="0" w:space="0" w:color="auto"/>
          </w:divBdr>
        </w:div>
        <w:div w:id="1229806076">
          <w:marLeft w:val="0"/>
          <w:marRight w:val="0"/>
          <w:marTop w:val="0"/>
          <w:marBottom w:val="0"/>
          <w:divBdr>
            <w:top w:val="none" w:sz="0" w:space="0" w:color="auto"/>
            <w:left w:val="none" w:sz="0" w:space="0" w:color="auto"/>
            <w:bottom w:val="none" w:sz="0" w:space="0" w:color="auto"/>
            <w:right w:val="none" w:sz="0" w:space="0" w:color="auto"/>
          </w:divBdr>
        </w:div>
        <w:div w:id="1232540496">
          <w:marLeft w:val="0"/>
          <w:marRight w:val="0"/>
          <w:marTop w:val="0"/>
          <w:marBottom w:val="0"/>
          <w:divBdr>
            <w:top w:val="none" w:sz="0" w:space="0" w:color="auto"/>
            <w:left w:val="none" w:sz="0" w:space="0" w:color="auto"/>
            <w:bottom w:val="none" w:sz="0" w:space="0" w:color="auto"/>
            <w:right w:val="none" w:sz="0" w:space="0" w:color="auto"/>
          </w:divBdr>
        </w:div>
        <w:div w:id="1236353734">
          <w:marLeft w:val="0"/>
          <w:marRight w:val="0"/>
          <w:marTop w:val="0"/>
          <w:marBottom w:val="0"/>
          <w:divBdr>
            <w:top w:val="none" w:sz="0" w:space="0" w:color="auto"/>
            <w:left w:val="none" w:sz="0" w:space="0" w:color="auto"/>
            <w:bottom w:val="none" w:sz="0" w:space="0" w:color="auto"/>
            <w:right w:val="none" w:sz="0" w:space="0" w:color="auto"/>
          </w:divBdr>
        </w:div>
        <w:div w:id="1236936159">
          <w:marLeft w:val="0"/>
          <w:marRight w:val="0"/>
          <w:marTop w:val="0"/>
          <w:marBottom w:val="0"/>
          <w:divBdr>
            <w:top w:val="none" w:sz="0" w:space="0" w:color="auto"/>
            <w:left w:val="none" w:sz="0" w:space="0" w:color="auto"/>
            <w:bottom w:val="none" w:sz="0" w:space="0" w:color="auto"/>
            <w:right w:val="none" w:sz="0" w:space="0" w:color="auto"/>
          </w:divBdr>
        </w:div>
        <w:div w:id="1238904952">
          <w:marLeft w:val="0"/>
          <w:marRight w:val="0"/>
          <w:marTop w:val="0"/>
          <w:marBottom w:val="0"/>
          <w:divBdr>
            <w:top w:val="none" w:sz="0" w:space="0" w:color="auto"/>
            <w:left w:val="none" w:sz="0" w:space="0" w:color="auto"/>
            <w:bottom w:val="none" w:sz="0" w:space="0" w:color="auto"/>
            <w:right w:val="none" w:sz="0" w:space="0" w:color="auto"/>
          </w:divBdr>
        </w:div>
        <w:div w:id="1241404776">
          <w:marLeft w:val="0"/>
          <w:marRight w:val="0"/>
          <w:marTop w:val="0"/>
          <w:marBottom w:val="0"/>
          <w:divBdr>
            <w:top w:val="none" w:sz="0" w:space="0" w:color="auto"/>
            <w:left w:val="none" w:sz="0" w:space="0" w:color="auto"/>
            <w:bottom w:val="none" w:sz="0" w:space="0" w:color="auto"/>
            <w:right w:val="none" w:sz="0" w:space="0" w:color="auto"/>
          </w:divBdr>
        </w:div>
        <w:div w:id="1247962210">
          <w:marLeft w:val="0"/>
          <w:marRight w:val="0"/>
          <w:marTop w:val="0"/>
          <w:marBottom w:val="0"/>
          <w:divBdr>
            <w:top w:val="none" w:sz="0" w:space="0" w:color="auto"/>
            <w:left w:val="none" w:sz="0" w:space="0" w:color="auto"/>
            <w:bottom w:val="none" w:sz="0" w:space="0" w:color="auto"/>
            <w:right w:val="none" w:sz="0" w:space="0" w:color="auto"/>
          </w:divBdr>
        </w:div>
        <w:div w:id="1250505446">
          <w:marLeft w:val="0"/>
          <w:marRight w:val="0"/>
          <w:marTop w:val="0"/>
          <w:marBottom w:val="0"/>
          <w:divBdr>
            <w:top w:val="none" w:sz="0" w:space="0" w:color="auto"/>
            <w:left w:val="none" w:sz="0" w:space="0" w:color="auto"/>
            <w:bottom w:val="none" w:sz="0" w:space="0" w:color="auto"/>
            <w:right w:val="none" w:sz="0" w:space="0" w:color="auto"/>
          </w:divBdr>
        </w:div>
        <w:div w:id="1250650645">
          <w:marLeft w:val="0"/>
          <w:marRight w:val="0"/>
          <w:marTop w:val="0"/>
          <w:marBottom w:val="0"/>
          <w:divBdr>
            <w:top w:val="none" w:sz="0" w:space="0" w:color="auto"/>
            <w:left w:val="none" w:sz="0" w:space="0" w:color="auto"/>
            <w:bottom w:val="none" w:sz="0" w:space="0" w:color="auto"/>
            <w:right w:val="none" w:sz="0" w:space="0" w:color="auto"/>
          </w:divBdr>
        </w:div>
        <w:div w:id="1253396784">
          <w:marLeft w:val="0"/>
          <w:marRight w:val="0"/>
          <w:marTop w:val="0"/>
          <w:marBottom w:val="0"/>
          <w:divBdr>
            <w:top w:val="none" w:sz="0" w:space="0" w:color="auto"/>
            <w:left w:val="none" w:sz="0" w:space="0" w:color="auto"/>
            <w:bottom w:val="none" w:sz="0" w:space="0" w:color="auto"/>
            <w:right w:val="none" w:sz="0" w:space="0" w:color="auto"/>
          </w:divBdr>
        </w:div>
        <w:div w:id="1254389669">
          <w:marLeft w:val="0"/>
          <w:marRight w:val="0"/>
          <w:marTop w:val="0"/>
          <w:marBottom w:val="0"/>
          <w:divBdr>
            <w:top w:val="none" w:sz="0" w:space="0" w:color="auto"/>
            <w:left w:val="none" w:sz="0" w:space="0" w:color="auto"/>
            <w:bottom w:val="none" w:sz="0" w:space="0" w:color="auto"/>
            <w:right w:val="none" w:sz="0" w:space="0" w:color="auto"/>
          </w:divBdr>
        </w:div>
        <w:div w:id="1258639181">
          <w:marLeft w:val="0"/>
          <w:marRight w:val="0"/>
          <w:marTop w:val="0"/>
          <w:marBottom w:val="0"/>
          <w:divBdr>
            <w:top w:val="none" w:sz="0" w:space="0" w:color="auto"/>
            <w:left w:val="none" w:sz="0" w:space="0" w:color="auto"/>
            <w:bottom w:val="none" w:sz="0" w:space="0" w:color="auto"/>
            <w:right w:val="none" w:sz="0" w:space="0" w:color="auto"/>
          </w:divBdr>
        </w:div>
        <w:div w:id="1267732777">
          <w:marLeft w:val="0"/>
          <w:marRight w:val="0"/>
          <w:marTop w:val="0"/>
          <w:marBottom w:val="0"/>
          <w:divBdr>
            <w:top w:val="none" w:sz="0" w:space="0" w:color="auto"/>
            <w:left w:val="none" w:sz="0" w:space="0" w:color="auto"/>
            <w:bottom w:val="none" w:sz="0" w:space="0" w:color="auto"/>
            <w:right w:val="none" w:sz="0" w:space="0" w:color="auto"/>
          </w:divBdr>
        </w:div>
        <w:div w:id="1269389862">
          <w:marLeft w:val="0"/>
          <w:marRight w:val="0"/>
          <w:marTop w:val="0"/>
          <w:marBottom w:val="0"/>
          <w:divBdr>
            <w:top w:val="none" w:sz="0" w:space="0" w:color="auto"/>
            <w:left w:val="none" w:sz="0" w:space="0" w:color="auto"/>
            <w:bottom w:val="none" w:sz="0" w:space="0" w:color="auto"/>
            <w:right w:val="none" w:sz="0" w:space="0" w:color="auto"/>
          </w:divBdr>
        </w:div>
        <w:div w:id="1284727212">
          <w:marLeft w:val="0"/>
          <w:marRight w:val="0"/>
          <w:marTop w:val="0"/>
          <w:marBottom w:val="0"/>
          <w:divBdr>
            <w:top w:val="none" w:sz="0" w:space="0" w:color="auto"/>
            <w:left w:val="none" w:sz="0" w:space="0" w:color="auto"/>
            <w:bottom w:val="none" w:sz="0" w:space="0" w:color="auto"/>
            <w:right w:val="none" w:sz="0" w:space="0" w:color="auto"/>
          </w:divBdr>
        </w:div>
        <w:div w:id="1288121004">
          <w:marLeft w:val="0"/>
          <w:marRight w:val="0"/>
          <w:marTop w:val="0"/>
          <w:marBottom w:val="0"/>
          <w:divBdr>
            <w:top w:val="none" w:sz="0" w:space="0" w:color="auto"/>
            <w:left w:val="none" w:sz="0" w:space="0" w:color="auto"/>
            <w:bottom w:val="none" w:sz="0" w:space="0" w:color="auto"/>
            <w:right w:val="none" w:sz="0" w:space="0" w:color="auto"/>
          </w:divBdr>
        </w:div>
        <w:div w:id="1292589729">
          <w:marLeft w:val="0"/>
          <w:marRight w:val="0"/>
          <w:marTop w:val="0"/>
          <w:marBottom w:val="0"/>
          <w:divBdr>
            <w:top w:val="none" w:sz="0" w:space="0" w:color="auto"/>
            <w:left w:val="none" w:sz="0" w:space="0" w:color="auto"/>
            <w:bottom w:val="none" w:sz="0" w:space="0" w:color="auto"/>
            <w:right w:val="none" w:sz="0" w:space="0" w:color="auto"/>
          </w:divBdr>
        </w:div>
        <w:div w:id="1294023953">
          <w:marLeft w:val="0"/>
          <w:marRight w:val="0"/>
          <w:marTop w:val="0"/>
          <w:marBottom w:val="0"/>
          <w:divBdr>
            <w:top w:val="none" w:sz="0" w:space="0" w:color="auto"/>
            <w:left w:val="none" w:sz="0" w:space="0" w:color="auto"/>
            <w:bottom w:val="none" w:sz="0" w:space="0" w:color="auto"/>
            <w:right w:val="none" w:sz="0" w:space="0" w:color="auto"/>
          </w:divBdr>
        </w:div>
        <w:div w:id="1303659764">
          <w:marLeft w:val="0"/>
          <w:marRight w:val="0"/>
          <w:marTop w:val="0"/>
          <w:marBottom w:val="0"/>
          <w:divBdr>
            <w:top w:val="none" w:sz="0" w:space="0" w:color="auto"/>
            <w:left w:val="none" w:sz="0" w:space="0" w:color="auto"/>
            <w:bottom w:val="none" w:sz="0" w:space="0" w:color="auto"/>
            <w:right w:val="none" w:sz="0" w:space="0" w:color="auto"/>
          </w:divBdr>
        </w:div>
        <w:div w:id="1314216930">
          <w:marLeft w:val="0"/>
          <w:marRight w:val="0"/>
          <w:marTop w:val="0"/>
          <w:marBottom w:val="0"/>
          <w:divBdr>
            <w:top w:val="none" w:sz="0" w:space="0" w:color="auto"/>
            <w:left w:val="none" w:sz="0" w:space="0" w:color="auto"/>
            <w:bottom w:val="none" w:sz="0" w:space="0" w:color="auto"/>
            <w:right w:val="none" w:sz="0" w:space="0" w:color="auto"/>
          </w:divBdr>
        </w:div>
        <w:div w:id="1323043893">
          <w:marLeft w:val="0"/>
          <w:marRight w:val="0"/>
          <w:marTop w:val="0"/>
          <w:marBottom w:val="0"/>
          <w:divBdr>
            <w:top w:val="none" w:sz="0" w:space="0" w:color="auto"/>
            <w:left w:val="none" w:sz="0" w:space="0" w:color="auto"/>
            <w:bottom w:val="none" w:sz="0" w:space="0" w:color="auto"/>
            <w:right w:val="none" w:sz="0" w:space="0" w:color="auto"/>
          </w:divBdr>
        </w:div>
        <w:div w:id="1336419090">
          <w:marLeft w:val="0"/>
          <w:marRight w:val="0"/>
          <w:marTop w:val="0"/>
          <w:marBottom w:val="0"/>
          <w:divBdr>
            <w:top w:val="none" w:sz="0" w:space="0" w:color="auto"/>
            <w:left w:val="none" w:sz="0" w:space="0" w:color="auto"/>
            <w:bottom w:val="none" w:sz="0" w:space="0" w:color="auto"/>
            <w:right w:val="none" w:sz="0" w:space="0" w:color="auto"/>
          </w:divBdr>
        </w:div>
        <w:div w:id="1336834948">
          <w:marLeft w:val="0"/>
          <w:marRight w:val="0"/>
          <w:marTop w:val="0"/>
          <w:marBottom w:val="0"/>
          <w:divBdr>
            <w:top w:val="none" w:sz="0" w:space="0" w:color="auto"/>
            <w:left w:val="none" w:sz="0" w:space="0" w:color="auto"/>
            <w:bottom w:val="none" w:sz="0" w:space="0" w:color="auto"/>
            <w:right w:val="none" w:sz="0" w:space="0" w:color="auto"/>
          </w:divBdr>
        </w:div>
        <w:div w:id="1338114994">
          <w:marLeft w:val="0"/>
          <w:marRight w:val="0"/>
          <w:marTop w:val="0"/>
          <w:marBottom w:val="0"/>
          <w:divBdr>
            <w:top w:val="none" w:sz="0" w:space="0" w:color="auto"/>
            <w:left w:val="none" w:sz="0" w:space="0" w:color="auto"/>
            <w:bottom w:val="none" w:sz="0" w:space="0" w:color="auto"/>
            <w:right w:val="none" w:sz="0" w:space="0" w:color="auto"/>
          </w:divBdr>
        </w:div>
        <w:div w:id="1346131736">
          <w:marLeft w:val="0"/>
          <w:marRight w:val="0"/>
          <w:marTop w:val="0"/>
          <w:marBottom w:val="0"/>
          <w:divBdr>
            <w:top w:val="none" w:sz="0" w:space="0" w:color="auto"/>
            <w:left w:val="none" w:sz="0" w:space="0" w:color="auto"/>
            <w:bottom w:val="none" w:sz="0" w:space="0" w:color="auto"/>
            <w:right w:val="none" w:sz="0" w:space="0" w:color="auto"/>
          </w:divBdr>
        </w:div>
        <w:div w:id="1416248494">
          <w:marLeft w:val="0"/>
          <w:marRight w:val="0"/>
          <w:marTop w:val="0"/>
          <w:marBottom w:val="0"/>
          <w:divBdr>
            <w:top w:val="none" w:sz="0" w:space="0" w:color="auto"/>
            <w:left w:val="none" w:sz="0" w:space="0" w:color="auto"/>
            <w:bottom w:val="none" w:sz="0" w:space="0" w:color="auto"/>
            <w:right w:val="none" w:sz="0" w:space="0" w:color="auto"/>
          </w:divBdr>
        </w:div>
        <w:div w:id="1419984018">
          <w:marLeft w:val="0"/>
          <w:marRight w:val="0"/>
          <w:marTop w:val="0"/>
          <w:marBottom w:val="0"/>
          <w:divBdr>
            <w:top w:val="none" w:sz="0" w:space="0" w:color="auto"/>
            <w:left w:val="none" w:sz="0" w:space="0" w:color="auto"/>
            <w:bottom w:val="none" w:sz="0" w:space="0" w:color="auto"/>
            <w:right w:val="none" w:sz="0" w:space="0" w:color="auto"/>
          </w:divBdr>
        </w:div>
        <w:div w:id="1422991812">
          <w:marLeft w:val="0"/>
          <w:marRight w:val="0"/>
          <w:marTop w:val="0"/>
          <w:marBottom w:val="0"/>
          <w:divBdr>
            <w:top w:val="none" w:sz="0" w:space="0" w:color="auto"/>
            <w:left w:val="none" w:sz="0" w:space="0" w:color="auto"/>
            <w:bottom w:val="none" w:sz="0" w:space="0" w:color="auto"/>
            <w:right w:val="none" w:sz="0" w:space="0" w:color="auto"/>
          </w:divBdr>
        </w:div>
        <w:div w:id="1424569290">
          <w:marLeft w:val="0"/>
          <w:marRight w:val="0"/>
          <w:marTop w:val="0"/>
          <w:marBottom w:val="0"/>
          <w:divBdr>
            <w:top w:val="none" w:sz="0" w:space="0" w:color="auto"/>
            <w:left w:val="none" w:sz="0" w:space="0" w:color="auto"/>
            <w:bottom w:val="none" w:sz="0" w:space="0" w:color="auto"/>
            <w:right w:val="none" w:sz="0" w:space="0" w:color="auto"/>
          </w:divBdr>
        </w:div>
        <w:div w:id="1425685080">
          <w:marLeft w:val="0"/>
          <w:marRight w:val="0"/>
          <w:marTop w:val="0"/>
          <w:marBottom w:val="0"/>
          <w:divBdr>
            <w:top w:val="none" w:sz="0" w:space="0" w:color="auto"/>
            <w:left w:val="none" w:sz="0" w:space="0" w:color="auto"/>
            <w:bottom w:val="none" w:sz="0" w:space="0" w:color="auto"/>
            <w:right w:val="none" w:sz="0" w:space="0" w:color="auto"/>
          </w:divBdr>
        </w:div>
        <w:div w:id="1429736530">
          <w:marLeft w:val="0"/>
          <w:marRight w:val="0"/>
          <w:marTop w:val="0"/>
          <w:marBottom w:val="0"/>
          <w:divBdr>
            <w:top w:val="none" w:sz="0" w:space="0" w:color="auto"/>
            <w:left w:val="none" w:sz="0" w:space="0" w:color="auto"/>
            <w:bottom w:val="none" w:sz="0" w:space="0" w:color="auto"/>
            <w:right w:val="none" w:sz="0" w:space="0" w:color="auto"/>
          </w:divBdr>
        </w:div>
        <w:div w:id="1432697102">
          <w:marLeft w:val="0"/>
          <w:marRight w:val="0"/>
          <w:marTop w:val="0"/>
          <w:marBottom w:val="0"/>
          <w:divBdr>
            <w:top w:val="none" w:sz="0" w:space="0" w:color="auto"/>
            <w:left w:val="none" w:sz="0" w:space="0" w:color="auto"/>
            <w:bottom w:val="none" w:sz="0" w:space="0" w:color="auto"/>
            <w:right w:val="none" w:sz="0" w:space="0" w:color="auto"/>
          </w:divBdr>
        </w:div>
        <w:div w:id="1441410532">
          <w:marLeft w:val="0"/>
          <w:marRight w:val="0"/>
          <w:marTop w:val="0"/>
          <w:marBottom w:val="0"/>
          <w:divBdr>
            <w:top w:val="none" w:sz="0" w:space="0" w:color="auto"/>
            <w:left w:val="none" w:sz="0" w:space="0" w:color="auto"/>
            <w:bottom w:val="none" w:sz="0" w:space="0" w:color="auto"/>
            <w:right w:val="none" w:sz="0" w:space="0" w:color="auto"/>
          </w:divBdr>
        </w:div>
        <w:div w:id="1444836578">
          <w:marLeft w:val="0"/>
          <w:marRight w:val="0"/>
          <w:marTop w:val="0"/>
          <w:marBottom w:val="0"/>
          <w:divBdr>
            <w:top w:val="none" w:sz="0" w:space="0" w:color="auto"/>
            <w:left w:val="none" w:sz="0" w:space="0" w:color="auto"/>
            <w:bottom w:val="none" w:sz="0" w:space="0" w:color="auto"/>
            <w:right w:val="none" w:sz="0" w:space="0" w:color="auto"/>
          </w:divBdr>
        </w:div>
        <w:div w:id="1457482420">
          <w:marLeft w:val="0"/>
          <w:marRight w:val="0"/>
          <w:marTop w:val="0"/>
          <w:marBottom w:val="0"/>
          <w:divBdr>
            <w:top w:val="none" w:sz="0" w:space="0" w:color="auto"/>
            <w:left w:val="none" w:sz="0" w:space="0" w:color="auto"/>
            <w:bottom w:val="none" w:sz="0" w:space="0" w:color="auto"/>
            <w:right w:val="none" w:sz="0" w:space="0" w:color="auto"/>
          </w:divBdr>
        </w:div>
        <w:div w:id="1460221041">
          <w:marLeft w:val="0"/>
          <w:marRight w:val="0"/>
          <w:marTop w:val="0"/>
          <w:marBottom w:val="0"/>
          <w:divBdr>
            <w:top w:val="none" w:sz="0" w:space="0" w:color="auto"/>
            <w:left w:val="none" w:sz="0" w:space="0" w:color="auto"/>
            <w:bottom w:val="none" w:sz="0" w:space="0" w:color="auto"/>
            <w:right w:val="none" w:sz="0" w:space="0" w:color="auto"/>
          </w:divBdr>
        </w:div>
        <w:div w:id="1482697626">
          <w:marLeft w:val="0"/>
          <w:marRight w:val="0"/>
          <w:marTop w:val="0"/>
          <w:marBottom w:val="0"/>
          <w:divBdr>
            <w:top w:val="none" w:sz="0" w:space="0" w:color="auto"/>
            <w:left w:val="none" w:sz="0" w:space="0" w:color="auto"/>
            <w:bottom w:val="none" w:sz="0" w:space="0" w:color="auto"/>
            <w:right w:val="none" w:sz="0" w:space="0" w:color="auto"/>
          </w:divBdr>
        </w:div>
        <w:div w:id="1495758239">
          <w:marLeft w:val="0"/>
          <w:marRight w:val="0"/>
          <w:marTop w:val="0"/>
          <w:marBottom w:val="0"/>
          <w:divBdr>
            <w:top w:val="none" w:sz="0" w:space="0" w:color="auto"/>
            <w:left w:val="none" w:sz="0" w:space="0" w:color="auto"/>
            <w:bottom w:val="none" w:sz="0" w:space="0" w:color="auto"/>
            <w:right w:val="none" w:sz="0" w:space="0" w:color="auto"/>
          </w:divBdr>
        </w:div>
        <w:div w:id="1498108101">
          <w:marLeft w:val="0"/>
          <w:marRight w:val="0"/>
          <w:marTop w:val="0"/>
          <w:marBottom w:val="0"/>
          <w:divBdr>
            <w:top w:val="none" w:sz="0" w:space="0" w:color="auto"/>
            <w:left w:val="none" w:sz="0" w:space="0" w:color="auto"/>
            <w:bottom w:val="none" w:sz="0" w:space="0" w:color="auto"/>
            <w:right w:val="none" w:sz="0" w:space="0" w:color="auto"/>
          </w:divBdr>
        </w:div>
        <w:div w:id="1504860902">
          <w:marLeft w:val="0"/>
          <w:marRight w:val="0"/>
          <w:marTop w:val="0"/>
          <w:marBottom w:val="0"/>
          <w:divBdr>
            <w:top w:val="none" w:sz="0" w:space="0" w:color="auto"/>
            <w:left w:val="none" w:sz="0" w:space="0" w:color="auto"/>
            <w:bottom w:val="none" w:sz="0" w:space="0" w:color="auto"/>
            <w:right w:val="none" w:sz="0" w:space="0" w:color="auto"/>
          </w:divBdr>
        </w:div>
        <w:div w:id="1512454668">
          <w:marLeft w:val="0"/>
          <w:marRight w:val="0"/>
          <w:marTop w:val="0"/>
          <w:marBottom w:val="0"/>
          <w:divBdr>
            <w:top w:val="none" w:sz="0" w:space="0" w:color="auto"/>
            <w:left w:val="none" w:sz="0" w:space="0" w:color="auto"/>
            <w:bottom w:val="none" w:sz="0" w:space="0" w:color="auto"/>
            <w:right w:val="none" w:sz="0" w:space="0" w:color="auto"/>
          </w:divBdr>
        </w:div>
        <w:div w:id="1527021216">
          <w:marLeft w:val="0"/>
          <w:marRight w:val="0"/>
          <w:marTop w:val="0"/>
          <w:marBottom w:val="0"/>
          <w:divBdr>
            <w:top w:val="none" w:sz="0" w:space="0" w:color="auto"/>
            <w:left w:val="none" w:sz="0" w:space="0" w:color="auto"/>
            <w:bottom w:val="none" w:sz="0" w:space="0" w:color="auto"/>
            <w:right w:val="none" w:sz="0" w:space="0" w:color="auto"/>
          </w:divBdr>
        </w:div>
        <w:div w:id="1535460835">
          <w:marLeft w:val="0"/>
          <w:marRight w:val="0"/>
          <w:marTop w:val="0"/>
          <w:marBottom w:val="0"/>
          <w:divBdr>
            <w:top w:val="none" w:sz="0" w:space="0" w:color="auto"/>
            <w:left w:val="none" w:sz="0" w:space="0" w:color="auto"/>
            <w:bottom w:val="none" w:sz="0" w:space="0" w:color="auto"/>
            <w:right w:val="none" w:sz="0" w:space="0" w:color="auto"/>
          </w:divBdr>
        </w:div>
        <w:div w:id="1543325763">
          <w:marLeft w:val="0"/>
          <w:marRight w:val="0"/>
          <w:marTop w:val="0"/>
          <w:marBottom w:val="0"/>
          <w:divBdr>
            <w:top w:val="none" w:sz="0" w:space="0" w:color="auto"/>
            <w:left w:val="none" w:sz="0" w:space="0" w:color="auto"/>
            <w:bottom w:val="none" w:sz="0" w:space="0" w:color="auto"/>
            <w:right w:val="none" w:sz="0" w:space="0" w:color="auto"/>
          </w:divBdr>
        </w:div>
        <w:div w:id="1543446926">
          <w:marLeft w:val="0"/>
          <w:marRight w:val="0"/>
          <w:marTop w:val="0"/>
          <w:marBottom w:val="0"/>
          <w:divBdr>
            <w:top w:val="none" w:sz="0" w:space="0" w:color="auto"/>
            <w:left w:val="none" w:sz="0" w:space="0" w:color="auto"/>
            <w:bottom w:val="none" w:sz="0" w:space="0" w:color="auto"/>
            <w:right w:val="none" w:sz="0" w:space="0" w:color="auto"/>
          </w:divBdr>
        </w:div>
        <w:div w:id="1545286511">
          <w:marLeft w:val="0"/>
          <w:marRight w:val="0"/>
          <w:marTop w:val="0"/>
          <w:marBottom w:val="0"/>
          <w:divBdr>
            <w:top w:val="none" w:sz="0" w:space="0" w:color="auto"/>
            <w:left w:val="none" w:sz="0" w:space="0" w:color="auto"/>
            <w:bottom w:val="none" w:sz="0" w:space="0" w:color="auto"/>
            <w:right w:val="none" w:sz="0" w:space="0" w:color="auto"/>
          </w:divBdr>
        </w:div>
        <w:div w:id="1554342267">
          <w:marLeft w:val="0"/>
          <w:marRight w:val="0"/>
          <w:marTop w:val="0"/>
          <w:marBottom w:val="0"/>
          <w:divBdr>
            <w:top w:val="none" w:sz="0" w:space="0" w:color="auto"/>
            <w:left w:val="none" w:sz="0" w:space="0" w:color="auto"/>
            <w:bottom w:val="none" w:sz="0" w:space="0" w:color="auto"/>
            <w:right w:val="none" w:sz="0" w:space="0" w:color="auto"/>
          </w:divBdr>
        </w:div>
        <w:div w:id="1561331080">
          <w:marLeft w:val="0"/>
          <w:marRight w:val="0"/>
          <w:marTop w:val="0"/>
          <w:marBottom w:val="0"/>
          <w:divBdr>
            <w:top w:val="none" w:sz="0" w:space="0" w:color="auto"/>
            <w:left w:val="none" w:sz="0" w:space="0" w:color="auto"/>
            <w:bottom w:val="none" w:sz="0" w:space="0" w:color="auto"/>
            <w:right w:val="none" w:sz="0" w:space="0" w:color="auto"/>
          </w:divBdr>
        </w:div>
        <w:div w:id="1565215797">
          <w:marLeft w:val="0"/>
          <w:marRight w:val="0"/>
          <w:marTop w:val="0"/>
          <w:marBottom w:val="0"/>
          <w:divBdr>
            <w:top w:val="none" w:sz="0" w:space="0" w:color="auto"/>
            <w:left w:val="none" w:sz="0" w:space="0" w:color="auto"/>
            <w:bottom w:val="none" w:sz="0" w:space="0" w:color="auto"/>
            <w:right w:val="none" w:sz="0" w:space="0" w:color="auto"/>
          </w:divBdr>
        </w:div>
        <w:div w:id="1567454114">
          <w:marLeft w:val="0"/>
          <w:marRight w:val="0"/>
          <w:marTop w:val="0"/>
          <w:marBottom w:val="0"/>
          <w:divBdr>
            <w:top w:val="none" w:sz="0" w:space="0" w:color="auto"/>
            <w:left w:val="none" w:sz="0" w:space="0" w:color="auto"/>
            <w:bottom w:val="none" w:sz="0" w:space="0" w:color="auto"/>
            <w:right w:val="none" w:sz="0" w:space="0" w:color="auto"/>
          </w:divBdr>
        </w:div>
        <w:div w:id="1567641548">
          <w:marLeft w:val="0"/>
          <w:marRight w:val="0"/>
          <w:marTop w:val="0"/>
          <w:marBottom w:val="0"/>
          <w:divBdr>
            <w:top w:val="none" w:sz="0" w:space="0" w:color="auto"/>
            <w:left w:val="none" w:sz="0" w:space="0" w:color="auto"/>
            <w:bottom w:val="none" w:sz="0" w:space="0" w:color="auto"/>
            <w:right w:val="none" w:sz="0" w:space="0" w:color="auto"/>
          </w:divBdr>
        </w:div>
        <w:div w:id="1569340797">
          <w:marLeft w:val="0"/>
          <w:marRight w:val="0"/>
          <w:marTop w:val="0"/>
          <w:marBottom w:val="0"/>
          <w:divBdr>
            <w:top w:val="none" w:sz="0" w:space="0" w:color="auto"/>
            <w:left w:val="none" w:sz="0" w:space="0" w:color="auto"/>
            <w:bottom w:val="none" w:sz="0" w:space="0" w:color="auto"/>
            <w:right w:val="none" w:sz="0" w:space="0" w:color="auto"/>
          </w:divBdr>
        </w:div>
        <w:div w:id="1577931541">
          <w:marLeft w:val="0"/>
          <w:marRight w:val="0"/>
          <w:marTop w:val="0"/>
          <w:marBottom w:val="0"/>
          <w:divBdr>
            <w:top w:val="none" w:sz="0" w:space="0" w:color="auto"/>
            <w:left w:val="none" w:sz="0" w:space="0" w:color="auto"/>
            <w:bottom w:val="none" w:sz="0" w:space="0" w:color="auto"/>
            <w:right w:val="none" w:sz="0" w:space="0" w:color="auto"/>
          </w:divBdr>
        </w:div>
        <w:div w:id="1584950534">
          <w:marLeft w:val="0"/>
          <w:marRight w:val="0"/>
          <w:marTop w:val="0"/>
          <w:marBottom w:val="0"/>
          <w:divBdr>
            <w:top w:val="none" w:sz="0" w:space="0" w:color="auto"/>
            <w:left w:val="none" w:sz="0" w:space="0" w:color="auto"/>
            <w:bottom w:val="none" w:sz="0" w:space="0" w:color="auto"/>
            <w:right w:val="none" w:sz="0" w:space="0" w:color="auto"/>
          </w:divBdr>
        </w:div>
        <w:div w:id="1593470200">
          <w:marLeft w:val="0"/>
          <w:marRight w:val="0"/>
          <w:marTop w:val="0"/>
          <w:marBottom w:val="0"/>
          <w:divBdr>
            <w:top w:val="none" w:sz="0" w:space="0" w:color="auto"/>
            <w:left w:val="none" w:sz="0" w:space="0" w:color="auto"/>
            <w:bottom w:val="none" w:sz="0" w:space="0" w:color="auto"/>
            <w:right w:val="none" w:sz="0" w:space="0" w:color="auto"/>
          </w:divBdr>
        </w:div>
        <w:div w:id="1621717181">
          <w:marLeft w:val="0"/>
          <w:marRight w:val="0"/>
          <w:marTop w:val="0"/>
          <w:marBottom w:val="0"/>
          <w:divBdr>
            <w:top w:val="none" w:sz="0" w:space="0" w:color="auto"/>
            <w:left w:val="none" w:sz="0" w:space="0" w:color="auto"/>
            <w:bottom w:val="none" w:sz="0" w:space="0" w:color="auto"/>
            <w:right w:val="none" w:sz="0" w:space="0" w:color="auto"/>
          </w:divBdr>
        </w:div>
        <w:div w:id="1635676350">
          <w:marLeft w:val="0"/>
          <w:marRight w:val="0"/>
          <w:marTop w:val="0"/>
          <w:marBottom w:val="0"/>
          <w:divBdr>
            <w:top w:val="none" w:sz="0" w:space="0" w:color="auto"/>
            <w:left w:val="none" w:sz="0" w:space="0" w:color="auto"/>
            <w:bottom w:val="none" w:sz="0" w:space="0" w:color="auto"/>
            <w:right w:val="none" w:sz="0" w:space="0" w:color="auto"/>
          </w:divBdr>
        </w:div>
        <w:div w:id="1635940390">
          <w:marLeft w:val="0"/>
          <w:marRight w:val="0"/>
          <w:marTop w:val="0"/>
          <w:marBottom w:val="0"/>
          <w:divBdr>
            <w:top w:val="none" w:sz="0" w:space="0" w:color="auto"/>
            <w:left w:val="none" w:sz="0" w:space="0" w:color="auto"/>
            <w:bottom w:val="none" w:sz="0" w:space="0" w:color="auto"/>
            <w:right w:val="none" w:sz="0" w:space="0" w:color="auto"/>
          </w:divBdr>
        </w:div>
        <w:div w:id="1638995063">
          <w:marLeft w:val="0"/>
          <w:marRight w:val="0"/>
          <w:marTop w:val="0"/>
          <w:marBottom w:val="0"/>
          <w:divBdr>
            <w:top w:val="none" w:sz="0" w:space="0" w:color="auto"/>
            <w:left w:val="none" w:sz="0" w:space="0" w:color="auto"/>
            <w:bottom w:val="none" w:sz="0" w:space="0" w:color="auto"/>
            <w:right w:val="none" w:sz="0" w:space="0" w:color="auto"/>
          </w:divBdr>
        </w:div>
        <w:div w:id="1639414620">
          <w:marLeft w:val="0"/>
          <w:marRight w:val="0"/>
          <w:marTop w:val="0"/>
          <w:marBottom w:val="0"/>
          <w:divBdr>
            <w:top w:val="none" w:sz="0" w:space="0" w:color="auto"/>
            <w:left w:val="none" w:sz="0" w:space="0" w:color="auto"/>
            <w:bottom w:val="none" w:sz="0" w:space="0" w:color="auto"/>
            <w:right w:val="none" w:sz="0" w:space="0" w:color="auto"/>
          </w:divBdr>
        </w:div>
        <w:div w:id="1656646883">
          <w:marLeft w:val="0"/>
          <w:marRight w:val="0"/>
          <w:marTop w:val="0"/>
          <w:marBottom w:val="0"/>
          <w:divBdr>
            <w:top w:val="none" w:sz="0" w:space="0" w:color="auto"/>
            <w:left w:val="none" w:sz="0" w:space="0" w:color="auto"/>
            <w:bottom w:val="none" w:sz="0" w:space="0" w:color="auto"/>
            <w:right w:val="none" w:sz="0" w:space="0" w:color="auto"/>
          </w:divBdr>
        </w:div>
        <w:div w:id="1673534113">
          <w:marLeft w:val="0"/>
          <w:marRight w:val="0"/>
          <w:marTop w:val="0"/>
          <w:marBottom w:val="0"/>
          <w:divBdr>
            <w:top w:val="none" w:sz="0" w:space="0" w:color="auto"/>
            <w:left w:val="none" w:sz="0" w:space="0" w:color="auto"/>
            <w:bottom w:val="none" w:sz="0" w:space="0" w:color="auto"/>
            <w:right w:val="none" w:sz="0" w:space="0" w:color="auto"/>
          </w:divBdr>
        </w:div>
        <w:div w:id="1680034995">
          <w:marLeft w:val="0"/>
          <w:marRight w:val="0"/>
          <w:marTop w:val="0"/>
          <w:marBottom w:val="0"/>
          <w:divBdr>
            <w:top w:val="none" w:sz="0" w:space="0" w:color="auto"/>
            <w:left w:val="none" w:sz="0" w:space="0" w:color="auto"/>
            <w:bottom w:val="none" w:sz="0" w:space="0" w:color="auto"/>
            <w:right w:val="none" w:sz="0" w:space="0" w:color="auto"/>
          </w:divBdr>
        </w:div>
        <w:div w:id="1682703453">
          <w:marLeft w:val="0"/>
          <w:marRight w:val="0"/>
          <w:marTop w:val="0"/>
          <w:marBottom w:val="0"/>
          <w:divBdr>
            <w:top w:val="none" w:sz="0" w:space="0" w:color="auto"/>
            <w:left w:val="none" w:sz="0" w:space="0" w:color="auto"/>
            <w:bottom w:val="none" w:sz="0" w:space="0" w:color="auto"/>
            <w:right w:val="none" w:sz="0" w:space="0" w:color="auto"/>
          </w:divBdr>
        </w:div>
        <w:div w:id="1684279456">
          <w:marLeft w:val="0"/>
          <w:marRight w:val="0"/>
          <w:marTop w:val="0"/>
          <w:marBottom w:val="0"/>
          <w:divBdr>
            <w:top w:val="none" w:sz="0" w:space="0" w:color="auto"/>
            <w:left w:val="none" w:sz="0" w:space="0" w:color="auto"/>
            <w:bottom w:val="none" w:sz="0" w:space="0" w:color="auto"/>
            <w:right w:val="none" w:sz="0" w:space="0" w:color="auto"/>
          </w:divBdr>
        </w:div>
        <w:div w:id="1684436057">
          <w:marLeft w:val="0"/>
          <w:marRight w:val="0"/>
          <w:marTop w:val="0"/>
          <w:marBottom w:val="0"/>
          <w:divBdr>
            <w:top w:val="none" w:sz="0" w:space="0" w:color="auto"/>
            <w:left w:val="none" w:sz="0" w:space="0" w:color="auto"/>
            <w:bottom w:val="none" w:sz="0" w:space="0" w:color="auto"/>
            <w:right w:val="none" w:sz="0" w:space="0" w:color="auto"/>
          </w:divBdr>
        </w:div>
        <w:div w:id="1689673454">
          <w:marLeft w:val="0"/>
          <w:marRight w:val="0"/>
          <w:marTop w:val="0"/>
          <w:marBottom w:val="0"/>
          <w:divBdr>
            <w:top w:val="none" w:sz="0" w:space="0" w:color="auto"/>
            <w:left w:val="none" w:sz="0" w:space="0" w:color="auto"/>
            <w:bottom w:val="none" w:sz="0" w:space="0" w:color="auto"/>
            <w:right w:val="none" w:sz="0" w:space="0" w:color="auto"/>
          </w:divBdr>
        </w:div>
        <w:div w:id="1690834306">
          <w:marLeft w:val="0"/>
          <w:marRight w:val="0"/>
          <w:marTop w:val="0"/>
          <w:marBottom w:val="0"/>
          <w:divBdr>
            <w:top w:val="none" w:sz="0" w:space="0" w:color="auto"/>
            <w:left w:val="none" w:sz="0" w:space="0" w:color="auto"/>
            <w:bottom w:val="none" w:sz="0" w:space="0" w:color="auto"/>
            <w:right w:val="none" w:sz="0" w:space="0" w:color="auto"/>
          </w:divBdr>
        </w:div>
        <w:div w:id="1691685318">
          <w:marLeft w:val="0"/>
          <w:marRight w:val="0"/>
          <w:marTop w:val="0"/>
          <w:marBottom w:val="0"/>
          <w:divBdr>
            <w:top w:val="none" w:sz="0" w:space="0" w:color="auto"/>
            <w:left w:val="none" w:sz="0" w:space="0" w:color="auto"/>
            <w:bottom w:val="none" w:sz="0" w:space="0" w:color="auto"/>
            <w:right w:val="none" w:sz="0" w:space="0" w:color="auto"/>
          </w:divBdr>
        </w:div>
        <w:div w:id="1694303312">
          <w:marLeft w:val="0"/>
          <w:marRight w:val="0"/>
          <w:marTop w:val="0"/>
          <w:marBottom w:val="0"/>
          <w:divBdr>
            <w:top w:val="none" w:sz="0" w:space="0" w:color="auto"/>
            <w:left w:val="none" w:sz="0" w:space="0" w:color="auto"/>
            <w:bottom w:val="none" w:sz="0" w:space="0" w:color="auto"/>
            <w:right w:val="none" w:sz="0" w:space="0" w:color="auto"/>
          </w:divBdr>
        </w:div>
        <w:div w:id="1703632863">
          <w:marLeft w:val="0"/>
          <w:marRight w:val="0"/>
          <w:marTop w:val="0"/>
          <w:marBottom w:val="0"/>
          <w:divBdr>
            <w:top w:val="none" w:sz="0" w:space="0" w:color="auto"/>
            <w:left w:val="none" w:sz="0" w:space="0" w:color="auto"/>
            <w:bottom w:val="none" w:sz="0" w:space="0" w:color="auto"/>
            <w:right w:val="none" w:sz="0" w:space="0" w:color="auto"/>
          </w:divBdr>
        </w:div>
        <w:div w:id="1711027292">
          <w:marLeft w:val="0"/>
          <w:marRight w:val="0"/>
          <w:marTop w:val="0"/>
          <w:marBottom w:val="0"/>
          <w:divBdr>
            <w:top w:val="none" w:sz="0" w:space="0" w:color="auto"/>
            <w:left w:val="none" w:sz="0" w:space="0" w:color="auto"/>
            <w:bottom w:val="none" w:sz="0" w:space="0" w:color="auto"/>
            <w:right w:val="none" w:sz="0" w:space="0" w:color="auto"/>
          </w:divBdr>
        </w:div>
        <w:div w:id="1712873639">
          <w:marLeft w:val="0"/>
          <w:marRight w:val="0"/>
          <w:marTop w:val="0"/>
          <w:marBottom w:val="0"/>
          <w:divBdr>
            <w:top w:val="none" w:sz="0" w:space="0" w:color="auto"/>
            <w:left w:val="none" w:sz="0" w:space="0" w:color="auto"/>
            <w:bottom w:val="none" w:sz="0" w:space="0" w:color="auto"/>
            <w:right w:val="none" w:sz="0" w:space="0" w:color="auto"/>
          </w:divBdr>
        </w:div>
        <w:div w:id="1719934733">
          <w:marLeft w:val="0"/>
          <w:marRight w:val="0"/>
          <w:marTop w:val="0"/>
          <w:marBottom w:val="0"/>
          <w:divBdr>
            <w:top w:val="none" w:sz="0" w:space="0" w:color="auto"/>
            <w:left w:val="none" w:sz="0" w:space="0" w:color="auto"/>
            <w:bottom w:val="none" w:sz="0" w:space="0" w:color="auto"/>
            <w:right w:val="none" w:sz="0" w:space="0" w:color="auto"/>
          </w:divBdr>
        </w:div>
        <w:div w:id="1728337608">
          <w:marLeft w:val="0"/>
          <w:marRight w:val="0"/>
          <w:marTop w:val="0"/>
          <w:marBottom w:val="0"/>
          <w:divBdr>
            <w:top w:val="none" w:sz="0" w:space="0" w:color="auto"/>
            <w:left w:val="none" w:sz="0" w:space="0" w:color="auto"/>
            <w:bottom w:val="none" w:sz="0" w:space="0" w:color="auto"/>
            <w:right w:val="none" w:sz="0" w:space="0" w:color="auto"/>
          </w:divBdr>
        </w:div>
        <w:div w:id="1728449825">
          <w:marLeft w:val="0"/>
          <w:marRight w:val="0"/>
          <w:marTop w:val="0"/>
          <w:marBottom w:val="0"/>
          <w:divBdr>
            <w:top w:val="none" w:sz="0" w:space="0" w:color="auto"/>
            <w:left w:val="none" w:sz="0" w:space="0" w:color="auto"/>
            <w:bottom w:val="none" w:sz="0" w:space="0" w:color="auto"/>
            <w:right w:val="none" w:sz="0" w:space="0" w:color="auto"/>
          </w:divBdr>
        </w:div>
        <w:div w:id="1732843441">
          <w:marLeft w:val="0"/>
          <w:marRight w:val="0"/>
          <w:marTop w:val="0"/>
          <w:marBottom w:val="0"/>
          <w:divBdr>
            <w:top w:val="none" w:sz="0" w:space="0" w:color="auto"/>
            <w:left w:val="none" w:sz="0" w:space="0" w:color="auto"/>
            <w:bottom w:val="none" w:sz="0" w:space="0" w:color="auto"/>
            <w:right w:val="none" w:sz="0" w:space="0" w:color="auto"/>
          </w:divBdr>
        </w:div>
        <w:div w:id="1740595487">
          <w:marLeft w:val="0"/>
          <w:marRight w:val="0"/>
          <w:marTop w:val="0"/>
          <w:marBottom w:val="0"/>
          <w:divBdr>
            <w:top w:val="none" w:sz="0" w:space="0" w:color="auto"/>
            <w:left w:val="none" w:sz="0" w:space="0" w:color="auto"/>
            <w:bottom w:val="none" w:sz="0" w:space="0" w:color="auto"/>
            <w:right w:val="none" w:sz="0" w:space="0" w:color="auto"/>
          </w:divBdr>
        </w:div>
        <w:div w:id="1742556018">
          <w:marLeft w:val="0"/>
          <w:marRight w:val="0"/>
          <w:marTop w:val="0"/>
          <w:marBottom w:val="0"/>
          <w:divBdr>
            <w:top w:val="none" w:sz="0" w:space="0" w:color="auto"/>
            <w:left w:val="none" w:sz="0" w:space="0" w:color="auto"/>
            <w:bottom w:val="none" w:sz="0" w:space="0" w:color="auto"/>
            <w:right w:val="none" w:sz="0" w:space="0" w:color="auto"/>
          </w:divBdr>
        </w:div>
        <w:div w:id="1742556319">
          <w:marLeft w:val="0"/>
          <w:marRight w:val="0"/>
          <w:marTop w:val="0"/>
          <w:marBottom w:val="0"/>
          <w:divBdr>
            <w:top w:val="none" w:sz="0" w:space="0" w:color="auto"/>
            <w:left w:val="none" w:sz="0" w:space="0" w:color="auto"/>
            <w:bottom w:val="none" w:sz="0" w:space="0" w:color="auto"/>
            <w:right w:val="none" w:sz="0" w:space="0" w:color="auto"/>
          </w:divBdr>
        </w:div>
        <w:div w:id="1742753937">
          <w:marLeft w:val="0"/>
          <w:marRight w:val="0"/>
          <w:marTop w:val="0"/>
          <w:marBottom w:val="0"/>
          <w:divBdr>
            <w:top w:val="none" w:sz="0" w:space="0" w:color="auto"/>
            <w:left w:val="none" w:sz="0" w:space="0" w:color="auto"/>
            <w:bottom w:val="none" w:sz="0" w:space="0" w:color="auto"/>
            <w:right w:val="none" w:sz="0" w:space="0" w:color="auto"/>
          </w:divBdr>
        </w:div>
        <w:div w:id="1743872051">
          <w:marLeft w:val="0"/>
          <w:marRight w:val="0"/>
          <w:marTop w:val="0"/>
          <w:marBottom w:val="0"/>
          <w:divBdr>
            <w:top w:val="none" w:sz="0" w:space="0" w:color="auto"/>
            <w:left w:val="none" w:sz="0" w:space="0" w:color="auto"/>
            <w:bottom w:val="none" w:sz="0" w:space="0" w:color="auto"/>
            <w:right w:val="none" w:sz="0" w:space="0" w:color="auto"/>
          </w:divBdr>
        </w:div>
        <w:div w:id="1751538126">
          <w:marLeft w:val="0"/>
          <w:marRight w:val="0"/>
          <w:marTop w:val="0"/>
          <w:marBottom w:val="0"/>
          <w:divBdr>
            <w:top w:val="none" w:sz="0" w:space="0" w:color="auto"/>
            <w:left w:val="none" w:sz="0" w:space="0" w:color="auto"/>
            <w:bottom w:val="none" w:sz="0" w:space="0" w:color="auto"/>
            <w:right w:val="none" w:sz="0" w:space="0" w:color="auto"/>
          </w:divBdr>
        </w:div>
        <w:div w:id="1754353352">
          <w:marLeft w:val="0"/>
          <w:marRight w:val="0"/>
          <w:marTop w:val="0"/>
          <w:marBottom w:val="0"/>
          <w:divBdr>
            <w:top w:val="none" w:sz="0" w:space="0" w:color="auto"/>
            <w:left w:val="none" w:sz="0" w:space="0" w:color="auto"/>
            <w:bottom w:val="none" w:sz="0" w:space="0" w:color="auto"/>
            <w:right w:val="none" w:sz="0" w:space="0" w:color="auto"/>
          </w:divBdr>
        </w:div>
        <w:div w:id="1761828350">
          <w:marLeft w:val="0"/>
          <w:marRight w:val="0"/>
          <w:marTop w:val="0"/>
          <w:marBottom w:val="0"/>
          <w:divBdr>
            <w:top w:val="none" w:sz="0" w:space="0" w:color="auto"/>
            <w:left w:val="none" w:sz="0" w:space="0" w:color="auto"/>
            <w:bottom w:val="none" w:sz="0" w:space="0" w:color="auto"/>
            <w:right w:val="none" w:sz="0" w:space="0" w:color="auto"/>
          </w:divBdr>
        </w:div>
        <w:div w:id="1765304873">
          <w:marLeft w:val="0"/>
          <w:marRight w:val="0"/>
          <w:marTop w:val="0"/>
          <w:marBottom w:val="0"/>
          <w:divBdr>
            <w:top w:val="none" w:sz="0" w:space="0" w:color="auto"/>
            <w:left w:val="none" w:sz="0" w:space="0" w:color="auto"/>
            <w:bottom w:val="none" w:sz="0" w:space="0" w:color="auto"/>
            <w:right w:val="none" w:sz="0" w:space="0" w:color="auto"/>
          </w:divBdr>
        </w:div>
        <w:div w:id="1772050584">
          <w:marLeft w:val="0"/>
          <w:marRight w:val="0"/>
          <w:marTop w:val="0"/>
          <w:marBottom w:val="0"/>
          <w:divBdr>
            <w:top w:val="none" w:sz="0" w:space="0" w:color="auto"/>
            <w:left w:val="none" w:sz="0" w:space="0" w:color="auto"/>
            <w:bottom w:val="none" w:sz="0" w:space="0" w:color="auto"/>
            <w:right w:val="none" w:sz="0" w:space="0" w:color="auto"/>
          </w:divBdr>
        </w:div>
        <w:div w:id="1775663675">
          <w:marLeft w:val="0"/>
          <w:marRight w:val="0"/>
          <w:marTop w:val="0"/>
          <w:marBottom w:val="0"/>
          <w:divBdr>
            <w:top w:val="none" w:sz="0" w:space="0" w:color="auto"/>
            <w:left w:val="none" w:sz="0" w:space="0" w:color="auto"/>
            <w:bottom w:val="none" w:sz="0" w:space="0" w:color="auto"/>
            <w:right w:val="none" w:sz="0" w:space="0" w:color="auto"/>
          </w:divBdr>
        </w:div>
        <w:div w:id="1777867600">
          <w:marLeft w:val="0"/>
          <w:marRight w:val="0"/>
          <w:marTop w:val="0"/>
          <w:marBottom w:val="0"/>
          <w:divBdr>
            <w:top w:val="none" w:sz="0" w:space="0" w:color="auto"/>
            <w:left w:val="none" w:sz="0" w:space="0" w:color="auto"/>
            <w:bottom w:val="none" w:sz="0" w:space="0" w:color="auto"/>
            <w:right w:val="none" w:sz="0" w:space="0" w:color="auto"/>
          </w:divBdr>
        </w:div>
        <w:div w:id="1802839328">
          <w:marLeft w:val="0"/>
          <w:marRight w:val="0"/>
          <w:marTop w:val="0"/>
          <w:marBottom w:val="0"/>
          <w:divBdr>
            <w:top w:val="none" w:sz="0" w:space="0" w:color="auto"/>
            <w:left w:val="none" w:sz="0" w:space="0" w:color="auto"/>
            <w:bottom w:val="none" w:sz="0" w:space="0" w:color="auto"/>
            <w:right w:val="none" w:sz="0" w:space="0" w:color="auto"/>
          </w:divBdr>
        </w:div>
        <w:div w:id="1818566950">
          <w:marLeft w:val="0"/>
          <w:marRight w:val="0"/>
          <w:marTop w:val="0"/>
          <w:marBottom w:val="0"/>
          <w:divBdr>
            <w:top w:val="none" w:sz="0" w:space="0" w:color="auto"/>
            <w:left w:val="none" w:sz="0" w:space="0" w:color="auto"/>
            <w:bottom w:val="none" w:sz="0" w:space="0" w:color="auto"/>
            <w:right w:val="none" w:sz="0" w:space="0" w:color="auto"/>
          </w:divBdr>
        </w:div>
        <w:div w:id="1821924300">
          <w:marLeft w:val="0"/>
          <w:marRight w:val="0"/>
          <w:marTop w:val="0"/>
          <w:marBottom w:val="0"/>
          <w:divBdr>
            <w:top w:val="none" w:sz="0" w:space="0" w:color="auto"/>
            <w:left w:val="none" w:sz="0" w:space="0" w:color="auto"/>
            <w:bottom w:val="none" w:sz="0" w:space="0" w:color="auto"/>
            <w:right w:val="none" w:sz="0" w:space="0" w:color="auto"/>
          </w:divBdr>
        </w:div>
        <w:div w:id="1826701540">
          <w:marLeft w:val="0"/>
          <w:marRight w:val="0"/>
          <w:marTop w:val="0"/>
          <w:marBottom w:val="0"/>
          <w:divBdr>
            <w:top w:val="none" w:sz="0" w:space="0" w:color="auto"/>
            <w:left w:val="none" w:sz="0" w:space="0" w:color="auto"/>
            <w:bottom w:val="none" w:sz="0" w:space="0" w:color="auto"/>
            <w:right w:val="none" w:sz="0" w:space="0" w:color="auto"/>
          </w:divBdr>
        </w:div>
        <w:div w:id="1832285667">
          <w:marLeft w:val="0"/>
          <w:marRight w:val="0"/>
          <w:marTop w:val="0"/>
          <w:marBottom w:val="0"/>
          <w:divBdr>
            <w:top w:val="none" w:sz="0" w:space="0" w:color="auto"/>
            <w:left w:val="none" w:sz="0" w:space="0" w:color="auto"/>
            <w:bottom w:val="none" w:sz="0" w:space="0" w:color="auto"/>
            <w:right w:val="none" w:sz="0" w:space="0" w:color="auto"/>
          </w:divBdr>
        </w:div>
        <w:div w:id="1833180771">
          <w:marLeft w:val="0"/>
          <w:marRight w:val="0"/>
          <w:marTop w:val="0"/>
          <w:marBottom w:val="0"/>
          <w:divBdr>
            <w:top w:val="none" w:sz="0" w:space="0" w:color="auto"/>
            <w:left w:val="none" w:sz="0" w:space="0" w:color="auto"/>
            <w:bottom w:val="none" w:sz="0" w:space="0" w:color="auto"/>
            <w:right w:val="none" w:sz="0" w:space="0" w:color="auto"/>
          </w:divBdr>
        </w:div>
        <w:div w:id="1837920299">
          <w:marLeft w:val="0"/>
          <w:marRight w:val="0"/>
          <w:marTop w:val="0"/>
          <w:marBottom w:val="0"/>
          <w:divBdr>
            <w:top w:val="none" w:sz="0" w:space="0" w:color="auto"/>
            <w:left w:val="none" w:sz="0" w:space="0" w:color="auto"/>
            <w:bottom w:val="none" w:sz="0" w:space="0" w:color="auto"/>
            <w:right w:val="none" w:sz="0" w:space="0" w:color="auto"/>
          </w:divBdr>
        </w:div>
        <w:div w:id="1839691281">
          <w:marLeft w:val="0"/>
          <w:marRight w:val="0"/>
          <w:marTop w:val="0"/>
          <w:marBottom w:val="0"/>
          <w:divBdr>
            <w:top w:val="none" w:sz="0" w:space="0" w:color="auto"/>
            <w:left w:val="none" w:sz="0" w:space="0" w:color="auto"/>
            <w:bottom w:val="none" w:sz="0" w:space="0" w:color="auto"/>
            <w:right w:val="none" w:sz="0" w:space="0" w:color="auto"/>
          </w:divBdr>
        </w:div>
        <w:div w:id="1841122149">
          <w:marLeft w:val="0"/>
          <w:marRight w:val="0"/>
          <w:marTop w:val="0"/>
          <w:marBottom w:val="0"/>
          <w:divBdr>
            <w:top w:val="none" w:sz="0" w:space="0" w:color="auto"/>
            <w:left w:val="none" w:sz="0" w:space="0" w:color="auto"/>
            <w:bottom w:val="none" w:sz="0" w:space="0" w:color="auto"/>
            <w:right w:val="none" w:sz="0" w:space="0" w:color="auto"/>
          </w:divBdr>
        </w:div>
        <w:div w:id="1844084381">
          <w:marLeft w:val="0"/>
          <w:marRight w:val="0"/>
          <w:marTop w:val="0"/>
          <w:marBottom w:val="0"/>
          <w:divBdr>
            <w:top w:val="none" w:sz="0" w:space="0" w:color="auto"/>
            <w:left w:val="none" w:sz="0" w:space="0" w:color="auto"/>
            <w:bottom w:val="none" w:sz="0" w:space="0" w:color="auto"/>
            <w:right w:val="none" w:sz="0" w:space="0" w:color="auto"/>
          </w:divBdr>
        </w:div>
        <w:div w:id="1851677475">
          <w:marLeft w:val="0"/>
          <w:marRight w:val="0"/>
          <w:marTop w:val="0"/>
          <w:marBottom w:val="0"/>
          <w:divBdr>
            <w:top w:val="none" w:sz="0" w:space="0" w:color="auto"/>
            <w:left w:val="none" w:sz="0" w:space="0" w:color="auto"/>
            <w:bottom w:val="none" w:sz="0" w:space="0" w:color="auto"/>
            <w:right w:val="none" w:sz="0" w:space="0" w:color="auto"/>
          </w:divBdr>
        </w:div>
        <w:div w:id="1876575441">
          <w:marLeft w:val="0"/>
          <w:marRight w:val="0"/>
          <w:marTop w:val="0"/>
          <w:marBottom w:val="0"/>
          <w:divBdr>
            <w:top w:val="none" w:sz="0" w:space="0" w:color="auto"/>
            <w:left w:val="none" w:sz="0" w:space="0" w:color="auto"/>
            <w:bottom w:val="none" w:sz="0" w:space="0" w:color="auto"/>
            <w:right w:val="none" w:sz="0" w:space="0" w:color="auto"/>
          </w:divBdr>
        </w:div>
        <w:div w:id="1879783456">
          <w:marLeft w:val="0"/>
          <w:marRight w:val="0"/>
          <w:marTop w:val="0"/>
          <w:marBottom w:val="0"/>
          <w:divBdr>
            <w:top w:val="none" w:sz="0" w:space="0" w:color="auto"/>
            <w:left w:val="none" w:sz="0" w:space="0" w:color="auto"/>
            <w:bottom w:val="none" w:sz="0" w:space="0" w:color="auto"/>
            <w:right w:val="none" w:sz="0" w:space="0" w:color="auto"/>
          </w:divBdr>
        </w:div>
        <w:div w:id="1896039560">
          <w:marLeft w:val="0"/>
          <w:marRight w:val="0"/>
          <w:marTop w:val="0"/>
          <w:marBottom w:val="0"/>
          <w:divBdr>
            <w:top w:val="none" w:sz="0" w:space="0" w:color="auto"/>
            <w:left w:val="none" w:sz="0" w:space="0" w:color="auto"/>
            <w:bottom w:val="none" w:sz="0" w:space="0" w:color="auto"/>
            <w:right w:val="none" w:sz="0" w:space="0" w:color="auto"/>
          </w:divBdr>
        </w:div>
        <w:div w:id="1905069962">
          <w:marLeft w:val="0"/>
          <w:marRight w:val="0"/>
          <w:marTop w:val="0"/>
          <w:marBottom w:val="0"/>
          <w:divBdr>
            <w:top w:val="none" w:sz="0" w:space="0" w:color="auto"/>
            <w:left w:val="none" w:sz="0" w:space="0" w:color="auto"/>
            <w:bottom w:val="none" w:sz="0" w:space="0" w:color="auto"/>
            <w:right w:val="none" w:sz="0" w:space="0" w:color="auto"/>
          </w:divBdr>
        </w:div>
        <w:div w:id="1910842887">
          <w:marLeft w:val="0"/>
          <w:marRight w:val="0"/>
          <w:marTop w:val="0"/>
          <w:marBottom w:val="0"/>
          <w:divBdr>
            <w:top w:val="none" w:sz="0" w:space="0" w:color="auto"/>
            <w:left w:val="none" w:sz="0" w:space="0" w:color="auto"/>
            <w:bottom w:val="none" w:sz="0" w:space="0" w:color="auto"/>
            <w:right w:val="none" w:sz="0" w:space="0" w:color="auto"/>
          </w:divBdr>
        </w:div>
        <w:div w:id="1913925992">
          <w:marLeft w:val="0"/>
          <w:marRight w:val="0"/>
          <w:marTop w:val="0"/>
          <w:marBottom w:val="0"/>
          <w:divBdr>
            <w:top w:val="none" w:sz="0" w:space="0" w:color="auto"/>
            <w:left w:val="none" w:sz="0" w:space="0" w:color="auto"/>
            <w:bottom w:val="none" w:sz="0" w:space="0" w:color="auto"/>
            <w:right w:val="none" w:sz="0" w:space="0" w:color="auto"/>
          </w:divBdr>
        </w:div>
        <w:div w:id="1921063202">
          <w:marLeft w:val="0"/>
          <w:marRight w:val="0"/>
          <w:marTop w:val="0"/>
          <w:marBottom w:val="0"/>
          <w:divBdr>
            <w:top w:val="none" w:sz="0" w:space="0" w:color="auto"/>
            <w:left w:val="none" w:sz="0" w:space="0" w:color="auto"/>
            <w:bottom w:val="none" w:sz="0" w:space="0" w:color="auto"/>
            <w:right w:val="none" w:sz="0" w:space="0" w:color="auto"/>
          </w:divBdr>
        </w:div>
        <w:div w:id="1931042172">
          <w:marLeft w:val="0"/>
          <w:marRight w:val="0"/>
          <w:marTop w:val="0"/>
          <w:marBottom w:val="0"/>
          <w:divBdr>
            <w:top w:val="none" w:sz="0" w:space="0" w:color="auto"/>
            <w:left w:val="none" w:sz="0" w:space="0" w:color="auto"/>
            <w:bottom w:val="none" w:sz="0" w:space="0" w:color="auto"/>
            <w:right w:val="none" w:sz="0" w:space="0" w:color="auto"/>
          </w:divBdr>
        </w:div>
        <w:div w:id="1933198998">
          <w:marLeft w:val="0"/>
          <w:marRight w:val="0"/>
          <w:marTop w:val="0"/>
          <w:marBottom w:val="0"/>
          <w:divBdr>
            <w:top w:val="none" w:sz="0" w:space="0" w:color="auto"/>
            <w:left w:val="none" w:sz="0" w:space="0" w:color="auto"/>
            <w:bottom w:val="none" w:sz="0" w:space="0" w:color="auto"/>
            <w:right w:val="none" w:sz="0" w:space="0" w:color="auto"/>
          </w:divBdr>
        </w:div>
        <w:div w:id="1955821959">
          <w:marLeft w:val="0"/>
          <w:marRight w:val="0"/>
          <w:marTop w:val="0"/>
          <w:marBottom w:val="0"/>
          <w:divBdr>
            <w:top w:val="none" w:sz="0" w:space="0" w:color="auto"/>
            <w:left w:val="none" w:sz="0" w:space="0" w:color="auto"/>
            <w:bottom w:val="none" w:sz="0" w:space="0" w:color="auto"/>
            <w:right w:val="none" w:sz="0" w:space="0" w:color="auto"/>
          </w:divBdr>
        </w:div>
        <w:div w:id="1966234022">
          <w:marLeft w:val="0"/>
          <w:marRight w:val="0"/>
          <w:marTop w:val="0"/>
          <w:marBottom w:val="0"/>
          <w:divBdr>
            <w:top w:val="none" w:sz="0" w:space="0" w:color="auto"/>
            <w:left w:val="none" w:sz="0" w:space="0" w:color="auto"/>
            <w:bottom w:val="none" w:sz="0" w:space="0" w:color="auto"/>
            <w:right w:val="none" w:sz="0" w:space="0" w:color="auto"/>
          </w:divBdr>
        </w:div>
        <w:div w:id="1982153126">
          <w:marLeft w:val="0"/>
          <w:marRight w:val="0"/>
          <w:marTop w:val="0"/>
          <w:marBottom w:val="0"/>
          <w:divBdr>
            <w:top w:val="none" w:sz="0" w:space="0" w:color="auto"/>
            <w:left w:val="none" w:sz="0" w:space="0" w:color="auto"/>
            <w:bottom w:val="none" w:sz="0" w:space="0" w:color="auto"/>
            <w:right w:val="none" w:sz="0" w:space="0" w:color="auto"/>
          </w:divBdr>
        </w:div>
        <w:div w:id="1982691579">
          <w:marLeft w:val="0"/>
          <w:marRight w:val="0"/>
          <w:marTop w:val="0"/>
          <w:marBottom w:val="0"/>
          <w:divBdr>
            <w:top w:val="none" w:sz="0" w:space="0" w:color="auto"/>
            <w:left w:val="none" w:sz="0" w:space="0" w:color="auto"/>
            <w:bottom w:val="none" w:sz="0" w:space="0" w:color="auto"/>
            <w:right w:val="none" w:sz="0" w:space="0" w:color="auto"/>
          </w:divBdr>
        </w:div>
        <w:div w:id="1984773899">
          <w:marLeft w:val="0"/>
          <w:marRight w:val="0"/>
          <w:marTop w:val="0"/>
          <w:marBottom w:val="0"/>
          <w:divBdr>
            <w:top w:val="none" w:sz="0" w:space="0" w:color="auto"/>
            <w:left w:val="none" w:sz="0" w:space="0" w:color="auto"/>
            <w:bottom w:val="none" w:sz="0" w:space="0" w:color="auto"/>
            <w:right w:val="none" w:sz="0" w:space="0" w:color="auto"/>
          </w:divBdr>
        </w:div>
        <w:div w:id="2000110631">
          <w:marLeft w:val="0"/>
          <w:marRight w:val="0"/>
          <w:marTop w:val="0"/>
          <w:marBottom w:val="0"/>
          <w:divBdr>
            <w:top w:val="none" w:sz="0" w:space="0" w:color="auto"/>
            <w:left w:val="none" w:sz="0" w:space="0" w:color="auto"/>
            <w:bottom w:val="none" w:sz="0" w:space="0" w:color="auto"/>
            <w:right w:val="none" w:sz="0" w:space="0" w:color="auto"/>
          </w:divBdr>
        </w:div>
        <w:div w:id="2005888117">
          <w:marLeft w:val="0"/>
          <w:marRight w:val="0"/>
          <w:marTop w:val="0"/>
          <w:marBottom w:val="0"/>
          <w:divBdr>
            <w:top w:val="none" w:sz="0" w:space="0" w:color="auto"/>
            <w:left w:val="none" w:sz="0" w:space="0" w:color="auto"/>
            <w:bottom w:val="none" w:sz="0" w:space="0" w:color="auto"/>
            <w:right w:val="none" w:sz="0" w:space="0" w:color="auto"/>
          </w:divBdr>
        </w:div>
        <w:div w:id="2011905193">
          <w:marLeft w:val="0"/>
          <w:marRight w:val="0"/>
          <w:marTop w:val="0"/>
          <w:marBottom w:val="0"/>
          <w:divBdr>
            <w:top w:val="none" w:sz="0" w:space="0" w:color="auto"/>
            <w:left w:val="none" w:sz="0" w:space="0" w:color="auto"/>
            <w:bottom w:val="none" w:sz="0" w:space="0" w:color="auto"/>
            <w:right w:val="none" w:sz="0" w:space="0" w:color="auto"/>
          </w:divBdr>
        </w:div>
        <w:div w:id="2012175582">
          <w:marLeft w:val="0"/>
          <w:marRight w:val="0"/>
          <w:marTop w:val="0"/>
          <w:marBottom w:val="0"/>
          <w:divBdr>
            <w:top w:val="none" w:sz="0" w:space="0" w:color="auto"/>
            <w:left w:val="none" w:sz="0" w:space="0" w:color="auto"/>
            <w:bottom w:val="none" w:sz="0" w:space="0" w:color="auto"/>
            <w:right w:val="none" w:sz="0" w:space="0" w:color="auto"/>
          </w:divBdr>
        </w:div>
        <w:div w:id="2012752965">
          <w:marLeft w:val="0"/>
          <w:marRight w:val="0"/>
          <w:marTop w:val="0"/>
          <w:marBottom w:val="0"/>
          <w:divBdr>
            <w:top w:val="none" w:sz="0" w:space="0" w:color="auto"/>
            <w:left w:val="none" w:sz="0" w:space="0" w:color="auto"/>
            <w:bottom w:val="none" w:sz="0" w:space="0" w:color="auto"/>
            <w:right w:val="none" w:sz="0" w:space="0" w:color="auto"/>
          </w:divBdr>
        </w:div>
        <w:div w:id="2026206811">
          <w:marLeft w:val="0"/>
          <w:marRight w:val="0"/>
          <w:marTop w:val="0"/>
          <w:marBottom w:val="0"/>
          <w:divBdr>
            <w:top w:val="none" w:sz="0" w:space="0" w:color="auto"/>
            <w:left w:val="none" w:sz="0" w:space="0" w:color="auto"/>
            <w:bottom w:val="none" w:sz="0" w:space="0" w:color="auto"/>
            <w:right w:val="none" w:sz="0" w:space="0" w:color="auto"/>
          </w:divBdr>
        </w:div>
        <w:div w:id="2027711436">
          <w:marLeft w:val="0"/>
          <w:marRight w:val="0"/>
          <w:marTop w:val="0"/>
          <w:marBottom w:val="0"/>
          <w:divBdr>
            <w:top w:val="none" w:sz="0" w:space="0" w:color="auto"/>
            <w:left w:val="none" w:sz="0" w:space="0" w:color="auto"/>
            <w:bottom w:val="none" w:sz="0" w:space="0" w:color="auto"/>
            <w:right w:val="none" w:sz="0" w:space="0" w:color="auto"/>
          </w:divBdr>
        </w:div>
        <w:div w:id="2031446962">
          <w:marLeft w:val="0"/>
          <w:marRight w:val="0"/>
          <w:marTop w:val="0"/>
          <w:marBottom w:val="0"/>
          <w:divBdr>
            <w:top w:val="none" w:sz="0" w:space="0" w:color="auto"/>
            <w:left w:val="none" w:sz="0" w:space="0" w:color="auto"/>
            <w:bottom w:val="none" w:sz="0" w:space="0" w:color="auto"/>
            <w:right w:val="none" w:sz="0" w:space="0" w:color="auto"/>
          </w:divBdr>
        </w:div>
        <w:div w:id="2033143562">
          <w:marLeft w:val="0"/>
          <w:marRight w:val="0"/>
          <w:marTop w:val="0"/>
          <w:marBottom w:val="0"/>
          <w:divBdr>
            <w:top w:val="none" w:sz="0" w:space="0" w:color="auto"/>
            <w:left w:val="none" w:sz="0" w:space="0" w:color="auto"/>
            <w:bottom w:val="none" w:sz="0" w:space="0" w:color="auto"/>
            <w:right w:val="none" w:sz="0" w:space="0" w:color="auto"/>
          </w:divBdr>
        </w:div>
        <w:div w:id="2049914327">
          <w:marLeft w:val="0"/>
          <w:marRight w:val="0"/>
          <w:marTop w:val="0"/>
          <w:marBottom w:val="0"/>
          <w:divBdr>
            <w:top w:val="none" w:sz="0" w:space="0" w:color="auto"/>
            <w:left w:val="none" w:sz="0" w:space="0" w:color="auto"/>
            <w:bottom w:val="none" w:sz="0" w:space="0" w:color="auto"/>
            <w:right w:val="none" w:sz="0" w:space="0" w:color="auto"/>
          </w:divBdr>
        </w:div>
        <w:div w:id="2057315257">
          <w:marLeft w:val="0"/>
          <w:marRight w:val="0"/>
          <w:marTop w:val="0"/>
          <w:marBottom w:val="0"/>
          <w:divBdr>
            <w:top w:val="none" w:sz="0" w:space="0" w:color="auto"/>
            <w:left w:val="none" w:sz="0" w:space="0" w:color="auto"/>
            <w:bottom w:val="none" w:sz="0" w:space="0" w:color="auto"/>
            <w:right w:val="none" w:sz="0" w:space="0" w:color="auto"/>
          </w:divBdr>
        </w:div>
        <w:div w:id="2063358183">
          <w:marLeft w:val="0"/>
          <w:marRight w:val="0"/>
          <w:marTop w:val="0"/>
          <w:marBottom w:val="0"/>
          <w:divBdr>
            <w:top w:val="none" w:sz="0" w:space="0" w:color="auto"/>
            <w:left w:val="none" w:sz="0" w:space="0" w:color="auto"/>
            <w:bottom w:val="none" w:sz="0" w:space="0" w:color="auto"/>
            <w:right w:val="none" w:sz="0" w:space="0" w:color="auto"/>
          </w:divBdr>
        </w:div>
        <w:div w:id="2063673600">
          <w:marLeft w:val="0"/>
          <w:marRight w:val="0"/>
          <w:marTop w:val="0"/>
          <w:marBottom w:val="0"/>
          <w:divBdr>
            <w:top w:val="none" w:sz="0" w:space="0" w:color="auto"/>
            <w:left w:val="none" w:sz="0" w:space="0" w:color="auto"/>
            <w:bottom w:val="none" w:sz="0" w:space="0" w:color="auto"/>
            <w:right w:val="none" w:sz="0" w:space="0" w:color="auto"/>
          </w:divBdr>
        </w:div>
        <w:div w:id="2064481682">
          <w:marLeft w:val="0"/>
          <w:marRight w:val="0"/>
          <w:marTop w:val="0"/>
          <w:marBottom w:val="0"/>
          <w:divBdr>
            <w:top w:val="none" w:sz="0" w:space="0" w:color="auto"/>
            <w:left w:val="none" w:sz="0" w:space="0" w:color="auto"/>
            <w:bottom w:val="none" w:sz="0" w:space="0" w:color="auto"/>
            <w:right w:val="none" w:sz="0" w:space="0" w:color="auto"/>
          </w:divBdr>
        </w:div>
        <w:div w:id="2066291983">
          <w:marLeft w:val="0"/>
          <w:marRight w:val="0"/>
          <w:marTop w:val="0"/>
          <w:marBottom w:val="0"/>
          <w:divBdr>
            <w:top w:val="none" w:sz="0" w:space="0" w:color="auto"/>
            <w:left w:val="none" w:sz="0" w:space="0" w:color="auto"/>
            <w:bottom w:val="none" w:sz="0" w:space="0" w:color="auto"/>
            <w:right w:val="none" w:sz="0" w:space="0" w:color="auto"/>
          </w:divBdr>
        </w:div>
        <w:div w:id="2082831345">
          <w:marLeft w:val="0"/>
          <w:marRight w:val="0"/>
          <w:marTop w:val="0"/>
          <w:marBottom w:val="0"/>
          <w:divBdr>
            <w:top w:val="none" w:sz="0" w:space="0" w:color="auto"/>
            <w:left w:val="none" w:sz="0" w:space="0" w:color="auto"/>
            <w:bottom w:val="none" w:sz="0" w:space="0" w:color="auto"/>
            <w:right w:val="none" w:sz="0" w:space="0" w:color="auto"/>
          </w:divBdr>
        </w:div>
        <w:div w:id="2086612265">
          <w:marLeft w:val="0"/>
          <w:marRight w:val="0"/>
          <w:marTop w:val="0"/>
          <w:marBottom w:val="0"/>
          <w:divBdr>
            <w:top w:val="none" w:sz="0" w:space="0" w:color="auto"/>
            <w:left w:val="none" w:sz="0" w:space="0" w:color="auto"/>
            <w:bottom w:val="none" w:sz="0" w:space="0" w:color="auto"/>
            <w:right w:val="none" w:sz="0" w:space="0" w:color="auto"/>
          </w:divBdr>
        </w:div>
        <w:div w:id="2095936317">
          <w:marLeft w:val="0"/>
          <w:marRight w:val="0"/>
          <w:marTop w:val="0"/>
          <w:marBottom w:val="0"/>
          <w:divBdr>
            <w:top w:val="none" w:sz="0" w:space="0" w:color="auto"/>
            <w:left w:val="none" w:sz="0" w:space="0" w:color="auto"/>
            <w:bottom w:val="none" w:sz="0" w:space="0" w:color="auto"/>
            <w:right w:val="none" w:sz="0" w:space="0" w:color="auto"/>
          </w:divBdr>
        </w:div>
        <w:div w:id="2117289286">
          <w:marLeft w:val="0"/>
          <w:marRight w:val="0"/>
          <w:marTop w:val="0"/>
          <w:marBottom w:val="0"/>
          <w:divBdr>
            <w:top w:val="none" w:sz="0" w:space="0" w:color="auto"/>
            <w:left w:val="none" w:sz="0" w:space="0" w:color="auto"/>
            <w:bottom w:val="none" w:sz="0" w:space="0" w:color="auto"/>
            <w:right w:val="none" w:sz="0" w:space="0" w:color="auto"/>
          </w:divBdr>
        </w:div>
        <w:div w:id="2121416938">
          <w:marLeft w:val="0"/>
          <w:marRight w:val="0"/>
          <w:marTop w:val="0"/>
          <w:marBottom w:val="0"/>
          <w:divBdr>
            <w:top w:val="none" w:sz="0" w:space="0" w:color="auto"/>
            <w:left w:val="none" w:sz="0" w:space="0" w:color="auto"/>
            <w:bottom w:val="none" w:sz="0" w:space="0" w:color="auto"/>
            <w:right w:val="none" w:sz="0" w:space="0" w:color="auto"/>
          </w:divBdr>
        </w:div>
        <w:div w:id="2127305583">
          <w:marLeft w:val="0"/>
          <w:marRight w:val="0"/>
          <w:marTop w:val="0"/>
          <w:marBottom w:val="0"/>
          <w:divBdr>
            <w:top w:val="none" w:sz="0" w:space="0" w:color="auto"/>
            <w:left w:val="none" w:sz="0" w:space="0" w:color="auto"/>
            <w:bottom w:val="none" w:sz="0" w:space="0" w:color="auto"/>
            <w:right w:val="none" w:sz="0" w:space="0" w:color="auto"/>
          </w:divBdr>
        </w:div>
        <w:div w:id="2136022355">
          <w:marLeft w:val="0"/>
          <w:marRight w:val="0"/>
          <w:marTop w:val="0"/>
          <w:marBottom w:val="0"/>
          <w:divBdr>
            <w:top w:val="none" w:sz="0" w:space="0" w:color="auto"/>
            <w:left w:val="none" w:sz="0" w:space="0" w:color="auto"/>
            <w:bottom w:val="none" w:sz="0" w:space="0" w:color="auto"/>
            <w:right w:val="none" w:sz="0" w:space="0" w:color="auto"/>
          </w:divBdr>
        </w:div>
        <w:div w:id="2139760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Props1.xml><?xml version="1.0" encoding="utf-8"?>
<ds:datastoreItem xmlns:ds="http://schemas.openxmlformats.org/officeDocument/2006/customXml" ds:itemID="{74D4A234-7C59-4595-BBA6-437385FAE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32E735-F9A5-443C-938D-DA641DCBF0BD}">
  <ds:schemaRefs>
    <ds:schemaRef ds:uri="http://schemas.openxmlformats.org/officeDocument/2006/bibliography"/>
  </ds:schemaRefs>
</ds:datastoreItem>
</file>

<file path=customXml/itemProps3.xml><?xml version="1.0" encoding="utf-8"?>
<ds:datastoreItem xmlns:ds="http://schemas.openxmlformats.org/officeDocument/2006/customXml" ds:itemID="{D6959CA0-C11F-4A11-A5AF-6AB232524AC9}">
  <ds:schemaRefs>
    <ds:schemaRef ds:uri="http://schemas.microsoft.com/sharepoint/v3/contenttype/forms"/>
  </ds:schemaRefs>
</ds:datastoreItem>
</file>

<file path=customXml/itemProps4.xml><?xml version="1.0" encoding="utf-8"?>
<ds:datastoreItem xmlns:ds="http://schemas.openxmlformats.org/officeDocument/2006/customXml" ds:itemID="{88DACAAA-1B2A-47FE-AD42-CB8ED57CB665}">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1</Pages>
  <Words>7675</Words>
  <Characters>44521</Characters>
  <Application>Microsoft Office Word</Application>
  <DocSecurity>0</DocSecurity>
  <Lines>371</Lines>
  <Paragraphs>104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Raili Sillart - SOM</dc:creator>
  <cp:keywords/>
  <dc:description/>
  <cp:lastModifiedBy>Katariina Kärsten - JUSTDIGI</cp:lastModifiedBy>
  <cp:revision>233</cp:revision>
  <cp:lastPrinted>2025-09-23T14:21:00Z</cp:lastPrinted>
  <dcterms:created xsi:type="dcterms:W3CDTF">2025-09-24T08:53:00Z</dcterms:created>
  <dcterms:modified xsi:type="dcterms:W3CDTF">2025-10-10T14:01:00Z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2025-03-03T04:58:16Z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918d9c56-77bc-46bc-8f61-8069e6925076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